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E65" w:rsidRPr="00C56696" w:rsidRDefault="00796E65" w:rsidP="00796E65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  <w:sz w:val="32"/>
          <w:szCs w:val="32"/>
        </w:rPr>
      </w:pPr>
      <w:r w:rsidRPr="00C56696">
        <w:rPr>
          <w:rFonts w:ascii="Times New Roman" w:hAnsi="Times New Roman" w:cs="Times New Roman"/>
          <w:sz w:val="32"/>
          <w:szCs w:val="32"/>
        </w:rPr>
        <w:t>Проект</w:t>
      </w:r>
    </w:p>
    <w:p w:rsidR="00C94BD6" w:rsidRPr="00DD0BC4" w:rsidRDefault="00C94BD6" w:rsidP="00796E65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56696" w:rsidRPr="00C56696" w:rsidRDefault="00C56696" w:rsidP="00C56696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C56696">
        <w:rPr>
          <w:rFonts w:ascii="Times New Roman" w:hAnsi="Times New Roman"/>
          <w:sz w:val="24"/>
          <w:szCs w:val="24"/>
        </w:rPr>
        <w:t>Утвержден</w:t>
      </w:r>
    </w:p>
    <w:p w:rsidR="00C56696" w:rsidRPr="00C56696" w:rsidRDefault="00C56696" w:rsidP="00C56696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  <w:r w:rsidRPr="00C56696">
        <w:rPr>
          <w:rFonts w:ascii="Times New Roman" w:hAnsi="Times New Roman"/>
          <w:sz w:val="24"/>
          <w:szCs w:val="24"/>
        </w:rPr>
        <w:t>Постановлением Главы</w:t>
      </w:r>
    </w:p>
    <w:p w:rsidR="00C56696" w:rsidRPr="00C56696" w:rsidRDefault="00C56696" w:rsidP="00C56696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  <w:r w:rsidRPr="00C56696">
        <w:rPr>
          <w:rFonts w:ascii="Times New Roman" w:hAnsi="Times New Roman"/>
          <w:sz w:val="24"/>
          <w:szCs w:val="24"/>
        </w:rPr>
        <w:t>Сергиево-Посадского муниципального района</w:t>
      </w:r>
    </w:p>
    <w:p w:rsidR="00C56696" w:rsidRPr="00C56696" w:rsidRDefault="00C56696" w:rsidP="00C56696">
      <w:pPr>
        <w:ind w:left="6237"/>
        <w:rPr>
          <w:rFonts w:ascii="Times New Roman" w:hAnsi="Times New Roman"/>
          <w:sz w:val="24"/>
          <w:szCs w:val="24"/>
        </w:rPr>
      </w:pPr>
      <w:r w:rsidRPr="00C56696">
        <w:rPr>
          <w:rFonts w:ascii="Times New Roman" w:hAnsi="Times New Roman"/>
          <w:sz w:val="24"/>
          <w:szCs w:val="24"/>
        </w:rPr>
        <w:t>от  _____________№ _________</w:t>
      </w:r>
    </w:p>
    <w:p w:rsidR="00C94BD6" w:rsidRPr="00DD0BC4" w:rsidRDefault="00C94BD6" w:rsidP="00796E65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E6A40" w:rsidRPr="00DD0BC4" w:rsidRDefault="008E6A40" w:rsidP="00796E65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E6A40" w:rsidRPr="00DD0BC4" w:rsidRDefault="008E6A40" w:rsidP="00796E65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E6A40" w:rsidRPr="00DD0BC4" w:rsidRDefault="008E6A40" w:rsidP="00796E65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E6A40" w:rsidRPr="00DD0BC4" w:rsidRDefault="008E6A40" w:rsidP="00796E65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12465" w:rsidRPr="00DD0BC4" w:rsidRDefault="00D12465" w:rsidP="00D12465">
      <w:pPr>
        <w:pStyle w:val="ConsPlusNormal"/>
        <w:spacing w:line="276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12465" w:rsidRPr="00776849" w:rsidRDefault="00D12465" w:rsidP="00D1246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76849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D12465" w:rsidRPr="00776849" w:rsidRDefault="00D12465" w:rsidP="00D12465">
      <w:pPr>
        <w:pStyle w:val="Default"/>
        <w:jc w:val="center"/>
        <w:rPr>
          <w:color w:val="auto"/>
        </w:rPr>
      </w:pPr>
      <w:r w:rsidRPr="00776849">
        <w:rPr>
          <w:color w:val="auto"/>
        </w:rPr>
        <w:t>предоставления муниципальной услуги по предоставлению мест для захоронения (</w:t>
      </w:r>
      <w:proofErr w:type="spellStart"/>
      <w:r w:rsidRPr="00776849">
        <w:rPr>
          <w:color w:val="auto"/>
        </w:rPr>
        <w:t>подзахоронения</w:t>
      </w:r>
      <w:proofErr w:type="spellEnd"/>
      <w:r w:rsidRPr="00776849">
        <w:rPr>
          <w:color w:val="auto"/>
        </w:rPr>
        <w:t>), перерегистрации захоронений на других лиц, регистрации установки и замены надмогильных сооружений (надгробий)</w:t>
      </w:r>
    </w:p>
    <w:p w:rsidR="00D12465" w:rsidRDefault="00D12465" w:rsidP="00D12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80CB8">
        <w:rPr>
          <w:rFonts w:ascii="Times New Roman" w:hAnsi="Times New Roman"/>
          <w:sz w:val="24"/>
          <w:szCs w:val="24"/>
        </w:rPr>
        <w:t xml:space="preserve">на территории  сельских поселений, городского поселения Сергиев Посад и </w:t>
      </w:r>
      <w:proofErr w:type="spellStart"/>
      <w:r w:rsidRPr="00180CB8">
        <w:rPr>
          <w:rFonts w:ascii="Times New Roman" w:hAnsi="Times New Roman"/>
          <w:sz w:val="24"/>
          <w:szCs w:val="24"/>
        </w:rPr>
        <w:t>межпоселенческих</w:t>
      </w:r>
      <w:proofErr w:type="spellEnd"/>
      <w:r w:rsidRPr="00180CB8">
        <w:rPr>
          <w:rFonts w:ascii="Times New Roman" w:hAnsi="Times New Roman"/>
          <w:sz w:val="24"/>
          <w:szCs w:val="24"/>
        </w:rPr>
        <w:t xml:space="preserve"> территориях  Сергиево-Посадского муниципального района</w:t>
      </w:r>
    </w:p>
    <w:p w:rsidR="00D12465" w:rsidRPr="00180CB8" w:rsidRDefault="00D12465" w:rsidP="00D12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Московской области</w:t>
      </w:r>
    </w:p>
    <w:p w:rsidR="00D12465" w:rsidRPr="00180CB8" w:rsidRDefault="00D12465" w:rsidP="00D12465">
      <w:pPr>
        <w:pStyle w:val="Default"/>
        <w:jc w:val="center"/>
        <w:rPr>
          <w:color w:val="auto"/>
        </w:rPr>
      </w:pPr>
    </w:p>
    <w:p w:rsidR="00DB1CB2" w:rsidRPr="00776849" w:rsidRDefault="00DB1CB2" w:rsidP="000522F9">
      <w:pPr>
        <w:pStyle w:val="Default"/>
        <w:spacing w:line="276" w:lineRule="auto"/>
        <w:jc w:val="center"/>
        <w:rPr>
          <w:b/>
          <w:color w:val="auto"/>
        </w:rPr>
      </w:pPr>
    </w:p>
    <w:p w:rsidR="000E675F" w:rsidRPr="00776849" w:rsidRDefault="000E675F" w:rsidP="000522F9">
      <w:pPr>
        <w:pStyle w:val="Default"/>
        <w:spacing w:line="276" w:lineRule="auto"/>
        <w:jc w:val="center"/>
        <w:rPr>
          <w:b/>
          <w:color w:val="auto"/>
        </w:rPr>
      </w:pPr>
    </w:p>
    <w:p w:rsidR="001D1310" w:rsidRPr="00776849" w:rsidRDefault="00574FAB" w:rsidP="000522F9">
      <w:pPr>
        <w:pStyle w:val="Default"/>
        <w:spacing w:line="276" w:lineRule="auto"/>
        <w:jc w:val="center"/>
        <w:rPr>
          <w:b/>
          <w:color w:val="auto"/>
        </w:rPr>
      </w:pPr>
      <w:r w:rsidRPr="00776849">
        <w:rPr>
          <w:b/>
          <w:color w:val="auto"/>
        </w:rPr>
        <w:t>Список разделов</w:t>
      </w:r>
    </w:p>
    <w:p w:rsidR="00574FAB" w:rsidRPr="00776849" w:rsidRDefault="00574FAB" w:rsidP="000522F9">
      <w:pPr>
        <w:pStyle w:val="Default"/>
        <w:spacing w:line="276" w:lineRule="auto"/>
        <w:jc w:val="center"/>
        <w:rPr>
          <w:b/>
          <w:color w:val="auto"/>
        </w:rPr>
      </w:pPr>
    </w:p>
    <w:p w:rsidR="000E675F" w:rsidRPr="00776849" w:rsidRDefault="000E675F" w:rsidP="000522F9">
      <w:pPr>
        <w:pStyle w:val="Default"/>
        <w:spacing w:line="276" w:lineRule="auto"/>
        <w:jc w:val="center"/>
        <w:rPr>
          <w:b/>
          <w:color w:val="auto"/>
        </w:rPr>
      </w:pPr>
    </w:p>
    <w:tbl>
      <w:tblPr>
        <w:tblStyle w:val="1f6"/>
        <w:tblW w:w="0" w:type="auto"/>
        <w:tblLook w:val="04A0" w:firstRow="1" w:lastRow="0" w:firstColumn="1" w:lastColumn="0" w:noHBand="0" w:noVBand="1"/>
      </w:tblPr>
      <w:tblGrid>
        <w:gridCol w:w="8536"/>
        <w:gridCol w:w="1211"/>
      </w:tblGrid>
      <w:tr w:rsidR="00F1295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B62D7F" w:rsidRPr="00776849" w:rsidRDefault="00373853" w:rsidP="000522F9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77684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</w:t>
            </w:r>
            <w:r w:rsidRPr="007768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163E89" w:rsidRPr="007768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положения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D7F" w:rsidRPr="00776849" w:rsidRDefault="00836921" w:rsidP="000522F9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1295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D96F8D" w:rsidRPr="00776849" w:rsidRDefault="00D96F8D" w:rsidP="00A367C9">
            <w:pPr>
              <w:pStyle w:val="affff2"/>
              <w:widowControl w:val="0"/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ind w:left="284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регулирования </w:t>
            </w:r>
            <w:r w:rsidR="002B5E4F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Административного р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егламента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F8D" w:rsidRPr="00776849" w:rsidRDefault="00836921" w:rsidP="000522F9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1295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B64AA9" w:rsidRPr="00776849" w:rsidRDefault="00F22C7A" w:rsidP="00A367C9">
            <w:pPr>
              <w:pStyle w:val="affff2"/>
              <w:widowControl w:val="0"/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ind w:left="284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Лица, имеющие право на получение </w:t>
            </w:r>
            <w:r w:rsidR="00B024A2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у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AA9" w:rsidRPr="00776849" w:rsidRDefault="007F555A" w:rsidP="007F555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1295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B64AA9" w:rsidRPr="00776849" w:rsidRDefault="001041B2" w:rsidP="00A367C9">
            <w:pPr>
              <w:pStyle w:val="affff2"/>
              <w:widowControl w:val="0"/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ind w:left="284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порядку информиров</w:t>
            </w:r>
            <w:r w:rsidR="00025318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ания о порядке 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8E6A40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у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AA9" w:rsidRPr="00776849" w:rsidRDefault="00836921" w:rsidP="000522F9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1295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B64AA9" w:rsidRPr="00776849" w:rsidRDefault="008E6A40" w:rsidP="000522F9">
            <w:pPr>
              <w:pStyle w:val="affff2"/>
              <w:widowControl w:val="0"/>
              <w:tabs>
                <w:tab w:val="left" w:pos="709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594B94" w:rsidRPr="0077684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II</w:t>
            </w:r>
            <w:r w:rsidR="00594B94" w:rsidRPr="007768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025318" w:rsidRPr="007768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Стандарт предоставления </w:t>
            </w:r>
            <w:r w:rsidRPr="007768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Муниципальной у</w:t>
            </w:r>
            <w:r w:rsidR="00025318" w:rsidRPr="007768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AA9" w:rsidRPr="00776849" w:rsidRDefault="007E02EF" w:rsidP="007E02E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1295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B64AA9" w:rsidRPr="00776849" w:rsidRDefault="004C6D3F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025318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25318" w:rsidRPr="007768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5318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8E6A40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у</w:t>
            </w:r>
            <w:r w:rsidR="00025318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AA9" w:rsidRPr="00776849" w:rsidRDefault="00AD125B" w:rsidP="00AD12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1295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B64AA9" w:rsidRPr="00776849" w:rsidRDefault="004C6D3F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594B94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EE6C9B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Органы и организации, участвующие в </w:t>
            </w:r>
            <w:r w:rsidR="003337F6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предоставлении</w:t>
            </w:r>
            <w:r w:rsidR="00EE6C9B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6A40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у</w:t>
            </w:r>
            <w:r w:rsidR="00EE6C9B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AA9" w:rsidRPr="00776849" w:rsidRDefault="007F555A" w:rsidP="007F555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1295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B64AA9" w:rsidRPr="00776849" w:rsidRDefault="004C6D3F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594B94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594B94" w:rsidRPr="007768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4B94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Основания для обращения и результаты предоставления </w:t>
            </w:r>
            <w:r w:rsidR="008E6A40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у</w:t>
            </w:r>
            <w:r w:rsidR="00594B94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AA9" w:rsidRPr="00776849" w:rsidRDefault="00AD125B" w:rsidP="00AD12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1295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B64AA9" w:rsidRPr="00776849" w:rsidRDefault="004C6D3F" w:rsidP="000522F9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</w:t>
            </w:r>
            <w:r w:rsidR="007102D0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регистрации </w:t>
            </w:r>
            <w:r w:rsidR="00A05B84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7102D0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аявления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AA9" w:rsidRPr="00776849" w:rsidRDefault="00923047" w:rsidP="00AD12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D125B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1295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B64AA9" w:rsidRPr="00776849" w:rsidRDefault="004C6D3F" w:rsidP="000522F9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8. </w:t>
            </w:r>
            <w:r w:rsidR="00062119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предоставления </w:t>
            </w:r>
            <w:r w:rsidR="008E6A40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у</w:t>
            </w:r>
            <w:r w:rsidR="00062119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AA9" w:rsidRPr="00776849" w:rsidRDefault="00923047" w:rsidP="0092304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F1295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B64AA9" w:rsidRPr="00776849" w:rsidRDefault="004C6D3F" w:rsidP="000522F9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9. </w:t>
            </w:r>
            <w:r w:rsidR="00D86AD1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Правовые основания предоставления </w:t>
            </w:r>
            <w:r w:rsidR="008E6A40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у</w:t>
            </w:r>
            <w:r w:rsidR="00D86AD1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AA9" w:rsidRPr="00776849" w:rsidRDefault="00923047" w:rsidP="00C7096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70967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1295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B64AA9" w:rsidRPr="00776849" w:rsidRDefault="004C6D3F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7D73E2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7D73E2" w:rsidRPr="007768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73E2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Исчерпывающий перечень документов, необходимых для предоставления </w:t>
            </w:r>
            <w:r w:rsidR="008E6A40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у</w:t>
            </w:r>
            <w:r w:rsidR="007D73E2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AA9" w:rsidRPr="00776849" w:rsidRDefault="00923047" w:rsidP="00AD12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D125B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12959" w:rsidRPr="00776849" w:rsidTr="000522F9">
        <w:trPr>
          <w:trHeight w:val="1154"/>
        </w:trPr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F44B26" w:rsidRPr="00776849" w:rsidRDefault="000F7F58" w:rsidP="007F555A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EE21B7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5C5ACC" w:rsidRPr="007768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5ACC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Исчерпывающий перечень документов, необходимых для предоставления </w:t>
            </w:r>
            <w:r w:rsidR="008E6A40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у</w:t>
            </w:r>
            <w:r w:rsidR="005C5ACC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слуги, которые находятся в распоряжении органов государственной власти, органов местного самоуправления и</w:t>
            </w:r>
            <w:r w:rsidR="008E6A40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 </w:t>
            </w:r>
            <w:r w:rsidR="00836921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подведомственных им </w:t>
            </w:r>
            <w:r w:rsidR="008E6A40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</w:t>
            </w:r>
            <w:r w:rsidR="0036180F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r w:rsidR="008E6A40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</w:t>
            </w:r>
            <w:r w:rsidR="007F555A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AA9" w:rsidRPr="00776849" w:rsidRDefault="00F26C0B" w:rsidP="007E02E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E02EF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1295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B64AA9" w:rsidRPr="00776849" w:rsidRDefault="000F7F58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0E132A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E132A" w:rsidRPr="007768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132A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Исчерпывающий перечень оснований для отказа в  регистрации </w:t>
            </w:r>
            <w:r w:rsidR="000E132A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документов, необходимых для предоставления </w:t>
            </w:r>
            <w:r w:rsidR="008E6A40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у</w:t>
            </w:r>
            <w:r w:rsidR="000E132A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AA9" w:rsidRPr="00776849" w:rsidRDefault="000E132A" w:rsidP="00CF46C3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CF46C3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1295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B64AA9" w:rsidRPr="00776849" w:rsidRDefault="000E132A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0F7F58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Исчерпывающий перечень оснований для отказа в предоставлении </w:t>
            </w:r>
            <w:r w:rsidR="008E6A40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у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AA9" w:rsidRPr="00776849" w:rsidRDefault="000E132A" w:rsidP="00AD12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D125B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1295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F7F58" w:rsidRPr="00776849" w:rsidRDefault="000F7F58" w:rsidP="000522F9">
            <w:pPr>
              <w:pStyle w:val="111"/>
              <w:numPr>
                <w:ilvl w:val="0"/>
                <w:numId w:val="0"/>
              </w:numPr>
              <w:tabs>
                <w:tab w:val="left" w:pos="993"/>
                <w:tab w:val="left" w:pos="1276"/>
              </w:tabs>
              <w:spacing w:line="240" w:lineRule="auto"/>
              <w:ind w:left="284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76849">
              <w:rPr>
                <w:rFonts w:eastAsia="Times New Roman"/>
                <w:sz w:val="24"/>
                <w:szCs w:val="24"/>
                <w:lang w:eastAsia="ru-RU"/>
              </w:rPr>
              <w:t xml:space="preserve">14. </w:t>
            </w:r>
            <w:r w:rsidR="008E6A40" w:rsidRPr="00776849">
              <w:rPr>
                <w:rFonts w:eastAsia="Times New Roman"/>
                <w:sz w:val="24"/>
                <w:szCs w:val="24"/>
                <w:lang w:eastAsia="ru-RU"/>
              </w:rPr>
              <w:t>Порядок, размер и основания взимания</w:t>
            </w:r>
            <w:r w:rsidR="000B6CA1" w:rsidRPr="0077684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8E6A40" w:rsidRPr="0077684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0B6CA1" w:rsidRPr="00776849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="008E6A40" w:rsidRPr="00776849">
              <w:rPr>
                <w:rFonts w:eastAsia="Times New Roman"/>
                <w:sz w:val="24"/>
                <w:szCs w:val="24"/>
                <w:lang w:eastAsia="ru-RU"/>
              </w:rPr>
              <w:t>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F58" w:rsidRPr="00776849" w:rsidRDefault="008E6A40" w:rsidP="00C7096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70967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522F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0522F9">
            <w:pPr>
              <w:pStyle w:val="2-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/>
              <w:jc w:val="both"/>
              <w:rPr>
                <w:b w:val="0"/>
                <w:i w:val="0"/>
                <w:sz w:val="24"/>
                <w:szCs w:val="24"/>
              </w:rPr>
            </w:pPr>
            <w:r w:rsidRPr="00776849">
              <w:rPr>
                <w:rFonts w:eastAsia="Times New Roman"/>
                <w:b w:val="0"/>
                <w:i w:val="0"/>
                <w:sz w:val="24"/>
                <w:szCs w:val="24"/>
                <w:lang w:eastAsia="ru-RU"/>
              </w:rPr>
              <w:t>15. Перечень услуг, необходимых и обязательных для предоставления Муниципальной услуги,</w:t>
            </w:r>
            <w:r w:rsidRPr="00776849">
              <w:rPr>
                <w:b w:val="0"/>
                <w:i w:val="0"/>
                <w:sz w:val="24"/>
                <w:szCs w:val="24"/>
              </w:rPr>
              <w:t xml:space="preserve"> в том числе порядок, размер и основания взимания</w:t>
            </w:r>
          </w:p>
          <w:p w:rsidR="000522F9" w:rsidRPr="00776849" w:rsidRDefault="000522F9" w:rsidP="000522F9">
            <w:pPr>
              <w:pStyle w:val="2-"/>
              <w:numPr>
                <w:ilvl w:val="0"/>
                <w:numId w:val="0"/>
              </w:numPr>
              <w:tabs>
                <w:tab w:val="left" w:pos="426"/>
              </w:tabs>
              <w:spacing w:before="0" w:after="0"/>
              <w:ind w:firstLine="28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76849">
              <w:rPr>
                <w:b w:val="0"/>
                <w:i w:val="0"/>
                <w:sz w:val="24"/>
                <w:szCs w:val="24"/>
              </w:rPr>
              <w:t xml:space="preserve"> платы за предоставление таких услуг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923047" w:rsidP="007E02E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E02EF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0522F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 Способы предоставления Заявителем (представителем Заявителя) документов, необходимых для получения Муниципальной услуги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0522F9" w:rsidP="00CF46C3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F46C3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0522F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 Способы получения Заявителем (представителем Заявителя) результатов предоставления Муниципальной услуги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0522F9" w:rsidP="00C7096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70967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522F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Максимальный срок ожидания в очереди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1D75D3" w:rsidP="001D75D3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0522F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Требования к помещениям, в которых предоставляется Муниципальная услуга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C70967" w:rsidP="00C7096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522F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Показатели доступности и качества предоставления Муниципальной услуги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C70967" w:rsidP="00C7096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522F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Требования к организации предоставления Муниципальной услуги в электронной форме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C70967" w:rsidP="00C7096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522F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Требования к организации предоставления Муниципальной услуги в МФЦ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7E02EF" w:rsidP="007E02E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522F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77684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III</w:t>
            </w:r>
            <w:r w:rsidRPr="007768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Состав, последовательность и сроки выполнения административных процедур, требования к порядку их выполнения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923047" w:rsidP="007E02E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E02EF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522F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0522F9">
            <w:pPr>
              <w:pStyle w:val="2-"/>
              <w:numPr>
                <w:ilvl w:val="0"/>
                <w:numId w:val="0"/>
              </w:numPr>
              <w:spacing w:before="0" w:after="0"/>
              <w:ind w:left="357"/>
              <w:jc w:val="both"/>
              <w:rPr>
                <w:rFonts w:eastAsia="Times New Roman"/>
                <w:b w:val="0"/>
                <w:sz w:val="24"/>
                <w:szCs w:val="24"/>
                <w:lang w:eastAsia="ru-RU"/>
              </w:rPr>
            </w:pPr>
            <w:r w:rsidRPr="00776849">
              <w:rPr>
                <w:b w:val="0"/>
                <w:i w:val="0"/>
                <w:sz w:val="24"/>
                <w:szCs w:val="24"/>
              </w:rPr>
              <w:t>23. Состав, последовательность и сроки выполнения административных процедур (действий) при предоставлении Муниципальной услуги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923047" w:rsidP="007E02E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E02EF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522F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77684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IV</w:t>
            </w:r>
            <w:r w:rsidRPr="007768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Порядок и формы </w:t>
            </w:r>
            <w:proofErr w:type="gramStart"/>
            <w:r w:rsidRPr="007768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7768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исполнением Административного регламента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C70967" w:rsidP="00C7096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0522F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0522F9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Порядок осуществления </w:t>
            </w:r>
            <w:proofErr w:type="gramStart"/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соблюдением и исполнением должностными лицами</w:t>
            </w:r>
            <w:r w:rsidR="00923047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муниципальными служащими, работниками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Администрации, МКУ</w:t>
            </w:r>
            <w:r w:rsidR="00923047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МФЦ</w:t>
            </w:r>
            <w:r w:rsidRPr="0077684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положений Административного регламента и иных нормативных правовых актов, устанавливающих требования к предоставлению Муниципальной услуги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2F9" w:rsidRPr="00776849" w:rsidRDefault="00923047" w:rsidP="00C7096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C70967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522F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0522F9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      </w:r>
            <w:proofErr w:type="gramStart"/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полнотой и качеством предоставления Муниципальной услуги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923047" w:rsidP="00AD125B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AD125B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522F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5F1FE5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Ответственность должностных лиц, муниципальных служащих, </w:t>
            </w:r>
            <w:r w:rsidR="005F1FE5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работников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Администрации, МКУ за решения и действия (бездействие), принимаемые (осуществляемые) в ходе предоставления Муниципальной услуги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0522F9" w:rsidP="00CF46C3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CF46C3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522F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0522F9">
            <w:pPr>
              <w:widowControl w:val="0"/>
              <w:tabs>
                <w:tab w:val="left" w:pos="56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Положения, характеризующие требования к порядку и формам </w:t>
            </w:r>
            <w:proofErr w:type="gramStart"/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предоставлением Муниципальной услуги, в том числе со стороны граждан, их объединений и организаций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0522F9" w:rsidP="00C7096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 w:rsidR="00C70967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522F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5F1FE5">
            <w:pPr>
              <w:widowControl w:val="0"/>
              <w:tabs>
                <w:tab w:val="left" w:pos="709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V.</w:t>
            </w:r>
            <w:r w:rsidRPr="007768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77684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Досудебный (внесудебный) порядок обжалования решений и действий (бездействия) Администрации, МКУ, должностных лиц, муниципальных служащих, </w:t>
            </w:r>
            <w:r w:rsidR="005F1FE5" w:rsidRPr="0077684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работников</w:t>
            </w:r>
            <w:r w:rsidRPr="0077684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Администрации, МКУ, предоставляющих Муниципальную услугу, а также </w:t>
            </w:r>
            <w:r w:rsidR="005F1FE5" w:rsidRPr="0077684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работников</w:t>
            </w:r>
            <w:r w:rsidRPr="00776849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МФЦ, участвующих в предоставлении Муниципальной услуги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9076C9" w:rsidP="009076C9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0522F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5F1FE5">
            <w:pPr>
              <w:widowControl w:val="0"/>
              <w:tabs>
                <w:tab w:val="left" w:pos="709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</w:t>
            </w:r>
            <w:r w:rsidRPr="0077684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Досудебный (внесудебный) порядок обжалования решений и действий (бездействия) Администрации, МКУ, должностных лиц, муниципальных служащих, </w:t>
            </w:r>
            <w:r w:rsidR="005F1FE5" w:rsidRPr="0077684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работников</w:t>
            </w:r>
            <w:r w:rsidRPr="0077684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Администрации, МКУ, предоставляющих </w:t>
            </w:r>
            <w:r w:rsidRPr="0077684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Муниципальную услугу, а также </w:t>
            </w:r>
            <w:r w:rsidR="005F1FE5" w:rsidRPr="0077684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работников</w:t>
            </w:r>
            <w:r w:rsidRPr="0077684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МФЦ, участвующих в предоставлении Муниципальной услуги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CF46C3" w:rsidP="009076C9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9076C9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522F9" w:rsidRPr="00776849" w:rsidTr="000522F9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Приложение 1. Термины и определения, используемые в Административном регламенте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923047" w:rsidP="007E02E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7E02EF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522F9" w:rsidRPr="00776849" w:rsidTr="00B4741F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0522F9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2. Справочная информация о месте нахождения, графике работы, контактных телефонах, адресах электронной почты Администрации, МКУ, МФЦ</w:t>
            </w:r>
            <w:r w:rsidRPr="0077684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участвующих в предоставлении и информировании о порядке предоставления Муниципальной услуги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0522F9" w:rsidP="007E02E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7E02EF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522F9" w:rsidRPr="00776849" w:rsidTr="00B4741F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8F7C6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3. Порядок получения </w:t>
            </w:r>
            <w:r w:rsidR="008F7C6B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заинтересованными лицами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информации по вопросам предоставления Муниципальной услуги, сведений о ходе представления Муниципальной услуги, порядке форме и месте размещения информации о порядке предоставления Муниципальной услуги 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741F" w:rsidRPr="00776849" w:rsidRDefault="00B4741F" w:rsidP="00B4741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41F" w:rsidRPr="00776849" w:rsidRDefault="00B4741F" w:rsidP="00B4741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522F9" w:rsidRPr="00776849" w:rsidRDefault="00B4741F" w:rsidP="007E02E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7E02EF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522F9" w:rsidRPr="00776849" w:rsidTr="00B4741F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923163">
            <w:pPr>
              <w:keepNext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4. Формы решений о предоставлении Муниципальной услуги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7E02EF" w:rsidP="007E02E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4741F" w:rsidRPr="00776849" w:rsidTr="00B4741F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B4741F" w:rsidRPr="00776849" w:rsidRDefault="00B4741F" w:rsidP="00B4741F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5.Формы решений об отказе в предоставлении Муниципальной услуги 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741F" w:rsidRPr="00776849" w:rsidRDefault="007E02EF" w:rsidP="00B4741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</w:tr>
      <w:tr w:rsidR="000522F9" w:rsidRPr="00776849" w:rsidTr="00B4741F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D2529D" w:rsidRPr="00776849" w:rsidRDefault="00D2529D" w:rsidP="00FD254B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6. Форма удостоверения о захоронении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AD125B" w:rsidP="00C7096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C70967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522F9" w:rsidRPr="00776849" w:rsidTr="00B4741F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923163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923163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7768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нормативных</w:t>
            </w:r>
            <w:r w:rsidR="00F9260C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правовых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актов, в соответствии с которыми осуществляется предоставление Муниципальной услуги 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923047" w:rsidP="00C7096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C70967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522F9" w:rsidRPr="00776849" w:rsidTr="00B4741F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923163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923163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A25434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2F62AB" w:rsidRPr="00776849">
              <w:rPr>
                <w:rFonts w:ascii="Times New Roman" w:hAnsi="Times New Roman"/>
                <w:sz w:val="24"/>
                <w:szCs w:val="24"/>
              </w:rPr>
              <w:t>ребования к документам, необходимым для предоставления Муниципальной услуги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0522F9" w:rsidP="00C7096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C70967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522F9" w:rsidRPr="00776849" w:rsidTr="00B4741F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923163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923163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923047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решения об отказе в регистрации документов, необходимых для предоставления Муниципальной услуги 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B4741F" w:rsidP="004F77E1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4F77E1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522F9" w:rsidRPr="00776849" w:rsidTr="00B4741F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923163">
            <w:pPr>
              <w:widowControl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923163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923047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заявлений на предоставление </w:t>
            </w:r>
            <w:r w:rsidR="007F555A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923047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униципальной услуги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B4741F" w:rsidP="004F77E1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4F77E1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522F9" w:rsidRPr="00776849" w:rsidTr="00B4741F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923163">
            <w:pPr>
              <w:widowControl w:val="0"/>
              <w:tabs>
                <w:tab w:val="left" w:pos="1843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</w:t>
            </w:r>
            <w:r w:rsidR="00923163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Требования к помещениям, в которых предоставляется Муниципальная услуга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7E02EF" w:rsidP="004F77E1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4F77E1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522F9" w:rsidRPr="00776849" w:rsidTr="00B4741F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923163">
            <w:pPr>
              <w:widowControl w:val="0"/>
              <w:tabs>
                <w:tab w:val="left" w:pos="1985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</w:t>
            </w:r>
            <w:r w:rsidR="00923163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Показатели доступности и качества предоставления Муниципальной услуги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7E02EF" w:rsidP="004F77E1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4F77E1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522F9" w:rsidRPr="00776849" w:rsidTr="00B4741F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923163">
            <w:pPr>
              <w:widowControl w:val="0"/>
              <w:tabs>
                <w:tab w:val="left" w:pos="1985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</w:t>
            </w:r>
            <w:r w:rsidR="00923163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Требования к обеспечению доступности предоставления Муниципальной услуги для инвалидов</w:t>
            </w:r>
            <w:r w:rsidRPr="00776849">
              <w:rPr>
                <w:sz w:val="24"/>
                <w:szCs w:val="24"/>
              </w:rPr>
              <w:t xml:space="preserve"> </w:t>
            </w:r>
            <w:r w:rsidRPr="00776849">
              <w:rPr>
                <w:rFonts w:ascii="Times New Roman" w:hAnsi="Times New Roman" w:cs="Times New Roman"/>
                <w:sz w:val="24"/>
                <w:szCs w:val="24"/>
              </w:rPr>
              <w:t xml:space="preserve">и лиц 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ограниченными возможностями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B4741F" w:rsidP="004F77E1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4F77E1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522F9" w:rsidRPr="00776849" w:rsidTr="00B4741F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923163">
            <w:pPr>
              <w:widowControl w:val="0"/>
              <w:tabs>
                <w:tab w:val="left" w:pos="1985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</w:t>
            </w:r>
            <w:r w:rsidR="00923163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Перечень и содержание административных действий, составляющих административные процедуры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B4741F" w:rsidP="004F77E1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4F77E1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522F9" w:rsidRPr="00776849" w:rsidTr="00B4741F">
        <w:tc>
          <w:tcPr>
            <w:tcW w:w="8536" w:type="dxa"/>
            <w:tcBorders>
              <w:top w:val="nil"/>
              <w:left w:val="nil"/>
              <w:bottom w:val="nil"/>
              <w:right w:val="nil"/>
            </w:tcBorders>
          </w:tcPr>
          <w:p w:rsidR="000522F9" w:rsidRPr="00776849" w:rsidRDefault="000522F9" w:rsidP="00923163">
            <w:pPr>
              <w:widowControl w:val="0"/>
              <w:tabs>
                <w:tab w:val="left" w:pos="1985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</w:t>
            </w:r>
            <w:r w:rsidR="00923163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Блок схема предоставления Муниципальной услуги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2F9" w:rsidRPr="00776849" w:rsidRDefault="00AD125B" w:rsidP="00C7096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C70967" w:rsidRPr="007768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CF6649" w:rsidRPr="00776849" w:rsidRDefault="00CF6649" w:rsidP="000522F9">
      <w:pPr>
        <w:pStyle w:val="Default"/>
        <w:spacing w:line="276" w:lineRule="auto"/>
        <w:jc w:val="both"/>
        <w:rPr>
          <w:color w:val="auto"/>
        </w:rPr>
        <w:sectPr w:rsidR="00CF6649" w:rsidRPr="00776849" w:rsidSect="00E40FFE">
          <w:headerReference w:type="even" r:id="rId10"/>
          <w:headerReference w:type="default" r:id="rId11"/>
          <w:footerReference w:type="default" r:id="rId12"/>
          <w:headerReference w:type="first" r:id="rId13"/>
          <w:pgSz w:w="11907" w:h="16839" w:code="9"/>
          <w:pgMar w:top="1134" w:right="992" w:bottom="1134" w:left="1134" w:header="720" w:footer="720" w:gutter="0"/>
          <w:cols w:space="720"/>
          <w:noEndnote/>
          <w:titlePg/>
          <w:docGrid w:linePitch="299"/>
        </w:sectPr>
      </w:pPr>
    </w:p>
    <w:p w:rsidR="00F80AAD" w:rsidRPr="00776849" w:rsidRDefault="00F80AAD" w:rsidP="00665C55">
      <w:pPr>
        <w:pStyle w:val="1-"/>
        <w:spacing w:line="240" w:lineRule="auto"/>
        <w:rPr>
          <w:i/>
          <w:sz w:val="24"/>
          <w:szCs w:val="24"/>
        </w:rPr>
      </w:pPr>
      <w:bookmarkStart w:id="0" w:name="_Toc437973276"/>
      <w:bookmarkStart w:id="1" w:name="_Toc438110017"/>
      <w:bookmarkStart w:id="2" w:name="_Toc438376221"/>
      <w:bookmarkStart w:id="3" w:name="_Toc441496532"/>
      <w:r w:rsidRPr="00776849">
        <w:rPr>
          <w:sz w:val="24"/>
          <w:szCs w:val="24"/>
          <w:lang w:val="en-US"/>
        </w:rPr>
        <w:lastRenderedPageBreak/>
        <w:t>I</w:t>
      </w:r>
      <w:r w:rsidR="000E6C84" w:rsidRPr="00776849">
        <w:rPr>
          <w:sz w:val="24"/>
          <w:szCs w:val="24"/>
        </w:rPr>
        <w:t>. Общие положения</w:t>
      </w:r>
      <w:bookmarkEnd w:id="0"/>
      <w:bookmarkEnd w:id="1"/>
      <w:bookmarkEnd w:id="2"/>
      <w:bookmarkEnd w:id="3"/>
    </w:p>
    <w:p w:rsidR="000E6C84" w:rsidRPr="00A74769" w:rsidRDefault="00F80AAD" w:rsidP="00665C55">
      <w:pPr>
        <w:pStyle w:val="2-"/>
        <w:tabs>
          <w:tab w:val="left" w:pos="284"/>
        </w:tabs>
        <w:ind w:left="0" w:firstLine="0"/>
        <w:rPr>
          <w:i w:val="0"/>
          <w:sz w:val="24"/>
          <w:szCs w:val="24"/>
        </w:rPr>
      </w:pPr>
      <w:bookmarkStart w:id="4" w:name="_Toc437973277"/>
      <w:bookmarkStart w:id="5" w:name="_Toc438110018"/>
      <w:bookmarkStart w:id="6" w:name="_Toc438376222"/>
      <w:bookmarkStart w:id="7" w:name="_Toc441496533"/>
      <w:r w:rsidRPr="00A74769">
        <w:rPr>
          <w:i w:val="0"/>
          <w:sz w:val="24"/>
          <w:szCs w:val="24"/>
        </w:rPr>
        <w:t>Предмет регулирования</w:t>
      </w:r>
      <w:r w:rsidR="00BA717E" w:rsidRPr="00A74769">
        <w:rPr>
          <w:i w:val="0"/>
          <w:sz w:val="24"/>
          <w:szCs w:val="24"/>
        </w:rPr>
        <w:t xml:space="preserve"> </w:t>
      </w:r>
      <w:r w:rsidR="00B81C0A" w:rsidRPr="00A74769">
        <w:rPr>
          <w:i w:val="0"/>
          <w:sz w:val="24"/>
          <w:szCs w:val="24"/>
        </w:rPr>
        <w:t xml:space="preserve">Административного </w:t>
      </w:r>
      <w:r w:rsidR="00F01D6A" w:rsidRPr="00A74769">
        <w:rPr>
          <w:i w:val="0"/>
          <w:sz w:val="24"/>
          <w:szCs w:val="24"/>
        </w:rPr>
        <w:t>р</w:t>
      </w:r>
      <w:r w:rsidR="00BA717E" w:rsidRPr="00A74769">
        <w:rPr>
          <w:i w:val="0"/>
          <w:sz w:val="24"/>
          <w:szCs w:val="24"/>
        </w:rPr>
        <w:t>егламента</w:t>
      </w:r>
      <w:bookmarkEnd w:id="4"/>
      <w:bookmarkEnd w:id="5"/>
      <w:bookmarkEnd w:id="6"/>
      <w:bookmarkEnd w:id="7"/>
    </w:p>
    <w:p w:rsidR="00FD1714" w:rsidRPr="00776849" w:rsidRDefault="00FD1714" w:rsidP="00FD1714">
      <w:pPr>
        <w:pStyle w:val="2-"/>
        <w:tabs>
          <w:tab w:val="left" w:pos="284"/>
        </w:tabs>
        <w:ind w:left="0" w:firstLine="0"/>
        <w:rPr>
          <w:sz w:val="24"/>
          <w:szCs w:val="24"/>
        </w:rPr>
      </w:pPr>
      <w:r w:rsidRPr="00776849">
        <w:rPr>
          <w:sz w:val="24"/>
          <w:szCs w:val="24"/>
        </w:rPr>
        <w:t>Предмет регулирования Административного регламента</w:t>
      </w:r>
    </w:p>
    <w:p w:rsidR="00FD1714" w:rsidRDefault="00FD1714" w:rsidP="00FD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80CB8">
        <w:rPr>
          <w:rFonts w:ascii="Times New Roman" w:hAnsi="Times New Roman"/>
          <w:sz w:val="24"/>
          <w:szCs w:val="24"/>
        </w:rPr>
        <w:t>1.1.</w:t>
      </w:r>
      <w:r w:rsidRPr="00180CB8">
        <w:rPr>
          <w:rFonts w:ascii="Times New Roman" w:hAnsi="Times New Roman"/>
          <w:sz w:val="24"/>
          <w:szCs w:val="24"/>
        </w:rPr>
        <w:tab/>
      </w:r>
      <w:proofErr w:type="gramStart"/>
      <w:r w:rsidRPr="00180CB8">
        <w:rPr>
          <w:rFonts w:ascii="Times New Roman" w:hAnsi="Times New Roman"/>
          <w:sz w:val="24"/>
          <w:szCs w:val="24"/>
        </w:rPr>
        <w:t>Настоящий Административный регламент предоставления муниципальной услуги по предоставлению мест для захоронения (</w:t>
      </w:r>
      <w:proofErr w:type="spellStart"/>
      <w:r w:rsidRPr="00180CB8">
        <w:rPr>
          <w:rFonts w:ascii="Times New Roman" w:hAnsi="Times New Roman"/>
          <w:sz w:val="24"/>
          <w:szCs w:val="24"/>
        </w:rPr>
        <w:t>подзахоронения</w:t>
      </w:r>
      <w:proofErr w:type="spellEnd"/>
      <w:r w:rsidRPr="00180CB8">
        <w:rPr>
          <w:rFonts w:ascii="Times New Roman" w:hAnsi="Times New Roman"/>
          <w:sz w:val="24"/>
          <w:szCs w:val="24"/>
        </w:rPr>
        <w:t xml:space="preserve">), перерегистрации захоронений на других лиц, регистрации установки и замены надмогильных сооружений (надгробий)  на территории  сельских поселений, городского поселения Сергиев Посад и </w:t>
      </w:r>
      <w:proofErr w:type="spellStart"/>
      <w:r w:rsidRPr="00180CB8">
        <w:rPr>
          <w:rFonts w:ascii="Times New Roman" w:hAnsi="Times New Roman"/>
          <w:sz w:val="24"/>
          <w:szCs w:val="24"/>
        </w:rPr>
        <w:t>межпоселенческих</w:t>
      </w:r>
      <w:proofErr w:type="spellEnd"/>
      <w:r w:rsidRPr="00180CB8">
        <w:rPr>
          <w:rFonts w:ascii="Times New Roman" w:hAnsi="Times New Roman"/>
          <w:sz w:val="24"/>
          <w:szCs w:val="24"/>
        </w:rPr>
        <w:t xml:space="preserve"> территориях  Сергиево</w:t>
      </w:r>
      <w:r>
        <w:rPr>
          <w:rFonts w:ascii="Times New Roman" w:hAnsi="Times New Roman"/>
          <w:sz w:val="24"/>
          <w:szCs w:val="24"/>
        </w:rPr>
        <w:t>-</w:t>
      </w:r>
      <w:r w:rsidRPr="00180CB8">
        <w:rPr>
          <w:rFonts w:ascii="Times New Roman" w:hAnsi="Times New Roman"/>
          <w:sz w:val="24"/>
          <w:szCs w:val="24"/>
        </w:rPr>
        <w:t>Посадского муниципального района Московской области»</w:t>
      </w:r>
      <w:r w:rsidRPr="00180CB8">
        <w:rPr>
          <w:rFonts w:ascii="Times New Roman" w:hAnsi="Times New Roman"/>
          <w:sz w:val="24"/>
          <w:szCs w:val="24"/>
        </w:rPr>
        <w:br/>
        <w:t xml:space="preserve">(далее – Административный регламент) устанавливает стандарт предоставления муниципальной услуги по захоронению, </w:t>
      </w:r>
      <w:proofErr w:type="spellStart"/>
      <w:r w:rsidRPr="00180CB8">
        <w:rPr>
          <w:rFonts w:ascii="Times New Roman" w:hAnsi="Times New Roman"/>
          <w:sz w:val="24"/>
          <w:szCs w:val="24"/>
        </w:rPr>
        <w:t>подзахоронению</w:t>
      </w:r>
      <w:proofErr w:type="spellEnd"/>
      <w:r w:rsidRPr="00180CB8">
        <w:rPr>
          <w:rFonts w:ascii="Times New Roman" w:hAnsi="Times New Roman"/>
          <w:sz w:val="24"/>
          <w:szCs w:val="24"/>
        </w:rPr>
        <w:t>, перерегистрации захоронений на других лиц, регистрации установки и замены</w:t>
      </w:r>
      <w:proofErr w:type="gramEnd"/>
      <w:r w:rsidRPr="00180CB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80CB8">
        <w:rPr>
          <w:rFonts w:ascii="Times New Roman" w:hAnsi="Times New Roman"/>
          <w:sz w:val="24"/>
          <w:szCs w:val="24"/>
        </w:rPr>
        <w:t>надмогильных сооружений (надгробий)</w:t>
      </w:r>
      <w:r w:rsidRPr="00180CB8">
        <w:rPr>
          <w:rFonts w:ascii="Times New Roman" w:hAnsi="Times New Roman"/>
          <w:sz w:val="24"/>
          <w:szCs w:val="24"/>
        </w:rPr>
        <w:br/>
        <w:t xml:space="preserve"> (далее – Муниципальная услуга), состав, последовательность и сроки выполнения административных процедур</w:t>
      </w:r>
      <w:r w:rsidRPr="00180CB8">
        <w:rPr>
          <w:rFonts w:ascii="Times New Roman" w:hAnsi="Times New Roman"/>
          <w:bCs/>
          <w:sz w:val="24"/>
          <w:szCs w:val="24"/>
        </w:rPr>
        <w:t xml:space="preserve"> по предоставлению Муниципальной услуги</w:t>
      </w:r>
      <w:r w:rsidRPr="00180CB8">
        <w:rPr>
          <w:rFonts w:ascii="Times New Roman" w:hAnsi="Times New Roman"/>
          <w:sz w:val="24"/>
          <w:szCs w:val="24"/>
        </w:rPr>
        <w:t>, требования к порядку их выполнения, в том числе особенности выполнения административных процедур в электронной форме посредством регионального портала государственных (муниципальных) услуг (функций) Московской области (далее – РПГУ),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</w:t>
      </w:r>
      <w:proofErr w:type="gramEnd"/>
      <w:r w:rsidRPr="00180CB8">
        <w:rPr>
          <w:rFonts w:ascii="Times New Roman" w:hAnsi="Times New Roman"/>
          <w:sz w:val="24"/>
          <w:szCs w:val="24"/>
        </w:rPr>
        <w:t xml:space="preserve"> (далее - МФЦ), формы </w:t>
      </w:r>
      <w:proofErr w:type="gramStart"/>
      <w:r w:rsidRPr="00180CB8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180CB8">
        <w:rPr>
          <w:rFonts w:ascii="Times New Roman" w:hAnsi="Times New Roman"/>
          <w:sz w:val="24"/>
          <w:szCs w:val="24"/>
        </w:rPr>
        <w:t xml:space="preserve"> исполнением Административного регламента, досудебный (внесудебный) порядок обжалования решений и действий (бездействия) должностных лиц, муниципальных служащих, работников </w:t>
      </w:r>
      <w:r>
        <w:rPr>
          <w:rFonts w:ascii="Times New Roman" w:hAnsi="Times New Roman"/>
          <w:sz w:val="24"/>
          <w:szCs w:val="24"/>
        </w:rPr>
        <w:t xml:space="preserve"> организаций, чествующих в предоставлении Муниципальной</w:t>
      </w:r>
      <w:r w:rsidRPr="00180CB8">
        <w:rPr>
          <w:rFonts w:ascii="Times New Roman" w:hAnsi="Times New Roman"/>
          <w:sz w:val="24"/>
          <w:szCs w:val="24"/>
        </w:rPr>
        <w:t xml:space="preserve"> услуг</w:t>
      </w:r>
      <w:r>
        <w:rPr>
          <w:rFonts w:ascii="Times New Roman" w:hAnsi="Times New Roman"/>
          <w:sz w:val="24"/>
          <w:szCs w:val="24"/>
        </w:rPr>
        <w:t>и.</w:t>
      </w:r>
    </w:p>
    <w:p w:rsidR="00FD1714" w:rsidRPr="00180CB8" w:rsidRDefault="00FD1714" w:rsidP="00FD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Предоставление </w:t>
      </w:r>
      <w:r w:rsidRPr="00180CB8">
        <w:rPr>
          <w:rFonts w:ascii="Times New Roman" w:hAnsi="Times New Roman"/>
          <w:sz w:val="24"/>
          <w:szCs w:val="24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осуществляется администрацией Сергиево-Посадского муниципального района (далее-Администрация) в лице </w:t>
      </w:r>
      <w:r w:rsidRPr="00180CB8">
        <w:rPr>
          <w:rFonts w:ascii="Times New Roman" w:hAnsi="Times New Roman"/>
          <w:sz w:val="24"/>
          <w:szCs w:val="24"/>
          <w:lang w:eastAsia="ar-SA"/>
        </w:rPr>
        <w:t>муниципального казенного учреждения</w:t>
      </w:r>
      <w:r>
        <w:rPr>
          <w:rFonts w:ascii="Times New Roman" w:hAnsi="Times New Roman"/>
          <w:sz w:val="24"/>
          <w:szCs w:val="24"/>
          <w:lang w:eastAsia="ar-SA"/>
        </w:rPr>
        <w:t xml:space="preserve"> «</w:t>
      </w:r>
      <w:r w:rsidRPr="003A3FC8">
        <w:rPr>
          <w:rFonts w:ascii="Times New Roman" w:hAnsi="Times New Roman"/>
          <w:sz w:val="24"/>
          <w:szCs w:val="24"/>
        </w:rPr>
        <w:t xml:space="preserve">Специализированная служба по вопросам похоронного дела Сергиево-Посадского муниципального </w:t>
      </w:r>
      <w:r w:rsidR="008D3CAC">
        <w:rPr>
          <w:rFonts w:ascii="Times New Roman" w:hAnsi="Times New Roman"/>
          <w:sz w:val="24"/>
          <w:szCs w:val="24"/>
        </w:rPr>
        <w:t>района», сокращенное наименование МКУ «ССВПД СП» (далее – МКУ</w:t>
      </w:r>
      <w:r w:rsidRPr="003A3FC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наделенного полномочиями уполномоченного органа  </w:t>
      </w:r>
      <w:r w:rsidRPr="00180CB8">
        <w:rPr>
          <w:rFonts w:ascii="Times New Roman" w:hAnsi="Times New Roman"/>
          <w:sz w:val="24"/>
          <w:szCs w:val="24"/>
          <w:lang w:eastAsia="ar-SA"/>
        </w:rPr>
        <w:t>в сфере погребения и похоронного дела</w:t>
      </w:r>
      <w:r>
        <w:rPr>
          <w:rFonts w:ascii="Times New Roman" w:hAnsi="Times New Roman"/>
          <w:sz w:val="24"/>
          <w:szCs w:val="24"/>
          <w:lang w:eastAsia="ar-SA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а также работниками  МФЦ, участвующими </w:t>
      </w:r>
      <w:r w:rsidRPr="00180CB8">
        <w:rPr>
          <w:rFonts w:ascii="Times New Roman" w:hAnsi="Times New Roman"/>
          <w:sz w:val="24"/>
          <w:szCs w:val="24"/>
        </w:rPr>
        <w:t xml:space="preserve"> в предоставлении Муниципальной услуги. </w:t>
      </w:r>
    </w:p>
    <w:p w:rsidR="00FD1714" w:rsidRPr="00180CB8" w:rsidRDefault="00FD1714" w:rsidP="00FD1714">
      <w:pPr>
        <w:pStyle w:val="Default"/>
        <w:spacing w:line="276" w:lineRule="auto"/>
        <w:ind w:firstLine="709"/>
        <w:jc w:val="both"/>
        <w:rPr>
          <w:b/>
          <w:bCs/>
          <w:iCs/>
          <w:color w:val="auto"/>
        </w:rPr>
      </w:pPr>
      <w:r>
        <w:rPr>
          <w:color w:val="auto"/>
        </w:rPr>
        <w:t>1.3</w:t>
      </w:r>
      <w:r w:rsidRPr="00180CB8">
        <w:rPr>
          <w:color w:val="auto"/>
        </w:rPr>
        <w:t>. Термины и определения, используемые в настоящем Административном регламенте, указаны в Приложении 1 к настоящему Административному регламенту.</w:t>
      </w:r>
      <w:r w:rsidRPr="00180CB8">
        <w:rPr>
          <w:b/>
          <w:bCs/>
          <w:iCs/>
          <w:color w:val="auto"/>
        </w:rPr>
        <w:t xml:space="preserve"> </w:t>
      </w:r>
    </w:p>
    <w:p w:rsidR="00FD1714" w:rsidRPr="00776849" w:rsidRDefault="00FD1714" w:rsidP="00FD1714">
      <w:pPr>
        <w:pStyle w:val="Default"/>
        <w:spacing w:line="276" w:lineRule="auto"/>
        <w:ind w:firstLine="709"/>
        <w:jc w:val="both"/>
        <w:rPr>
          <w:b/>
          <w:bCs/>
          <w:iCs/>
          <w:color w:val="auto"/>
        </w:rPr>
      </w:pPr>
    </w:p>
    <w:p w:rsidR="00EF1699" w:rsidRPr="00776849" w:rsidRDefault="000B4E4C" w:rsidP="00A9783A">
      <w:pPr>
        <w:pStyle w:val="2-"/>
        <w:numPr>
          <w:ilvl w:val="0"/>
          <w:numId w:val="0"/>
        </w:numPr>
        <w:tabs>
          <w:tab w:val="left" w:pos="284"/>
        </w:tabs>
        <w:spacing w:before="0" w:after="0" w:line="276" w:lineRule="auto"/>
        <w:rPr>
          <w:sz w:val="24"/>
          <w:szCs w:val="24"/>
        </w:rPr>
      </w:pPr>
      <w:r w:rsidRPr="00776849">
        <w:rPr>
          <w:sz w:val="24"/>
          <w:szCs w:val="24"/>
        </w:rPr>
        <w:t>2.</w:t>
      </w:r>
      <w:r w:rsidRPr="00776849">
        <w:rPr>
          <w:sz w:val="24"/>
          <w:szCs w:val="24"/>
        </w:rPr>
        <w:tab/>
      </w:r>
      <w:r w:rsidR="00F80AAD" w:rsidRPr="00776849">
        <w:rPr>
          <w:sz w:val="24"/>
          <w:szCs w:val="24"/>
        </w:rPr>
        <w:t>Лиц</w:t>
      </w:r>
      <w:r w:rsidR="00810451" w:rsidRPr="00776849">
        <w:rPr>
          <w:sz w:val="24"/>
          <w:szCs w:val="24"/>
        </w:rPr>
        <w:t>а</w:t>
      </w:r>
      <w:r w:rsidR="00F80AAD" w:rsidRPr="00776849">
        <w:rPr>
          <w:sz w:val="24"/>
          <w:szCs w:val="24"/>
        </w:rPr>
        <w:t>, имеющ</w:t>
      </w:r>
      <w:r w:rsidR="002907F2" w:rsidRPr="00776849">
        <w:rPr>
          <w:sz w:val="24"/>
          <w:szCs w:val="24"/>
        </w:rPr>
        <w:t>и</w:t>
      </w:r>
      <w:r w:rsidR="00F80AAD" w:rsidRPr="00776849">
        <w:rPr>
          <w:sz w:val="24"/>
          <w:szCs w:val="24"/>
        </w:rPr>
        <w:t xml:space="preserve">е право на получение </w:t>
      </w:r>
      <w:r w:rsidR="0085074F" w:rsidRPr="00776849">
        <w:rPr>
          <w:sz w:val="24"/>
          <w:szCs w:val="24"/>
        </w:rPr>
        <w:t>Муниципальной у</w:t>
      </w:r>
      <w:r w:rsidR="0091660B" w:rsidRPr="00776849">
        <w:rPr>
          <w:sz w:val="24"/>
          <w:szCs w:val="24"/>
        </w:rPr>
        <w:t>слуги</w:t>
      </w:r>
    </w:p>
    <w:p w:rsidR="00A9783A" w:rsidRPr="00776849" w:rsidRDefault="00A9783A" w:rsidP="00A9783A">
      <w:pPr>
        <w:pStyle w:val="2-"/>
        <w:numPr>
          <w:ilvl w:val="0"/>
          <w:numId w:val="0"/>
        </w:numPr>
        <w:tabs>
          <w:tab w:val="left" w:pos="284"/>
        </w:tabs>
        <w:spacing w:before="0" w:after="0" w:line="276" w:lineRule="auto"/>
        <w:rPr>
          <w:sz w:val="24"/>
          <w:szCs w:val="24"/>
        </w:rPr>
      </w:pPr>
    </w:p>
    <w:p w:rsidR="00D44343" w:rsidRPr="00776849" w:rsidRDefault="00810451" w:rsidP="0015521E">
      <w:pPr>
        <w:pStyle w:val="11"/>
        <w:numPr>
          <w:ilvl w:val="0"/>
          <w:numId w:val="0"/>
        </w:numPr>
        <w:tabs>
          <w:tab w:val="left" w:pos="993"/>
        </w:tabs>
        <w:ind w:firstLine="567"/>
        <w:rPr>
          <w:sz w:val="24"/>
          <w:szCs w:val="24"/>
        </w:rPr>
      </w:pPr>
      <w:bookmarkStart w:id="8" w:name="_Ref440651123"/>
      <w:r w:rsidRPr="00776849">
        <w:rPr>
          <w:sz w:val="24"/>
          <w:szCs w:val="24"/>
        </w:rPr>
        <w:t>2.</w:t>
      </w:r>
      <w:r w:rsidR="00C94BD6" w:rsidRPr="00776849">
        <w:rPr>
          <w:sz w:val="24"/>
          <w:szCs w:val="24"/>
        </w:rPr>
        <w:t>1.</w:t>
      </w:r>
      <w:r w:rsidRPr="00776849">
        <w:rPr>
          <w:sz w:val="24"/>
          <w:szCs w:val="24"/>
        </w:rPr>
        <w:tab/>
        <w:t xml:space="preserve">Лицами, имеющими право на получение </w:t>
      </w:r>
      <w:r w:rsidR="00C94BD6" w:rsidRPr="00776849">
        <w:rPr>
          <w:sz w:val="24"/>
          <w:szCs w:val="24"/>
        </w:rPr>
        <w:t xml:space="preserve">Муниципальной </w:t>
      </w:r>
      <w:r w:rsidR="0085074F" w:rsidRPr="00776849">
        <w:rPr>
          <w:sz w:val="24"/>
          <w:szCs w:val="24"/>
        </w:rPr>
        <w:t>у</w:t>
      </w:r>
      <w:r w:rsidR="00C94BD6" w:rsidRPr="00776849">
        <w:rPr>
          <w:sz w:val="24"/>
          <w:szCs w:val="24"/>
        </w:rPr>
        <w:t>слуги</w:t>
      </w:r>
      <w:r w:rsidR="00005DCD" w:rsidRPr="00776849">
        <w:rPr>
          <w:sz w:val="24"/>
          <w:szCs w:val="24"/>
        </w:rPr>
        <w:t>,</w:t>
      </w:r>
      <w:r w:rsidRPr="00776849">
        <w:rPr>
          <w:sz w:val="24"/>
          <w:szCs w:val="24"/>
        </w:rPr>
        <w:t xml:space="preserve"> являются</w:t>
      </w:r>
      <w:r w:rsidR="00F0038D" w:rsidRPr="00776849">
        <w:rPr>
          <w:sz w:val="24"/>
          <w:szCs w:val="24"/>
        </w:rPr>
        <w:t xml:space="preserve"> </w:t>
      </w:r>
      <w:r w:rsidR="00866728" w:rsidRPr="00776849">
        <w:rPr>
          <w:sz w:val="24"/>
          <w:szCs w:val="24"/>
        </w:rPr>
        <w:t>супруг</w:t>
      </w:r>
      <w:r w:rsidR="0015521E" w:rsidRPr="00776849">
        <w:rPr>
          <w:sz w:val="24"/>
          <w:szCs w:val="24"/>
        </w:rPr>
        <w:t xml:space="preserve"> </w:t>
      </w:r>
      <w:r w:rsidR="00866728" w:rsidRPr="00776849">
        <w:rPr>
          <w:sz w:val="24"/>
          <w:szCs w:val="24"/>
        </w:rPr>
        <w:t>(а), близкие родственники, иные родственники, законные представители умершего или иные лица, взявшие на себя обязанность осуществить погребение умершего, специализированная служба по вопросам похоронного дел</w:t>
      </w:r>
      <w:r w:rsidR="004A7467" w:rsidRPr="00776849">
        <w:rPr>
          <w:sz w:val="24"/>
          <w:szCs w:val="24"/>
        </w:rPr>
        <w:t>а</w:t>
      </w:r>
      <w:r w:rsidR="0015521E" w:rsidRPr="00776849">
        <w:rPr>
          <w:spacing w:val="2"/>
          <w:sz w:val="24"/>
          <w:szCs w:val="24"/>
          <w:shd w:val="clear" w:color="auto" w:fill="FFFFFF"/>
        </w:rPr>
        <w:t xml:space="preserve"> в случае </w:t>
      </w:r>
      <w:r w:rsidR="0015521E" w:rsidRPr="00776849">
        <w:rPr>
          <w:sz w:val="24"/>
          <w:szCs w:val="24"/>
        </w:rPr>
        <w:t>предоставлении места для одиночного захоронения</w:t>
      </w:r>
      <w:r w:rsidR="00BD4347" w:rsidRPr="00776849">
        <w:rPr>
          <w:sz w:val="24"/>
          <w:szCs w:val="24"/>
        </w:rPr>
        <w:t>,</w:t>
      </w:r>
      <w:r w:rsidR="004A7467" w:rsidRPr="00776849">
        <w:rPr>
          <w:sz w:val="24"/>
          <w:szCs w:val="24"/>
        </w:rPr>
        <w:t xml:space="preserve"> организация в случае предоставления места для почетного захоронения</w:t>
      </w:r>
      <w:r w:rsidR="00DA1CAC" w:rsidRPr="00776849">
        <w:rPr>
          <w:sz w:val="24"/>
          <w:szCs w:val="24"/>
        </w:rPr>
        <w:t xml:space="preserve"> </w:t>
      </w:r>
      <w:r w:rsidR="00866728" w:rsidRPr="00776849">
        <w:rPr>
          <w:sz w:val="24"/>
          <w:szCs w:val="24"/>
        </w:rPr>
        <w:t>(далее – Заявители)</w:t>
      </w:r>
      <w:r w:rsidR="00DA1CAC" w:rsidRPr="00776849">
        <w:rPr>
          <w:sz w:val="24"/>
          <w:szCs w:val="24"/>
        </w:rPr>
        <w:t>.</w:t>
      </w:r>
    </w:p>
    <w:p w:rsidR="00D44343" w:rsidRPr="00776849" w:rsidRDefault="00C94BD6" w:rsidP="00526563">
      <w:pPr>
        <w:pStyle w:val="11"/>
        <w:numPr>
          <w:ilvl w:val="0"/>
          <w:numId w:val="0"/>
        </w:numPr>
        <w:tabs>
          <w:tab w:val="left" w:pos="993"/>
        </w:tabs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>2.2.</w:t>
      </w:r>
      <w:r w:rsidR="00F0038D" w:rsidRPr="00776849">
        <w:rPr>
          <w:sz w:val="24"/>
          <w:szCs w:val="24"/>
        </w:rPr>
        <w:t xml:space="preserve"> Категории лиц, имеющих право на получение </w:t>
      </w:r>
      <w:r w:rsidR="0085074F" w:rsidRPr="00776849">
        <w:rPr>
          <w:sz w:val="24"/>
          <w:szCs w:val="24"/>
        </w:rPr>
        <w:t>Муниципальной у</w:t>
      </w:r>
      <w:r w:rsidR="00F0038D" w:rsidRPr="00776849">
        <w:rPr>
          <w:sz w:val="24"/>
          <w:szCs w:val="24"/>
        </w:rPr>
        <w:t>слуги</w:t>
      </w:r>
      <w:r w:rsidR="0015521E" w:rsidRPr="00776849">
        <w:rPr>
          <w:sz w:val="24"/>
          <w:szCs w:val="24"/>
        </w:rPr>
        <w:t xml:space="preserve">: </w:t>
      </w:r>
    </w:p>
    <w:p w:rsidR="007C5F68" w:rsidRPr="00776849" w:rsidRDefault="0015521E" w:rsidP="00526563">
      <w:pPr>
        <w:pStyle w:val="111"/>
        <w:numPr>
          <w:ilvl w:val="2"/>
          <w:numId w:val="27"/>
        </w:numPr>
        <w:tabs>
          <w:tab w:val="left" w:pos="993"/>
          <w:tab w:val="left" w:pos="1560"/>
        </w:tabs>
        <w:ind w:left="0" w:firstLine="567"/>
        <w:rPr>
          <w:sz w:val="24"/>
          <w:szCs w:val="24"/>
        </w:rPr>
      </w:pPr>
      <w:r w:rsidRPr="00776849">
        <w:rPr>
          <w:sz w:val="24"/>
          <w:szCs w:val="24"/>
        </w:rPr>
        <w:t xml:space="preserve">специализированная служба по вопросам похоронного дела </w:t>
      </w:r>
      <w:r w:rsidR="00843589" w:rsidRPr="00776849">
        <w:rPr>
          <w:sz w:val="24"/>
          <w:szCs w:val="24"/>
        </w:rPr>
        <w:t>(</w:t>
      </w:r>
      <w:r w:rsidR="00866728" w:rsidRPr="00776849">
        <w:rPr>
          <w:sz w:val="24"/>
          <w:szCs w:val="24"/>
        </w:rPr>
        <w:t>за исключением</w:t>
      </w:r>
      <w:r w:rsidRPr="00776849">
        <w:rPr>
          <w:sz w:val="24"/>
          <w:szCs w:val="24"/>
        </w:rPr>
        <w:t xml:space="preserve"> муниципального казенного учреждения</w:t>
      </w:r>
      <w:r w:rsidR="007C5F68" w:rsidRPr="00776849">
        <w:rPr>
          <w:sz w:val="24"/>
          <w:szCs w:val="24"/>
        </w:rPr>
        <w:t xml:space="preserve">, </w:t>
      </w:r>
      <w:r w:rsidRPr="00776849">
        <w:rPr>
          <w:sz w:val="24"/>
          <w:szCs w:val="24"/>
        </w:rPr>
        <w:t>исполняющего</w:t>
      </w:r>
      <w:r w:rsidR="007C5F68" w:rsidRPr="00776849">
        <w:rPr>
          <w:sz w:val="24"/>
          <w:szCs w:val="24"/>
        </w:rPr>
        <w:t xml:space="preserve"> функции специализированной службы</w:t>
      </w:r>
      <w:r w:rsidR="00843589" w:rsidRPr="00776849">
        <w:rPr>
          <w:sz w:val="24"/>
          <w:szCs w:val="24"/>
        </w:rPr>
        <w:t xml:space="preserve"> </w:t>
      </w:r>
      <w:r w:rsidR="007C5F68" w:rsidRPr="00776849">
        <w:rPr>
          <w:sz w:val="24"/>
          <w:szCs w:val="24"/>
        </w:rPr>
        <w:t>по вопросам похоронного дела и полномочия органов местного самоуправления городских и муниципальных районо</w:t>
      </w:r>
      <w:r w:rsidR="000E675F" w:rsidRPr="00776849">
        <w:rPr>
          <w:sz w:val="24"/>
          <w:szCs w:val="24"/>
        </w:rPr>
        <w:t>в</w:t>
      </w:r>
      <w:r w:rsidR="007C5F68" w:rsidRPr="00776849">
        <w:rPr>
          <w:sz w:val="24"/>
          <w:szCs w:val="24"/>
        </w:rPr>
        <w:t xml:space="preserve"> Московской области в сфере погребения и похоронного дела)</w:t>
      </w:r>
      <w:r w:rsidR="00DE14C1" w:rsidRPr="00776849">
        <w:rPr>
          <w:sz w:val="24"/>
          <w:szCs w:val="24"/>
        </w:rPr>
        <w:t>;</w:t>
      </w:r>
    </w:p>
    <w:p w:rsidR="00810451" w:rsidRPr="00776849" w:rsidRDefault="00165133" w:rsidP="00526563">
      <w:pPr>
        <w:pStyle w:val="111"/>
        <w:numPr>
          <w:ilvl w:val="2"/>
          <w:numId w:val="27"/>
        </w:numPr>
        <w:tabs>
          <w:tab w:val="left" w:pos="993"/>
          <w:tab w:val="left" w:pos="1560"/>
        </w:tabs>
        <w:ind w:left="0" w:firstLine="567"/>
        <w:rPr>
          <w:sz w:val="24"/>
          <w:szCs w:val="24"/>
        </w:rPr>
      </w:pPr>
      <w:proofErr w:type="gramStart"/>
      <w:r w:rsidRPr="00776849">
        <w:rPr>
          <w:sz w:val="24"/>
          <w:szCs w:val="24"/>
        </w:rPr>
        <w:t>физическое лицо (</w:t>
      </w:r>
      <w:r w:rsidR="00F14EFF" w:rsidRPr="00776849">
        <w:rPr>
          <w:sz w:val="24"/>
          <w:szCs w:val="24"/>
        </w:rPr>
        <w:t>супру</w:t>
      </w:r>
      <w:r w:rsidR="0062540D" w:rsidRPr="00776849">
        <w:rPr>
          <w:sz w:val="24"/>
          <w:szCs w:val="24"/>
        </w:rPr>
        <w:t>г (</w:t>
      </w:r>
      <w:r w:rsidR="00C159F6" w:rsidRPr="00776849">
        <w:rPr>
          <w:sz w:val="24"/>
          <w:szCs w:val="24"/>
        </w:rPr>
        <w:t>а)</w:t>
      </w:r>
      <w:r w:rsidR="00F14EFF" w:rsidRPr="00776849">
        <w:rPr>
          <w:sz w:val="24"/>
          <w:szCs w:val="24"/>
        </w:rPr>
        <w:t>, близкий родственник, иной родственник, законный представитель умершег</w:t>
      </w:r>
      <w:r w:rsidR="0015521E" w:rsidRPr="00776849">
        <w:rPr>
          <w:sz w:val="24"/>
          <w:szCs w:val="24"/>
        </w:rPr>
        <w:t>о или иное лицо, взявш</w:t>
      </w:r>
      <w:r w:rsidR="00D8523A" w:rsidRPr="00776849">
        <w:rPr>
          <w:sz w:val="24"/>
          <w:szCs w:val="24"/>
        </w:rPr>
        <w:t>е</w:t>
      </w:r>
      <w:r w:rsidR="0015521E" w:rsidRPr="00776849">
        <w:rPr>
          <w:sz w:val="24"/>
          <w:szCs w:val="24"/>
        </w:rPr>
        <w:t xml:space="preserve">е </w:t>
      </w:r>
      <w:r w:rsidR="00810451" w:rsidRPr="00776849">
        <w:rPr>
          <w:sz w:val="24"/>
          <w:szCs w:val="24"/>
        </w:rPr>
        <w:t>на себя обязанность осуществить погребение умершего</w:t>
      </w:r>
      <w:r w:rsidR="00B234A8" w:rsidRPr="00776849">
        <w:rPr>
          <w:sz w:val="24"/>
          <w:szCs w:val="24"/>
        </w:rPr>
        <w:t xml:space="preserve"> </w:t>
      </w:r>
      <w:r w:rsidR="00843589" w:rsidRPr="00776849">
        <w:rPr>
          <w:sz w:val="24"/>
          <w:szCs w:val="24"/>
        </w:rPr>
        <w:t>(</w:t>
      </w:r>
      <w:r w:rsidR="0015521E" w:rsidRPr="00776849">
        <w:rPr>
          <w:sz w:val="24"/>
          <w:szCs w:val="24"/>
        </w:rPr>
        <w:t xml:space="preserve">в случае обращения за </w:t>
      </w:r>
      <w:r w:rsidR="00507C5A" w:rsidRPr="00776849">
        <w:rPr>
          <w:sz w:val="24"/>
          <w:szCs w:val="24"/>
        </w:rPr>
        <w:t xml:space="preserve">предоставлением </w:t>
      </w:r>
      <w:r w:rsidR="004114A4" w:rsidRPr="00776849">
        <w:rPr>
          <w:sz w:val="24"/>
          <w:szCs w:val="24"/>
        </w:rPr>
        <w:t>м</w:t>
      </w:r>
      <w:r w:rsidR="00507C5A" w:rsidRPr="00776849">
        <w:rPr>
          <w:sz w:val="24"/>
          <w:szCs w:val="24"/>
        </w:rPr>
        <w:t xml:space="preserve">униципальной услуги по </w:t>
      </w:r>
      <w:r w:rsidR="00843589" w:rsidRPr="00776849">
        <w:rPr>
          <w:sz w:val="24"/>
          <w:szCs w:val="24"/>
        </w:rPr>
        <w:t>предоставлени</w:t>
      </w:r>
      <w:r w:rsidR="00507C5A" w:rsidRPr="00776849">
        <w:rPr>
          <w:sz w:val="24"/>
          <w:szCs w:val="24"/>
        </w:rPr>
        <w:t>ю</w:t>
      </w:r>
      <w:r w:rsidR="00843589" w:rsidRPr="00776849">
        <w:rPr>
          <w:sz w:val="24"/>
          <w:szCs w:val="24"/>
        </w:rPr>
        <w:t xml:space="preserve"> </w:t>
      </w:r>
      <w:r w:rsidR="00843589" w:rsidRPr="00776849">
        <w:rPr>
          <w:sz w:val="24"/>
          <w:szCs w:val="24"/>
        </w:rPr>
        <w:lastRenderedPageBreak/>
        <w:t>места для родственного, воинского, семейного (родового) захоронения под настоящие и будущие захоронения, ниши в стене скорби);</w:t>
      </w:r>
      <w:proofErr w:type="gramEnd"/>
    </w:p>
    <w:p w:rsidR="00843589" w:rsidRPr="00776849" w:rsidRDefault="00843589" w:rsidP="00795ED3">
      <w:pPr>
        <w:pStyle w:val="111"/>
        <w:numPr>
          <w:ilvl w:val="2"/>
          <w:numId w:val="27"/>
        </w:numPr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  <w:r w:rsidRPr="00776849">
        <w:rPr>
          <w:sz w:val="24"/>
          <w:szCs w:val="24"/>
        </w:rPr>
        <w:t xml:space="preserve">физическое лицо (супруг (а), близкий родственник, иной родственник, законный представитель умершего или иное лицо), взявшее на себя обязанность осуществить погребение умершего или организация </w:t>
      </w:r>
      <w:r w:rsidR="00F156EB" w:rsidRPr="00776849">
        <w:rPr>
          <w:sz w:val="24"/>
          <w:szCs w:val="24"/>
        </w:rPr>
        <w:t>(</w:t>
      </w:r>
      <w:r w:rsidR="0015521E" w:rsidRPr="00776849">
        <w:rPr>
          <w:sz w:val="24"/>
          <w:szCs w:val="24"/>
        </w:rPr>
        <w:t xml:space="preserve">в случае обращения за </w:t>
      </w:r>
      <w:r w:rsidRPr="00776849">
        <w:rPr>
          <w:sz w:val="24"/>
          <w:szCs w:val="24"/>
        </w:rPr>
        <w:t>предоставление</w:t>
      </w:r>
      <w:r w:rsidR="0015521E" w:rsidRPr="00776849">
        <w:rPr>
          <w:sz w:val="24"/>
          <w:szCs w:val="24"/>
        </w:rPr>
        <w:t>м</w:t>
      </w:r>
      <w:r w:rsidRPr="00776849">
        <w:rPr>
          <w:sz w:val="24"/>
          <w:szCs w:val="24"/>
        </w:rPr>
        <w:t xml:space="preserve"> </w:t>
      </w:r>
      <w:r w:rsidR="004114A4" w:rsidRPr="00776849">
        <w:rPr>
          <w:sz w:val="24"/>
          <w:szCs w:val="24"/>
        </w:rPr>
        <w:t>м</w:t>
      </w:r>
      <w:r w:rsidR="001D494B" w:rsidRPr="00776849">
        <w:rPr>
          <w:sz w:val="24"/>
          <w:szCs w:val="24"/>
        </w:rPr>
        <w:t xml:space="preserve">униципальной услуги по предоставлению </w:t>
      </w:r>
      <w:r w:rsidRPr="00776849">
        <w:rPr>
          <w:sz w:val="24"/>
          <w:szCs w:val="24"/>
        </w:rPr>
        <w:t>места для почетного захоронения);</w:t>
      </w:r>
    </w:p>
    <w:p w:rsidR="00585F2B" w:rsidRPr="00776849" w:rsidRDefault="006E48D2" w:rsidP="00ED7247">
      <w:pPr>
        <w:pStyle w:val="111"/>
        <w:numPr>
          <w:ilvl w:val="2"/>
          <w:numId w:val="27"/>
        </w:numPr>
        <w:tabs>
          <w:tab w:val="left" w:pos="0"/>
        </w:tabs>
        <w:ind w:left="0" w:firstLine="709"/>
        <w:rPr>
          <w:sz w:val="24"/>
          <w:szCs w:val="24"/>
        </w:rPr>
      </w:pPr>
      <w:r w:rsidRPr="00776849">
        <w:rPr>
          <w:sz w:val="24"/>
          <w:szCs w:val="24"/>
        </w:rPr>
        <w:t>ф</w:t>
      </w:r>
      <w:r w:rsidR="00D07728" w:rsidRPr="00776849">
        <w:rPr>
          <w:sz w:val="24"/>
          <w:szCs w:val="24"/>
        </w:rPr>
        <w:t xml:space="preserve">изическое </w:t>
      </w:r>
      <w:r w:rsidR="00C4499C" w:rsidRPr="00776849">
        <w:rPr>
          <w:sz w:val="24"/>
          <w:szCs w:val="24"/>
        </w:rPr>
        <w:t>лицо,</w:t>
      </w:r>
      <w:r w:rsidR="00C159F6" w:rsidRPr="00776849">
        <w:rPr>
          <w:sz w:val="24"/>
          <w:szCs w:val="24"/>
        </w:rPr>
        <w:t xml:space="preserve"> на которое оформлено </w:t>
      </w:r>
      <w:r w:rsidR="00ED7247" w:rsidRPr="00776849">
        <w:rPr>
          <w:sz w:val="24"/>
          <w:szCs w:val="24"/>
        </w:rPr>
        <w:t>у</w:t>
      </w:r>
      <w:r w:rsidR="00D07728" w:rsidRPr="00776849">
        <w:rPr>
          <w:sz w:val="24"/>
          <w:szCs w:val="24"/>
        </w:rPr>
        <w:t>достоверение о захоронении</w:t>
      </w:r>
      <w:r w:rsidRPr="00776849">
        <w:rPr>
          <w:sz w:val="24"/>
          <w:szCs w:val="24"/>
        </w:rPr>
        <w:t xml:space="preserve"> (</w:t>
      </w:r>
      <w:r w:rsidR="0015521E" w:rsidRPr="00776849">
        <w:rPr>
          <w:sz w:val="24"/>
          <w:szCs w:val="24"/>
        </w:rPr>
        <w:t xml:space="preserve">в случае обращения за </w:t>
      </w:r>
      <w:r w:rsidRPr="00776849">
        <w:rPr>
          <w:sz w:val="24"/>
          <w:szCs w:val="24"/>
        </w:rPr>
        <w:t xml:space="preserve">предоставлением </w:t>
      </w:r>
      <w:r w:rsidR="004114A4" w:rsidRPr="00776849">
        <w:rPr>
          <w:sz w:val="24"/>
          <w:szCs w:val="24"/>
        </w:rPr>
        <w:t>м</w:t>
      </w:r>
      <w:r w:rsidRPr="00776849">
        <w:rPr>
          <w:sz w:val="24"/>
          <w:szCs w:val="24"/>
        </w:rPr>
        <w:t>униципальной услуги по выдаче</w:t>
      </w:r>
      <w:r w:rsidR="00C159F6" w:rsidRPr="00776849">
        <w:rPr>
          <w:sz w:val="24"/>
          <w:szCs w:val="24"/>
        </w:rPr>
        <w:t xml:space="preserve"> разрешения на </w:t>
      </w:r>
      <w:proofErr w:type="spellStart"/>
      <w:r w:rsidR="00C159F6" w:rsidRPr="00776849">
        <w:rPr>
          <w:sz w:val="24"/>
          <w:szCs w:val="24"/>
        </w:rPr>
        <w:t>подзахоронение</w:t>
      </w:r>
      <w:proofErr w:type="spellEnd"/>
      <w:r w:rsidR="00C159F6" w:rsidRPr="00776849">
        <w:rPr>
          <w:sz w:val="24"/>
          <w:szCs w:val="24"/>
        </w:rPr>
        <w:t xml:space="preserve">, </w:t>
      </w:r>
      <w:r w:rsidR="00585F2B" w:rsidRPr="00776849">
        <w:rPr>
          <w:sz w:val="24"/>
          <w:szCs w:val="24"/>
        </w:rPr>
        <w:t>перерегистраци</w:t>
      </w:r>
      <w:r w:rsidR="00165133" w:rsidRPr="00776849">
        <w:rPr>
          <w:sz w:val="24"/>
          <w:szCs w:val="24"/>
        </w:rPr>
        <w:t>и</w:t>
      </w:r>
      <w:r w:rsidR="0015521E" w:rsidRPr="00776849">
        <w:rPr>
          <w:sz w:val="24"/>
          <w:szCs w:val="24"/>
        </w:rPr>
        <w:t xml:space="preserve"> </w:t>
      </w:r>
      <w:r w:rsidR="009A1452" w:rsidRPr="00776849">
        <w:rPr>
          <w:sz w:val="24"/>
          <w:szCs w:val="24"/>
        </w:rPr>
        <w:t>захоронени</w:t>
      </w:r>
      <w:r w:rsidR="00AB781A" w:rsidRPr="00776849">
        <w:rPr>
          <w:sz w:val="24"/>
          <w:szCs w:val="24"/>
        </w:rPr>
        <w:t>й</w:t>
      </w:r>
      <w:r w:rsidR="009A1452" w:rsidRPr="00776849">
        <w:rPr>
          <w:sz w:val="24"/>
          <w:szCs w:val="24"/>
        </w:rPr>
        <w:t xml:space="preserve"> на других лиц</w:t>
      </w:r>
      <w:r w:rsidR="00B234A8" w:rsidRPr="00776849">
        <w:rPr>
          <w:sz w:val="24"/>
          <w:szCs w:val="24"/>
        </w:rPr>
        <w:t>, регистраци</w:t>
      </w:r>
      <w:r w:rsidR="00165133" w:rsidRPr="00776849">
        <w:rPr>
          <w:sz w:val="24"/>
          <w:szCs w:val="24"/>
        </w:rPr>
        <w:t>и</w:t>
      </w:r>
      <w:r w:rsidR="00B234A8" w:rsidRPr="00776849">
        <w:rPr>
          <w:sz w:val="24"/>
          <w:szCs w:val="24"/>
        </w:rPr>
        <w:t xml:space="preserve"> установки и замены надмогильных сооружений (надгробий)</w:t>
      </w:r>
      <w:r w:rsidR="00585F2B" w:rsidRPr="00776849">
        <w:rPr>
          <w:sz w:val="24"/>
          <w:szCs w:val="24"/>
          <w:lang w:eastAsia="ru-RU"/>
        </w:rPr>
        <w:t>;</w:t>
      </w:r>
    </w:p>
    <w:p w:rsidR="00585F2B" w:rsidRPr="00776849" w:rsidRDefault="00585F2B" w:rsidP="006E48D2">
      <w:pPr>
        <w:pStyle w:val="affff2"/>
        <w:numPr>
          <w:ilvl w:val="2"/>
          <w:numId w:val="27"/>
        </w:numPr>
        <w:tabs>
          <w:tab w:val="left" w:pos="993"/>
          <w:tab w:val="left" w:pos="1418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68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76849">
        <w:rPr>
          <w:rFonts w:ascii="Times New Roman" w:hAnsi="Times New Roman"/>
          <w:sz w:val="24"/>
          <w:szCs w:val="24"/>
        </w:rPr>
        <w:t xml:space="preserve">физическое лицо, </w:t>
      </w:r>
      <w:r w:rsidR="009A1452" w:rsidRPr="00776849">
        <w:rPr>
          <w:rFonts w:ascii="Times New Roman" w:hAnsi="Times New Roman"/>
          <w:sz w:val="24"/>
          <w:szCs w:val="24"/>
        </w:rPr>
        <w:t>имеюще</w:t>
      </w:r>
      <w:r w:rsidR="00F14EFF" w:rsidRPr="00776849">
        <w:rPr>
          <w:rFonts w:ascii="Times New Roman" w:hAnsi="Times New Roman"/>
          <w:sz w:val="24"/>
          <w:szCs w:val="24"/>
        </w:rPr>
        <w:t>е</w:t>
      </w:r>
      <w:r w:rsidR="009A1452" w:rsidRPr="00776849">
        <w:rPr>
          <w:rFonts w:ascii="Times New Roman" w:hAnsi="Times New Roman"/>
          <w:sz w:val="24"/>
          <w:szCs w:val="24"/>
        </w:rPr>
        <w:t xml:space="preserve"> родственные связи с умерши</w:t>
      </w:r>
      <w:r w:rsidR="00C4499C" w:rsidRPr="00776849">
        <w:rPr>
          <w:rFonts w:ascii="Times New Roman" w:hAnsi="Times New Roman"/>
          <w:sz w:val="24"/>
          <w:szCs w:val="24"/>
        </w:rPr>
        <w:t>м (</w:t>
      </w:r>
      <w:r w:rsidR="00F14EFF" w:rsidRPr="00776849">
        <w:rPr>
          <w:rFonts w:ascii="Times New Roman" w:hAnsi="Times New Roman"/>
          <w:sz w:val="24"/>
          <w:szCs w:val="24"/>
        </w:rPr>
        <w:t>ми)</w:t>
      </w:r>
      <w:r w:rsidR="009A1452" w:rsidRPr="00776849">
        <w:rPr>
          <w:rFonts w:ascii="Times New Roman" w:hAnsi="Times New Roman"/>
          <w:sz w:val="24"/>
          <w:szCs w:val="24"/>
        </w:rPr>
        <w:t>, захороненны</w:t>
      </w:r>
      <w:r w:rsidR="00C4499C" w:rsidRPr="00776849">
        <w:rPr>
          <w:rFonts w:ascii="Times New Roman" w:hAnsi="Times New Roman"/>
          <w:sz w:val="24"/>
          <w:szCs w:val="24"/>
        </w:rPr>
        <w:t>м (</w:t>
      </w:r>
      <w:r w:rsidR="00F14EFF" w:rsidRPr="00776849">
        <w:rPr>
          <w:rFonts w:ascii="Times New Roman" w:hAnsi="Times New Roman"/>
          <w:sz w:val="24"/>
          <w:szCs w:val="24"/>
        </w:rPr>
        <w:t>ми)</w:t>
      </w:r>
      <w:r w:rsidR="009A1452" w:rsidRPr="00776849">
        <w:rPr>
          <w:rFonts w:ascii="Times New Roman" w:hAnsi="Times New Roman"/>
          <w:sz w:val="24"/>
          <w:szCs w:val="24"/>
        </w:rPr>
        <w:t xml:space="preserve"> на </w:t>
      </w:r>
      <w:r w:rsidR="00AB781A" w:rsidRPr="00776849">
        <w:rPr>
          <w:rFonts w:ascii="Times New Roman" w:hAnsi="Times New Roman"/>
          <w:sz w:val="24"/>
          <w:szCs w:val="24"/>
        </w:rPr>
        <w:t xml:space="preserve">соответствующем </w:t>
      </w:r>
      <w:r w:rsidR="009A1452" w:rsidRPr="00776849">
        <w:rPr>
          <w:rFonts w:ascii="Times New Roman" w:hAnsi="Times New Roman"/>
          <w:sz w:val="24"/>
          <w:szCs w:val="24"/>
        </w:rPr>
        <w:t>месте захоронения</w:t>
      </w:r>
      <w:r w:rsidR="00F14EFF" w:rsidRPr="00776849">
        <w:rPr>
          <w:rFonts w:ascii="Times New Roman" w:hAnsi="Times New Roman"/>
          <w:sz w:val="24"/>
          <w:szCs w:val="24"/>
        </w:rPr>
        <w:t xml:space="preserve"> до 1 августа 2004 года, а также после</w:t>
      </w:r>
      <w:r w:rsidR="00AB781A" w:rsidRPr="00776849">
        <w:rPr>
          <w:rFonts w:ascii="Times New Roman" w:hAnsi="Times New Roman"/>
          <w:sz w:val="24"/>
          <w:szCs w:val="24"/>
        </w:rPr>
        <w:t xml:space="preserve"> </w:t>
      </w:r>
      <w:r w:rsidR="00F14EFF" w:rsidRPr="00776849">
        <w:rPr>
          <w:rFonts w:ascii="Times New Roman" w:hAnsi="Times New Roman"/>
          <w:sz w:val="24"/>
          <w:szCs w:val="24"/>
        </w:rPr>
        <w:t xml:space="preserve">1 августа 2004 </w:t>
      </w:r>
      <w:r w:rsidR="00C4499C" w:rsidRPr="00776849">
        <w:rPr>
          <w:rFonts w:ascii="Times New Roman" w:hAnsi="Times New Roman"/>
          <w:sz w:val="24"/>
          <w:szCs w:val="24"/>
        </w:rPr>
        <w:t>года</w:t>
      </w:r>
      <w:r w:rsidR="00530715">
        <w:rPr>
          <w:rFonts w:ascii="Times New Roman" w:hAnsi="Times New Roman"/>
          <w:sz w:val="24"/>
          <w:szCs w:val="24"/>
        </w:rPr>
        <w:t xml:space="preserve">, </w:t>
      </w:r>
      <w:r w:rsidR="00F14EFF" w:rsidRPr="00776849">
        <w:rPr>
          <w:rFonts w:ascii="Times New Roman" w:hAnsi="Times New Roman"/>
          <w:sz w:val="24"/>
          <w:szCs w:val="24"/>
        </w:rPr>
        <w:t xml:space="preserve"> в случае если удостоверения </w:t>
      </w:r>
      <w:r w:rsidR="00ED7247" w:rsidRPr="00776849">
        <w:rPr>
          <w:rFonts w:ascii="Times New Roman" w:hAnsi="Times New Roman"/>
          <w:sz w:val="24"/>
          <w:szCs w:val="24"/>
        </w:rPr>
        <w:t>о</w:t>
      </w:r>
      <w:r w:rsidR="00F14EFF" w:rsidRPr="00776849">
        <w:rPr>
          <w:rFonts w:ascii="Times New Roman" w:hAnsi="Times New Roman"/>
          <w:sz w:val="24"/>
          <w:szCs w:val="24"/>
        </w:rPr>
        <w:t xml:space="preserve"> захоронени</w:t>
      </w:r>
      <w:r w:rsidR="00036012" w:rsidRPr="00776849">
        <w:rPr>
          <w:rFonts w:ascii="Times New Roman" w:hAnsi="Times New Roman"/>
          <w:sz w:val="24"/>
          <w:szCs w:val="24"/>
        </w:rPr>
        <w:t>я</w:t>
      </w:r>
      <w:r w:rsidR="00ED7247" w:rsidRPr="00776849">
        <w:rPr>
          <w:rFonts w:ascii="Times New Roman" w:hAnsi="Times New Roman"/>
          <w:sz w:val="24"/>
          <w:szCs w:val="24"/>
        </w:rPr>
        <w:t>х</w:t>
      </w:r>
      <w:r w:rsidR="00F14EFF" w:rsidRPr="00776849">
        <w:rPr>
          <w:rFonts w:ascii="Times New Roman" w:hAnsi="Times New Roman"/>
          <w:sz w:val="24"/>
          <w:szCs w:val="24"/>
        </w:rPr>
        <w:t xml:space="preserve"> не выданы в соответствии с требованиями Закона Московской области № 115/2007-ОЗ «О погребении и похоронном деле в Московской области</w:t>
      </w:r>
      <w:r w:rsidR="00D07728" w:rsidRPr="00776849">
        <w:rPr>
          <w:rFonts w:ascii="Times New Roman" w:hAnsi="Times New Roman"/>
          <w:sz w:val="24"/>
          <w:szCs w:val="24"/>
        </w:rPr>
        <w:t>»</w:t>
      </w:r>
      <w:r w:rsidR="00C159F6" w:rsidRPr="00776849">
        <w:rPr>
          <w:rFonts w:ascii="Times New Roman" w:hAnsi="Times New Roman"/>
          <w:sz w:val="24"/>
          <w:szCs w:val="24"/>
        </w:rPr>
        <w:t xml:space="preserve"> </w:t>
      </w:r>
      <w:r w:rsidR="006E48D2" w:rsidRPr="00776849">
        <w:rPr>
          <w:rFonts w:ascii="Times New Roman" w:hAnsi="Times New Roman"/>
          <w:sz w:val="24"/>
          <w:szCs w:val="24"/>
        </w:rPr>
        <w:br/>
        <w:t>(</w:t>
      </w:r>
      <w:r w:rsidR="0015521E" w:rsidRPr="00776849">
        <w:rPr>
          <w:rFonts w:ascii="Times New Roman" w:hAnsi="Times New Roman"/>
          <w:sz w:val="24"/>
          <w:szCs w:val="24"/>
        </w:rPr>
        <w:t xml:space="preserve">в случае обращения </w:t>
      </w:r>
      <w:r w:rsidR="006E48D2" w:rsidRPr="00776849">
        <w:rPr>
          <w:rFonts w:ascii="Times New Roman" w:hAnsi="Times New Roman"/>
          <w:sz w:val="24"/>
          <w:szCs w:val="24"/>
        </w:rPr>
        <w:t xml:space="preserve">за предоставлением </w:t>
      </w:r>
      <w:r w:rsidR="004114A4" w:rsidRPr="00776849">
        <w:rPr>
          <w:rFonts w:ascii="Times New Roman" w:hAnsi="Times New Roman"/>
          <w:sz w:val="24"/>
          <w:szCs w:val="24"/>
        </w:rPr>
        <w:t>м</w:t>
      </w:r>
      <w:r w:rsidR="006E48D2" w:rsidRPr="00776849">
        <w:rPr>
          <w:rFonts w:ascii="Times New Roman" w:hAnsi="Times New Roman"/>
          <w:sz w:val="24"/>
          <w:szCs w:val="24"/>
        </w:rPr>
        <w:t>униципальной услуги по оформлению</w:t>
      </w:r>
      <w:proofErr w:type="gramEnd"/>
      <w:r w:rsidR="0015521E" w:rsidRPr="00776849">
        <w:rPr>
          <w:rFonts w:ascii="Times New Roman" w:hAnsi="Times New Roman"/>
          <w:sz w:val="24"/>
          <w:szCs w:val="24"/>
        </w:rPr>
        <w:t xml:space="preserve"> </w:t>
      </w:r>
      <w:r w:rsidR="00B234A8" w:rsidRPr="00776849">
        <w:rPr>
          <w:rFonts w:ascii="Times New Roman" w:hAnsi="Times New Roman"/>
          <w:sz w:val="24"/>
          <w:szCs w:val="24"/>
        </w:rPr>
        <w:t>удостоверени</w:t>
      </w:r>
      <w:r w:rsidR="00AB781A" w:rsidRPr="00776849">
        <w:rPr>
          <w:rFonts w:ascii="Times New Roman" w:hAnsi="Times New Roman"/>
          <w:sz w:val="24"/>
          <w:szCs w:val="24"/>
        </w:rPr>
        <w:t>й</w:t>
      </w:r>
      <w:r w:rsidR="00B234A8" w:rsidRPr="00776849">
        <w:rPr>
          <w:rFonts w:ascii="Times New Roman" w:hAnsi="Times New Roman"/>
          <w:sz w:val="24"/>
          <w:szCs w:val="24"/>
        </w:rPr>
        <w:t xml:space="preserve"> </w:t>
      </w:r>
      <w:r w:rsidR="00935415" w:rsidRPr="00776849">
        <w:rPr>
          <w:rFonts w:ascii="Times New Roman" w:hAnsi="Times New Roman"/>
          <w:sz w:val="24"/>
          <w:szCs w:val="24"/>
        </w:rPr>
        <w:t xml:space="preserve">на </w:t>
      </w:r>
      <w:r w:rsidR="00B234A8" w:rsidRPr="00776849">
        <w:rPr>
          <w:rFonts w:ascii="Times New Roman" w:hAnsi="Times New Roman"/>
          <w:sz w:val="24"/>
          <w:szCs w:val="24"/>
        </w:rPr>
        <w:t>захоронени</w:t>
      </w:r>
      <w:r w:rsidR="00AB781A" w:rsidRPr="00776849">
        <w:rPr>
          <w:rFonts w:ascii="Times New Roman" w:hAnsi="Times New Roman"/>
          <w:sz w:val="24"/>
          <w:szCs w:val="24"/>
        </w:rPr>
        <w:t>я</w:t>
      </w:r>
      <w:r w:rsidR="00ED7247" w:rsidRPr="00776849">
        <w:rPr>
          <w:rFonts w:ascii="Times New Roman" w:hAnsi="Times New Roman"/>
          <w:sz w:val="24"/>
          <w:szCs w:val="24"/>
        </w:rPr>
        <w:t xml:space="preserve">, произведенные до 1 августа 2004 года, а также на захоронения, произведенные после 1 августа 2004 </w:t>
      </w:r>
      <w:proofErr w:type="gramStart"/>
      <w:r w:rsidR="00ED7247" w:rsidRPr="00776849">
        <w:rPr>
          <w:rFonts w:ascii="Times New Roman" w:hAnsi="Times New Roman"/>
          <w:sz w:val="24"/>
          <w:szCs w:val="24"/>
        </w:rPr>
        <w:t>года</w:t>
      </w:r>
      <w:proofErr w:type="gramEnd"/>
      <w:r w:rsidR="00ED7247" w:rsidRPr="00776849">
        <w:rPr>
          <w:rFonts w:ascii="Times New Roman" w:hAnsi="Times New Roman"/>
          <w:sz w:val="24"/>
          <w:szCs w:val="24"/>
        </w:rPr>
        <w:t xml:space="preserve"> в случае если удостоверения о захоронениях не выданы в соответствии с требованиями Закона Московской области № 115/2007-ОЗ «О погребении и похоронном деле в Московской области»</w:t>
      </w:r>
      <w:r w:rsidR="006E48D2" w:rsidRPr="00776849">
        <w:rPr>
          <w:rFonts w:ascii="Times New Roman" w:hAnsi="Times New Roman"/>
          <w:sz w:val="24"/>
          <w:szCs w:val="24"/>
        </w:rPr>
        <w:t>)</w:t>
      </w:r>
      <w:r w:rsidR="00680706" w:rsidRPr="00776849">
        <w:rPr>
          <w:rFonts w:ascii="Times New Roman" w:hAnsi="Times New Roman"/>
          <w:sz w:val="24"/>
          <w:szCs w:val="24"/>
        </w:rPr>
        <w:t>.</w:t>
      </w:r>
      <w:r w:rsidR="009A1452" w:rsidRPr="00776849">
        <w:rPr>
          <w:rFonts w:ascii="Times New Roman" w:hAnsi="Times New Roman"/>
          <w:sz w:val="24"/>
          <w:szCs w:val="24"/>
        </w:rPr>
        <w:t xml:space="preserve"> </w:t>
      </w:r>
    </w:p>
    <w:p w:rsidR="00810451" w:rsidRPr="00776849" w:rsidRDefault="00C94BD6" w:rsidP="00795ED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2.</w:t>
      </w:r>
      <w:r w:rsidR="00CD2EC4" w:rsidRPr="00776849">
        <w:rPr>
          <w:sz w:val="24"/>
          <w:szCs w:val="24"/>
        </w:rPr>
        <w:t>3</w:t>
      </w:r>
      <w:r w:rsidRPr="00776849">
        <w:rPr>
          <w:sz w:val="24"/>
          <w:szCs w:val="24"/>
        </w:rPr>
        <w:t>.</w:t>
      </w:r>
      <w:r w:rsidR="00810451" w:rsidRPr="00776849">
        <w:rPr>
          <w:sz w:val="24"/>
          <w:szCs w:val="24"/>
        </w:rPr>
        <w:t xml:space="preserve"> Интересы лиц, указанных в </w:t>
      </w:r>
      <w:r w:rsidR="008631BF" w:rsidRPr="00776849">
        <w:rPr>
          <w:sz w:val="24"/>
          <w:szCs w:val="24"/>
        </w:rPr>
        <w:t xml:space="preserve">пункте </w:t>
      </w:r>
      <w:r w:rsidR="00424909" w:rsidRPr="00776849">
        <w:rPr>
          <w:sz w:val="24"/>
          <w:szCs w:val="24"/>
        </w:rPr>
        <w:t>2.2.</w:t>
      </w:r>
      <w:r w:rsidR="0015521E" w:rsidRPr="00776849">
        <w:rPr>
          <w:sz w:val="24"/>
          <w:szCs w:val="24"/>
        </w:rPr>
        <w:t>2 – 2.</w:t>
      </w:r>
      <w:r w:rsidR="00CD2EC4" w:rsidRPr="00776849">
        <w:rPr>
          <w:sz w:val="24"/>
          <w:szCs w:val="24"/>
        </w:rPr>
        <w:t>2</w:t>
      </w:r>
      <w:r w:rsidR="0015521E" w:rsidRPr="00776849">
        <w:rPr>
          <w:sz w:val="24"/>
          <w:szCs w:val="24"/>
        </w:rPr>
        <w:t>.5</w:t>
      </w:r>
      <w:r w:rsidR="00810451" w:rsidRPr="00776849">
        <w:rPr>
          <w:sz w:val="24"/>
          <w:szCs w:val="24"/>
        </w:rPr>
        <w:t xml:space="preserve"> настоящего Административного регламента, могут представлять иные лица, действующие в интересах Заявителей на основании документов</w:t>
      </w:r>
      <w:r w:rsidR="00036012" w:rsidRPr="00776849">
        <w:rPr>
          <w:sz w:val="24"/>
          <w:szCs w:val="24"/>
        </w:rPr>
        <w:t>,</w:t>
      </w:r>
      <w:r w:rsidR="00810451" w:rsidRPr="00776849">
        <w:rPr>
          <w:sz w:val="24"/>
          <w:szCs w:val="24"/>
        </w:rPr>
        <w:t xml:space="preserve"> удостоверяющих их полномочия на совершение действий, связанных с предоставлением </w:t>
      </w:r>
      <w:r w:rsidR="0085074F" w:rsidRPr="00776849">
        <w:rPr>
          <w:sz w:val="24"/>
          <w:szCs w:val="24"/>
        </w:rPr>
        <w:t>Муниципальной у</w:t>
      </w:r>
      <w:r w:rsidR="00810451" w:rsidRPr="00776849">
        <w:rPr>
          <w:sz w:val="24"/>
          <w:szCs w:val="24"/>
        </w:rPr>
        <w:t>слуги (далее – представители Заявителей).</w:t>
      </w:r>
    </w:p>
    <w:p w:rsidR="00722C99" w:rsidRPr="00776849" w:rsidRDefault="0015521E" w:rsidP="0015521E">
      <w:pPr>
        <w:pStyle w:val="11"/>
        <w:numPr>
          <w:ilvl w:val="0"/>
          <w:numId w:val="0"/>
        </w:numPr>
        <w:tabs>
          <w:tab w:val="left" w:pos="7000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ab/>
      </w:r>
    </w:p>
    <w:p w:rsidR="00722C99" w:rsidRPr="00776849" w:rsidRDefault="00941616" w:rsidP="00722C99">
      <w:pPr>
        <w:pStyle w:val="2-"/>
        <w:numPr>
          <w:ilvl w:val="0"/>
          <w:numId w:val="0"/>
        </w:numPr>
        <w:tabs>
          <w:tab w:val="left" w:pos="284"/>
        </w:tabs>
        <w:spacing w:before="0" w:after="0" w:line="276" w:lineRule="auto"/>
        <w:rPr>
          <w:sz w:val="24"/>
          <w:szCs w:val="24"/>
        </w:rPr>
      </w:pPr>
      <w:bookmarkStart w:id="9" w:name="_Toc437973279"/>
      <w:bookmarkStart w:id="10" w:name="_Toc438110020"/>
      <w:bookmarkStart w:id="11" w:name="_Toc438376224"/>
      <w:bookmarkStart w:id="12" w:name="_Toc441496535"/>
      <w:bookmarkEnd w:id="8"/>
      <w:r w:rsidRPr="00776849">
        <w:rPr>
          <w:sz w:val="24"/>
          <w:szCs w:val="24"/>
        </w:rPr>
        <w:t>3.</w:t>
      </w:r>
      <w:r w:rsidRPr="00776849">
        <w:rPr>
          <w:sz w:val="24"/>
          <w:szCs w:val="24"/>
        </w:rPr>
        <w:tab/>
      </w:r>
      <w:r w:rsidR="00C625AF" w:rsidRPr="00776849">
        <w:rPr>
          <w:sz w:val="24"/>
          <w:szCs w:val="24"/>
        </w:rPr>
        <w:t xml:space="preserve">Требования к порядку информирования о порядке предоставления </w:t>
      </w:r>
    </w:p>
    <w:p w:rsidR="003917BC" w:rsidRPr="00776849" w:rsidRDefault="0085074F" w:rsidP="00722C99">
      <w:pPr>
        <w:pStyle w:val="2-"/>
        <w:numPr>
          <w:ilvl w:val="0"/>
          <w:numId w:val="0"/>
        </w:numPr>
        <w:tabs>
          <w:tab w:val="left" w:pos="284"/>
        </w:tabs>
        <w:spacing w:before="0" w:after="0" w:line="276" w:lineRule="auto"/>
        <w:rPr>
          <w:sz w:val="24"/>
          <w:szCs w:val="24"/>
        </w:rPr>
      </w:pPr>
      <w:r w:rsidRPr="00776849">
        <w:rPr>
          <w:sz w:val="24"/>
          <w:szCs w:val="24"/>
        </w:rPr>
        <w:t>Муниципальной у</w:t>
      </w:r>
      <w:r w:rsidR="0091660B" w:rsidRPr="00776849">
        <w:rPr>
          <w:sz w:val="24"/>
          <w:szCs w:val="24"/>
        </w:rPr>
        <w:t>слуги</w:t>
      </w:r>
      <w:bookmarkEnd w:id="9"/>
      <w:bookmarkEnd w:id="10"/>
      <w:bookmarkEnd w:id="11"/>
      <w:bookmarkEnd w:id="12"/>
    </w:p>
    <w:p w:rsidR="00722C99" w:rsidRPr="00776849" w:rsidRDefault="00722C99" w:rsidP="00722C99">
      <w:pPr>
        <w:pStyle w:val="2-"/>
        <w:numPr>
          <w:ilvl w:val="0"/>
          <w:numId w:val="0"/>
        </w:numPr>
        <w:tabs>
          <w:tab w:val="left" w:pos="284"/>
        </w:tabs>
        <w:spacing w:before="0" w:after="0" w:line="276" w:lineRule="auto"/>
        <w:rPr>
          <w:sz w:val="24"/>
          <w:szCs w:val="24"/>
        </w:rPr>
      </w:pPr>
    </w:p>
    <w:p w:rsidR="00530715" w:rsidRPr="00FF77E5" w:rsidRDefault="00530715" w:rsidP="00530715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77E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3963">
        <w:rPr>
          <w:rFonts w:ascii="Times New Roman" w:hAnsi="Times New Roman" w:cs="Times New Roman"/>
          <w:sz w:val="24"/>
          <w:szCs w:val="24"/>
        </w:rPr>
        <w:t>3.1.</w:t>
      </w:r>
      <w:r w:rsidRPr="00303963">
        <w:rPr>
          <w:sz w:val="24"/>
          <w:szCs w:val="24"/>
        </w:rPr>
        <w:t xml:space="preserve"> </w:t>
      </w:r>
      <w:r w:rsidRPr="00303963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работы организаций, участвующих в предоставлении муниципальной услуги, справочные телефоны, адреса официальных сайтов в информационно-телекоммуникационной сети Интернет, содержится в Приложениях 2, 3</w:t>
      </w:r>
      <w:r w:rsidRPr="00303963">
        <w:rPr>
          <w:sz w:val="24"/>
          <w:szCs w:val="24"/>
        </w:rPr>
        <w:t xml:space="preserve"> </w:t>
      </w:r>
      <w:r w:rsidRPr="00303963">
        <w:rPr>
          <w:rFonts w:ascii="Times New Roman" w:hAnsi="Times New Roman" w:cs="Times New Roman"/>
          <w:sz w:val="24"/>
          <w:szCs w:val="24"/>
        </w:rPr>
        <w:t>к настоящему Административному регламенту.</w:t>
      </w:r>
    </w:p>
    <w:p w:rsidR="00390FD0" w:rsidRPr="00776849" w:rsidRDefault="00390FD0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3.</w:t>
      </w:r>
      <w:r w:rsidR="0047036D" w:rsidRPr="00776849">
        <w:rPr>
          <w:sz w:val="24"/>
          <w:szCs w:val="24"/>
        </w:rPr>
        <w:t>2</w:t>
      </w:r>
      <w:r w:rsidRPr="00776849">
        <w:rPr>
          <w:sz w:val="24"/>
          <w:szCs w:val="24"/>
        </w:rPr>
        <w:t>.</w:t>
      </w:r>
      <w:r w:rsidR="00530715">
        <w:rPr>
          <w:sz w:val="24"/>
          <w:szCs w:val="24"/>
        </w:rPr>
        <w:t xml:space="preserve"> </w:t>
      </w:r>
      <w:r w:rsidRPr="00776849">
        <w:rPr>
          <w:sz w:val="24"/>
          <w:szCs w:val="24"/>
        </w:rPr>
        <w:t xml:space="preserve">Информирование Заявителей по вопросам предоставления </w:t>
      </w:r>
      <w:r w:rsidR="003932FD" w:rsidRPr="00776849">
        <w:rPr>
          <w:sz w:val="24"/>
          <w:szCs w:val="24"/>
        </w:rPr>
        <w:t xml:space="preserve">Муниципальной услуги </w:t>
      </w:r>
      <w:r w:rsidRPr="00776849">
        <w:rPr>
          <w:sz w:val="24"/>
          <w:szCs w:val="24"/>
        </w:rPr>
        <w:t>осуществляется: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1</w:t>
      </w:r>
      <w:r w:rsidR="00390FD0" w:rsidRPr="00776849">
        <w:rPr>
          <w:sz w:val="24"/>
          <w:szCs w:val="24"/>
        </w:rPr>
        <w:t xml:space="preserve">) путем </w:t>
      </w:r>
      <w:r w:rsidR="003932FD" w:rsidRPr="00776849">
        <w:rPr>
          <w:sz w:val="24"/>
          <w:szCs w:val="24"/>
        </w:rPr>
        <w:t xml:space="preserve">размещения информации на </w:t>
      </w:r>
      <w:r w:rsidR="00F83E05" w:rsidRPr="00776849">
        <w:rPr>
          <w:sz w:val="24"/>
          <w:szCs w:val="24"/>
        </w:rPr>
        <w:t xml:space="preserve">официальном </w:t>
      </w:r>
      <w:r w:rsidR="003932FD" w:rsidRPr="00776849">
        <w:rPr>
          <w:sz w:val="24"/>
          <w:szCs w:val="24"/>
        </w:rPr>
        <w:t xml:space="preserve">сайте Администрации, МКУ, </w:t>
      </w:r>
      <w:r w:rsidR="00F83E05" w:rsidRPr="00776849">
        <w:rPr>
          <w:sz w:val="24"/>
          <w:szCs w:val="24"/>
        </w:rPr>
        <w:t xml:space="preserve">МФЦ, </w:t>
      </w:r>
      <w:r w:rsidR="00C66914" w:rsidRPr="00776849">
        <w:rPr>
          <w:sz w:val="24"/>
          <w:szCs w:val="24"/>
        </w:rPr>
        <w:t>на</w:t>
      </w:r>
      <w:r w:rsidR="00F83E05" w:rsidRPr="00776849">
        <w:rPr>
          <w:sz w:val="24"/>
          <w:szCs w:val="24"/>
        </w:rPr>
        <w:t xml:space="preserve"> </w:t>
      </w:r>
      <w:r w:rsidR="003932FD" w:rsidRPr="00776849">
        <w:rPr>
          <w:sz w:val="24"/>
          <w:szCs w:val="24"/>
        </w:rPr>
        <w:t>РПГУ</w:t>
      </w:r>
      <w:r w:rsidR="00F83E05" w:rsidRPr="00776849">
        <w:rPr>
          <w:sz w:val="24"/>
          <w:szCs w:val="24"/>
        </w:rPr>
        <w:t>.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2</w:t>
      </w:r>
      <w:r w:rsidR="00390FD0" w:rsidRPr="00776849">
        <w:rPr>
          <w:sz w:val="24"/>
          <w:szCs w:val="24"/>
        </w:rPr>
        <w:t xml:space="preserve">) </w:t>
      </w:r>
      <w:r w:rsidR="00530715">
        <w:rPr>
          <w:sz w:val="24"/>
          <w:szCs w:val="24"/>
        </w:rPr>
        <w:t>муниципальным служащим (работником)</w:t>
      </w:r>
      <w:r w:rsidR="00530715" w:rsidRPr="00776849">
        <w:rPr>
          <w:sz w:val="24"/>
          <w:szCs w:val="24"/>
        </w:rPr>
        <w:t xml:space="preserve"> Администрации, </w:t>
      </w:r>
      <w:r w:rsidR="00530715">
        <w:rPr>
          <w:sz w:val="24"/>
          <w:szCs w:val="24"/>
        </w:rPr>
        <w:t>сотрудником МКУ</w:t>
      </w:r>
      <w:r w:rsidR="00530715" w:rsidRPr="00776849">
        <w:rPr>
          <w:sz w:val="24"/>
          <w:szCs w:val="24"/>
        </w:rPr>
        <w:t xml:space="preserve">, ответственным за предоставление Муниципальной услуги, при непосредственном обращении Заявителя в </w:t>
      </w:r>
      <w:r w:rsidR="00530715">
        <w:rPr>
          <w:sz w:val="24"/>
          <w:szCs w:val="24"/>
        </w:rPr>
        <w:t>Администрацию</w:t>
      </w:r>
      <w:r w:rsidR="003932FD" w:rsidRPr="00776849">
        <w:rPr>
          <w:sz w:val="24"/>
          <w:szCs w:val="24"/>
        </w:rPr>
        <w:t>, МКУ</w:t>
      </w:r>
      <w:r w:rsidR="00E41FFE" w:rsidRPr="00776849">
        <w:rPr>
          <w:sz w:val="24"/>
          <w:szCs w:val="24"/>
        </w:rPr>
        <w:t>;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3</w:t>
      </w:r>
      <w:r w:rsidR="00390FD0" w:rsidRPr="00776849">
        <w:rPr>
          <w:sz w:val="24"/>
          <w:szCs w:val="24"/>
        </w:rPr>
        <w:t>) путем публикации информационных материалов в средствах массовой информации;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4</w:t>
      </w:r>
      <w:r w:rsidR="00390FD0" w:rsidRPr="00776849">
        <w:rPr>
          <w:sz w:val="24"/>
          <w:szCs w:val="24"/>
        </w:rPr>
        <w:t xml:space="preserve">) путем размещения брошюр, буклетов и других печатных материалов в помещениях </w:t>
      </w:r>
      <w:r w:rsidR="003932FD" w:rsidRPr="00776849">
        <w:rPr>
          <w:sz w:val="24"/>
          <w:szCs w:val="24"/>
        </w:rPr>
        <w:t>Администрации, МКУ</w:t>
      </w:r>
      <w:r w:rsidR="00390FD0" w:rsidRPr="00776849">
        <w:rPr>
          <w:sz w:val="24"/>
          <w:szCs w:val="24"/>
        </w:rPr>
        <w:t xml:space="preserve">, предназначенных для приема </w:t>
      </w:r>
      <w:r w:rsidR="00E41FFE" w:rsidRPr="00776849">
        <w:rPr>
          <w:sz w:val="24"/>
          <w:szCs w:val="24"/>
        </w:rPr>
        <w:t>З</w:t>
      </w:r>
      <w:r w:rsidR="00390FD0" w:rsidRPr="00776849">
        <w:rPr>
          <w:sz w:val="24"/>
          <w:szCs w:val="24"/>
        </w:rPr>
        <w:t xml:space="preserve">аявителей, а также </w:t>
      </w:r>
      <w:r w:rsidR="00E41FFE" w:rsidRPr="00776849">
        <w:rPr>
          <w:sz w:val="24"/>
          <w:szCs w:val="24"/>
        </w:rPr>
        <w:t xml:space="preserve">в </w:t>
      </w:r>
      <w:r w:rsidR="00390FD0" w:rsidRPr="00776849">
        <w:rPr>
          <w:sz w:val="24"/>
          <w:szCs w:val="24"/>
        </w:rPr>
        <w:t>иных организаци</w:t>
      </w:r>
      <w:r w:rsidR="00E41FFE" w:rsidRPr="00776849">
        <w:rPr>
          <w:sz w:val="24"/>
          <w:szCs w:val="24"/>
        </w:rPr>
        <w:t>ях</w:t>
      </w:r>
      <w:r w:rsidR="00390FD0" w:rsidRPr="00776849">
        <w:rPr>
          <w:sz w:val="24"/>
          <w:szCs w:val="24"/>
        </w:rPr>
        <w:t xml:space="preserve"> всех форм собственности по согласованию с указанными организациями, в том числе в МФЦ;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5</w:t>
      </w:r>
      <w:r w:rsidR="00390FD0" w:rsidRPr="00776849">
        <w:rPr>
          <w:sz w:val="24"/>
          <w:szCs w:val="24"/>
        </w:rPr>
        <w:t>) посредством телефонной и факсимильной связи;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6</w:t>
      </w:r>
      <w:r w:rsidR="00390FD0" w:rsidRPr="00776849">
        <w:rPr>
          <w:sz w:val="24"/>
          <w:szCs w:val="24"/>
        </w:rPr>
        <w:t>) посредством ответов на письменные обращения Заявителей.</w:t>
      </w:r>
    </w:p>
    <w:p w:rsidR="00390FD0" w:rsidRPr="00776849" w:rsidRDefault="003932FD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lastRenderedPageBreak/>
        <w:t>3.</w:t>
      </w:r>
      <w:r w:rsidR="0047036D" w:rsidRPr="00776849">
        <w:rPr>
          <w:sz w:val="24"/>
          <w:szCs w:val="24"/>
        </w:rPr>
        <w:t>3</w:t>
      </w:r>
      <w:r w:rsidRPr="00776849">
        <w:rPr>
          <w:sz w:val="24"/>
          <w:szCs w:val="24"/>
        </w:rPr>
        <w:t xml:space="preserve">. На РПГУ и </w:t>
      </w:r>
      <w:r w:rsidR="00F83E05" w:rsidRPr="00776849">
        <w:rPr>
          <w:sz w:val="24"/>
          <w:szCs w:val="24"/>
        </w:rPr>
        <w:t xml:space="preserve">официальном </w:t>
      </w:r>
      <w:r w:rsidRPr="00776849">
        <w:rPr>
          <w:sz w:val="24"/>
          <w:szCs w:val="24"/>
        </w:rPr>
        <w:t xml:space="preserve">сайте Администрации, МКУ </w:t>
      </w:r>
      <w:r w:rsidR="00390FD0" w:rsidRPr="00776849">
        <w:rPr>
          <w:sz w:val="24"/>
          <w:szCs w:val="24"/>
        </w:rPr>
        <w:t xml:space="preserve">в целях информирования Заявителей по вопросам предоставления </w:t>
      </w:r>
      <w:r w:rsidRPr="00776849">
        <w:rPr>
          <w:sz w:val="24"/>
          <w:szCs w:val="24"/>
        </w:rPr>
        <w:t xml:space="preserve">Муниципальной услуги </w:t>
      </w:r>
      <w:r w:rsidR="00390FD0" w:rsidRPr="00776849">
        <w:rPr>
          <w:sz w:val="24"/>
          <w:szCs w:val="24"/>
        </w:rPr>
        <w:t>размещается следующая информация: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1</w:t>
      </w:r>
      <w:r w:rsidR="00390FD0" w:rsidRPr="00776849">
        <w:rPr>
          <w:sz w:val="24"/>
          <w:szCs w:val="24"/>
        </w:rPr>
        <w:t xml:space="preserve">) исчерпывающий перечень документов, необходимых для предоставления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 xml:space="preserve">, требования к оформлению указанных документов, а также перечень документов, которые Заявитель </w:t>
      </w:r>
      <w:r w:rsidR="002F7EAA" w:rsidRPr="00776849">
        <w:rPr>
          <w:sz w:val="24"/>
          <w:szCs w:val="24"/>
        </w:rPr>
        <w:t xml:space="preserve">(представитель Заявителя) </w:t>
      </w:r>
      <w:r w:rsidR="00390FD0" w:rsidRPr="00776849">
        <w:rPr>
          <w:sz w:val="24"/>
          <w:szCs w:val="24"/>
        </w:rPr>
        <w:t>вправе представить по собственной инициативе;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2</w:t>
      </w:r>
      <w:r w:rsidR="00390FD0" w:rsidRPr="00776849">
        <w:rPr>
          <w:sz w:val="24"/>
          <w:szCs w:val="24"/>
        </w:rPr>
        <w:t xml:space="preserve">) </w:t>
      </w:r>
      <w:r w:rsidR="00E41FFE" w:rsidRPr="00776849">
        <w:rPr>
          <w:sz w:val="24"/>
          <w:szCs w:val="24"/>
        </w:rPr>
        <w:t>п</w:t>
      </w:r>
      <w:r w:rsidR="00390FD0" w:rsidRPr="00776849">
        <w:rPr>
          <w:sz w:val="24"/>
          <w:szCs w:val="24"/>
        </w:rPr>
        <w:t xml:space="preserve">еречень лиц, имеющих право на получение </w:t>
      </w:r>
      <w:r w:rsidR="00405F78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>;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3</w:t>
      </w:r>
      <w:r w:rsidR="00390FD0" w:rsidRPr="00776849">
        <w:rPr>
          <w:sz w:val="24"/>
          <w:szCs w:val="24"/>
        </w:rPr>
        <w:t xml:space="preserve">) срок предоставления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>;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4</w:t>
      </w:r>
      <w:r w:rsidR="00390FD0" w:rsidRPr="00776849">
        <w:rPr>
          <w:sz w:val="24"/>
          <w:szCs w:val="24"/>
        </w:rPr>
        <w:t xml:space="preserve">) результаты предоставления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 xml:space="preserve">, порядок представления документа, являющегося результатом предоставления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>;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5</w:t>
      </w:r>
      <w:r w:rsidR="00390FD0" w:rsidRPr="00776849">
        <w:rPr>
          <w:sz w:val="24"/>
          <w:szCs w:val="24"/>
        </w:rPr>
        <w:t xml:space="preserve">) исчерпывающий перечень оснований для приостановления или отказа в предоставлении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>;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6</w:t>
      </w:r>
      <w:r w:rsidR="00390FD0" w:rsidRPr="00776849">
        <w:rPr>
          <w:sz w:val="24"/>
          <w:szCs w:val="24"/>
        </w:rPr>
        <w:t xml:space="preserve">) 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>;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7</w:t>
      </w:r>
      <w:r w:rsidR="00390FD0" w:rsidRPr="00776849">
        <w:rPr>
          <w:sz w:val="24"/>
          <w:szCs w:val="24"/>
        </w:rPr>
        <w:t xml:space="preserve">) формы заявлений (уведомлений, сообщений), используемые при предоставлении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>.</w:t>
      </w:r>
    </w:p>
    <w:p w:rsidR="00390FD0" w:rsidRPr="00776849" w:rsidRDefault="003932FD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Информация на РПГУ</w:t>
      </w:r>
      <w:r w:rsidR="00390FD0" w:rsidRPr="00776849">
        <w:rPr>
          <w:sz w:val="24"/>
          <w:szCs w:val="24"/>
        </w:rPr>
        <w:t xml:space="preserve"> и </w:t>
      </w:r>
      <w:r w:rsidR="00F83E05" w:rsidRPr="00776849">
        <w:rPr>
          <w:sz w:val="24"/>
          <w:szCs w:val="24"/>
        </w:rPr>
        <w:t xml:space="preserve">официальном </w:t>
      </w:r>
      <w:r w:rsidR="00390FD0" w:rsidRPr="00776849">
        <w:rPr>
          <w:sz w:val="24"/>
          <w:szCs w:val="24"/>
        </w:rPr>
        <w:t xml:space="preserve">сайте </w:t>
      </w:r>
      <w:r w:rsidRPr="00776849">
        <w:rPr>
          <w:sz w:val="24"/>
          <w:szCs w:val="24"/>
        </w:rPr>
        <w:t>Администрации, МКУ</w:t>
      </w:r>
      <w:r w:rsidR="00405F78" w:rsidRPr="00776849">
        <w:rPr>
          <w:sz w:val="24"/>
          <w:szCs w:val="24"/>
        </w:rPr>
        <w:t xml:space="preserve"> и в МФЦ о</w:t>
      </w:r>
      <w:r w:rsidR="00390FD0" w:rsidRPr="00776849">
        <w:rPr>
          <w:sz w:val="24"/>
          <w:szCs w:val="24"/>
        </w:rPr>
        <w:t xml:space="preserve"> порядке и сроках предоставления </w:t>
      </w:r>
      <w:r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 xml:space="preserve"> предоставляется бесплатно.</w:t>
      </w:r>
    </w:p>
    <w:p w:rsidR="00390FD0" w:rsidRPr="00776849" w:rsidRDefault="00390FD0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3.</w:t>
      </w:r>
      <w:r w:rsidR="0047036D" w:rsidRPr="00776849">
        <w:rPr>
          <w:sz w:val="24"/>
          <w:szCs w:val="24"/>
        </w:rPr>
        <w:t>4</w:t>
      </w:r>
      <w:r w:rsidRPr="00776849">
        <w:rPr>
          <w:sz w:val="24"/>
          <w:szCs w:val="24"/>
        </w:rPr>
        <w:t>. На</w:t>
      </w:r>
      <w:r w:rsidR="00F83E05" w:rsidRPr="00776849">
        <w:rPr>
          <w:sz w:val="24"/>
          <w:szCs w:val="24"/>
        </w:rPr>
        <w:t xml:space="preserve"> официальном</w:t>
      </w:r>
      <w:r w:rsidRPr="00776849">
        <w:rPr>
          <w:sz w:val="24"/>
          <w:szCs w:val="24"/>
        </w:rPr>
        <w:t xml:space="preserve"> сайте </w:t>
      </w:r>
      <w:r w:rsidR="003932FD" w:rsidRPr="00776849">
        <w:rPr>
          <w:sz w:val="24"/>
          <w:szCs w:val="24"/>
        </w:rPr>
        <w:t>Администрации, МКУ</w:t>
      </w:r>
      <w:r w:rsidR="00405F78" w:rsidRPr="00776849">
        <w:rPr>
          <w:sz w:val="24"/>
          <w:szCs w:val="24"/>
        </w:rPr>
        <w:t>, МФЦ дополнительно</w:t>
      </w:r>
      <w:r w:rsidRPr="00776849">
        <w:rPr>
          <w:sz w:val="24"/>
          <w:szCs w:val="24"/>
        </w:rPr>
        <w:t xml:space="preserve"> размещаются:</w:t>
      </w:r>
    </w:p>
    <w:p w:rsidR="00390FD0" w:rsidRPr="00776849" w:rsidRDefault="00E41FFE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1</w:t>
      </w:r>
      <w:r w:rsidR="00390FD0" w:rsidRPr="00776849">
        <w:rPr>
          <w:sz w:val="24"/>
          <w:szCs w:val="24"/>
        </w:rPr>
        <w:t xml:space="preserve">) полные </w:t>
      </w:r>
      <w:r w:rsidR="003932FD" w:rsidRPr="00776849">
        <w:rPr>
          <w:sz w:val="24"/>
          <w:szCs w:val="24"/>
        </w:rPr>
        <w:t>наименования и почтовые адреса структурных подразделений Администрации, МКУ,</w:t>
      </w:r>
      <w:r w:rsidR="00390FD0" w:rsidRPr="00776849">
        <w:rPr>
          <w:sz w:val="24"/>
          <w:szCs w:val="24"/>
        </w:rPr>
        <w:t xml:space="preserve"> непосредственно предоставляющих </w:t>
      </w:r>
      <w:r w:rsidR="003932FD" w:rsidRPr="00776849">
        <w:rPr>
          <w:sz w:val="24"/>
          <w:szCs w:val="24"/>
        </w:rPr>
        <w:t xml:space="preserve">Муниципальную </w:t>
      </w:r>
      <w:r w:rsidR="00390FD0" w:rsidRPr="00776849">
        <w:rPr>
          <w:sz w:val="24"/>
          <w:szCs w:val="24"/>
        </w:rPr>
        <w:t>услугу;</w:t>
      </w:r>
    </w:p>
    <w:p w:rsidR="00390FD0" w:rsidRPr="00776849" w:rsidRDefault="00E41FFE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2</w:t>
      </w:r>
      <w:r w:rsidR="003932FD" w:rsidRPr="00776849">
        <w:rPr>
          <w:sz w:val="24"/>
          <w:szCs w:val="24"/>
        </w:rPr>
        <w:t xml:space="preserve">) </w:t>
      </w:r>
      <w:r w:rsidR="00390FD0" w:rsidRPr="00776849">
        <w:rPr>
          <w:sz w:val="24"/>
          <w:szCs w:val="24"/>
        </w:rPr>
        <w:t xml:space="preserve">справочные номера телефонов структурных подразделений </w:t>
      </w:r>
      <w:r w:rsidR="003932FD" w:rsidRPr="00776849">
        <w:rPr>
          <w:sz w:val="24"/>
          <w:szCs w:val="24"/>
        </w:rPr>
        <w:t>Администрации, МКУ</w:t>
      </w:r>
      <w:r w:rsidR="00390FD0" w:rsidRPr="00776849">
        <w:rPr>
          <w:sz w:val="24"/>
          <w:szCs w:val="24"/>
        </w:rPr>
        <w:t xml:space="preserve">, непосредственно предоставляющих </w:t>
      </w:r>
      <w:r w:rsidR="00405F78" w:rsidRPr="00776849">
        <w:rPr>
          <w:sz w:val="24"/>
          <w:szCs w:val="24"/>
        </w:rPr>
        <w:t>Муниципальную услугу</w:t>
      </w:r>
      <w:r w:rsidR="00390FD0" w:rsidRPr="00776849">
        <w:rPr>
          <w:sz w:val="24"/>
          <w:szCs w:val="24"/>
        </w:rPr>
        <w:t>;</w:t>
      </w:r>
    </w:p>
    <w:p w:rsidR="00390FD0" w:rsidRPr="00776849" w:rsidRDefault="00E41FFE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3</w:t>
      </w:r>
      <w:r w:rsidR="00390FD0" w:rsidRPr="00776849">
        <w:rPr>
          <w:sz w:val="24"/>
          <w:szCs w:val="24"/>
        </w:rPr>
        <w:t xml:space="preserve">) режим </w:t>
      </w:r>
      <w:r w:rsidR="00405F78" w:rsidRPr="00776849">
        <w:rPr>
          <w:sz w:val="24"/>
          <w:szCs w:val="24"/>
        </w:rPr>
        <w:t xml:space="preserve">работы и приема граждан </w:t>
      </w:r>
      <w:r w:rsidR="001E7384" w:rsidRPr="00776849">
        <w:rPr>
          <w:sz w:val="24"/>
          <w:szCs w:val="24"/>
        </w:rPr>
        <w:t xml:space="preserve">в </w:t>
      </w:r>
      <w:r w:rsidR="00405F78" w:rsidRPr="00776849">
        <w:rPr>
          <w:sz w:val="24"/>
          <w:szCs w:val="24"/>
        </w:rPr>
        <w:t>Администрации, МК</w:t>
      </w:r>
      <w:r w:rsidR="001E7384" w:rsidRPr="00776849">
        <w:rPr>
          <w:sz w:val="24"/>
          <w:szCs w:val="24"/>
        </w:rPr>
        <w:t>У</w:t>
      </w:r>
      <w:r w:rsidR="00405F78" w:rsidRPr="00776849">
        <w:rPr>
          <w:sz w:val="24"/>
          <w:szCs w:val="24"/>
        </w:rPr>
        <w:t>, МФЦ</w:t>
      </w:r>
      <w:r w:rsidR="00390FD0" w:rsidRPr="00776849">
        <w:rPr>
          <w:sz w:val="24"/>
          <w:szCs w:val="24"/>
        </w:rPr>
        <w:t>;</w:t>
      </w:r>
    </w:p>
    <w:p w:rsidR="00390FD0" w:rsidRPr="00776849" w:rsidRDefault="00E41FFE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4</w:t>
      </w:r>
      <w:r w:rsidR="00390FD0" w:rsidRPr="00776849">
        <w:rPr>
          <w:sz w:val="24"/>
          <w:szCs w:val="24"/>
        </w:rPr>
        <w:t>) режим работы</w:t>
      </w:r>
      <w:r w:rsidR="00405F78" w:rsidRPr="00776849">
        <w:rPr>
          <w:sz w:val="24"/>
          <w:szCs w:val="24"/>
        </w:rPr>
        <w:t xml:space="preserve"> и приема граждан </w:t>
      </w:r>
      <w:r w:rsidR="00C66914" w:rsidRPr="00776849">
        <w:rPr>
          <w:sz w:val="24"/>
          <w:szCs w:val="24"/>
        </w:rPr>
        <w:t xml:space="preserve">в </w:t>
      </w:r>
      <w:r w:rsidR="00405F78" w:rsidRPr="00776849">
        <w:rPr>
          <w:sz w:val="24"/>
          <w:szCs w:val="24"/>
        </w:rPr>
        <w:t>структурных подразделени</w:t>
      </w:r>
      <w:r w:rsidR="00C66914" w:rsidRPr="00776849">
        <w:rPr>
          <w:sz w:val="24"/>
          <w:szCs w:val="24"/>
        </w:rPr>
        <w:t>ях</w:t>
      </w:r>
      <w:r w:rsidR="00405F78" w:rsidRPr="00776849">
        <w:rPr>
          <w:rFonts w:ascii="Calibri" w:hAnsi="Calibri"/>
          <w:sz w:val="24"/>
          <w:szCs w:val="24"/>
        </w:rPr>
        <w:t xml:space="preserve"> </w:t>
      </w:r>
      <w:r w:rsidR="00405F78" w:rsidRPr="00776849">
        <w:rPr>
          <w:sz w:val="24"/>
          <w:szCs w:val="24"/>
        </w:rPr>
        <w:t>Администрации, МКУ, МФЦ</w:t>
      </w:r>
      <w:r w:rsidR="00390FD0" w:rsidRPr="00776849">
        <w:rPr>
          <w:sz w:val="24"/>
          <w:szCs w:val="24"/>
        </w:rPr>
        <w:t>;</w:t>
      </w:r>
    </w:p>
    <w:p w:rsidR="00390FD0" w:rsidRPr="00776849" w:rsidRDefault="00E41FFE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5</w:t>
      </w:r>
      <w:r w:rsidR="00390FD0" w:rsidRPr="00776849">
        <w:rPr>
          <w:sz w:val="24"/>
          <w:szCs w:val="24"/>
        </w:rPr>
        <w:t>) выдержки из нормативных правовых актов, содержащих но</w:t>
      </w:r>
      <w:r w:rsidR="00405F78" w:rsidRPr="00776849">
        <w:rPr>
          <w:sz w:val="24"/>
          <w:szCs w:val="24"/>
        </w:rPr>
        <w:t xml:space="preserve">рмы, регулирующие деятельность Администрации, МКУ </w:t>
      </w:r>
      <w:r w:rsidR="00390FD0" w:rsidRPr="00776849">
        <w:rPr>
          <w:sz w:val="24"/>
          <w:szCs w:val="24"/>
        </w:rPr>
        <w:t xml:space="preserve">по предоставлению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>;</w:t>
      </w:r>
    </w:p>
    <w:p w:rsidR="00390FD0" w:rsidRPr="00776849" w:rsidRDefault="00E41FFE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6</w:t>
      </w:r>
      <w:r w:rsidR="00390FD0" w:rsidRPr="00776849">
        <w:rPr>
          <w:sz w:val="24"/>
          <w:szCs w:val="24"/>
        </w:rPr>
        <w:t xml:space="preserve">) перечень лиц, имеющих право на получение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>;</w:t>
      </w:r>
    </w:p>
    <w:p w:rsidR="00390FD0" w:rsidRPr="00776849" w:rsidRDefault="00E41FFE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7</w:t>
      </w:r>
      <w:r w:rsidR="00390FD0" w:rsidRPr="00776849">
        <w:rPr>
          <w:sz w:val="24"/>
          <w:szCs w:val="24"/>
        </w:rPr>
        <w:t xml:space="preserve">) формы заявлений (уведомлений, сообщений), используемые при предоставлении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 xml:space="preserve">, образцы и инструкции по </w:t>
      </w:r>
      <w:r w:rsidR="001E7384" w:rsidRPr="00776849">
        <w:rPr>
          <w:sz w:val="24"/>
          <w:szCs w:val="24"/>
        </w:rPr>
        <w:t xml:space="preserve">их </w:t>
      </w:r>
      <w:r w:rsidR="00390FD0" w:rsidRPr="00776849">
        <w:rPr>
          <w:sz w:val="24"/>
          <w:szCs w:val="24"/>
        </w:rPr>
        <w:t>заполнению;</w:t>
      </w:r>
    </w:p>
    <w:p w:rsidR="00390FD0" w:rsidRPr="00776849" w:rsidRDefault="00E41FFE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8</w:t>
      </w:r>
      <w:r w:rsidR="00390FD0" w:rsidRPr="00776849">
        <w:rPr>
          <w:sz w:val="24"/>
          <w:szCs w:val="24"/>
        </w:rPr>
        <w:t xml:space="preserve">) порядок и способы предварительной записи на получение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>;</w:t>
      </w:r>
    </w:p>
    <w:p w:rsidR="00390FD0" w:rsidRPr="00776849" w:rsidRDefault="00E41FFE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9</w:t>
      </w:r>
      <w:r w:rsidR="00390FD0" w:rsidRPr="00776849">
        <w:rPr>
          <w:sz w:val="24"/>
          <w:szCs w:val="24"/>
        </w:rPr>
        <w:t>) текст Административного регламента с приложениями;</w:t>
      </w:r>
    </w:p>
    <w:p w:rsidR="00390FD0" w:rsidRPr="00776849" w:rsidRDefault="00E41FFE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10</w:t>
      </w:r>
      <w:r w:rsidR="00390FD0" w:rsidRPr="00776849">
        <w:rPr>
          <w:sz w:val="24"/>
          <w:szCs w:val="24"/>
        </w:rPr>
        <w:t xml:space="preserve">) краткое описание порядка предоставления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>;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1</w:t>
      </w:r>
      <w:r w:rsidR="00E41FFE" w:rsidRPr="00776849">
        <w:rPr>
          <w:sz w:val="24"/>
          <w:szCs w:val="24"/>
        </w:rPr>
        <w:t>1</w:t>
      </w:r>
      <w:r w:rsidR="00390FD0" w:rsidRPr="00776849">
        <w:rPr>
          <w:sz w:val="24"/>
          <w:szCs w:val="24"/>
        </w:rPr>
        <w:t>) порядок обжалования решений, действи</w:t>
      </w:r>
      <w:r w:rsidR="0062540D" w:rsidRPr="00776849">
        <w:rPr>
          <w:sz w:val="24"/>
          <w:szCs w:val="24"/>
        </w:rPr>
        <w:t>й (</w:t>
      </w:r>
      <w:r w:rsidR="00390FD0" w:rsidRPr="00776849">
        <w:rPr>
          <w:sz w:val="24"/>
          <w:szCs w:val="24"/>
        </w:rPr>
        <w:t>бездействия</w:t>
      </w:r>
      <w:r w:rsidR="001E7384" w:rsidRPr="00776849">
        <w:rPr>
          <w:sz w:val="24"/>
          <w:szCs w:val="24"/>
        </w:rPr>
        <w:t>)</w:t>
      </w:r>
      <w:r w:rsidR="00390FD0" w:rsidRPr="00776849">
        <w:rPr>
          <w:sz w:val="24"/>
          <w:szCs w:val="24"/>
        </w:rPr>
        <w:t xml:space="preserve"> должностных лиц, предоставляющих </w:t>
      </w:r>
      <w:r w:rsidR="00405F78" w:rsidRPr="00776849">
        <w:rPr>
          <w:sz w:val="24"/>
          <w:szCs w:val="24"/>
        </w:rPr>
        <w:t>Муниципальную услугу</w:t>
      </w:r>
      <w:r w:rsidR="00390FD0" w:rsidRPr="00776849">
        <w:rPr>
          <w:sz w:val="24"/>
          <w:szCs w:val="24"/>
        </w:rPr>
        <w:t>.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1</w:t>
      </w:r>
      <w:r w:rsidR="00E41FFE" w:rsidRPr="00776849">
        <w:rPr>
          <w:sz w:val="24"/>
          <w:szCs w:val="24"/>
        </w:rPr>
        <w:t>2</w:t>
      </w:r>
      <w:r w:rsidR="00390FD0" w:rsidRPr="00776849">
        <w:rPr>
          <w:sz w:val="24"/>
          <w:szCs w:val="24"/>
        </w:rPr>
        <w:t xml:space="preserve">) информация о возможности участия Заявителей в оценке качества предоставления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 xml:space="preserve">, в том числе в оценке эффективности деятельности руководителя </w:t>
      </w:r>
      <w:r w:rsidR="00405F78" w:rsidRPr="00776849">
        <w:rPr>
          <w:sz w:val="24"/>
          <w:szCs w:val="24"/>
        </w:rPr>
        <w:t>Администрации,</w:t>
      </w:r>
      <w:r w:rsidR="001E7384" w:rsidRPr="00776849">
        <w:rPr>
          <w:sz w:val="24"/>
          <w:szCs w:val="24"/>
        </w:rPr>
        <w:t xml:space="preserve"> МКУ, МФЦ, </w:t>
      </w:r>
      <w:r w:rsidR="00390FD0" w:rsidRPr="00776849">
        <w:rPr>
          <w:sz w:val="24"/>
          <w:szCs w:val="24"/>
        </w:rPr>
        <w:t>а также справочно-информационные материалы, содержащие сведения о порядке и способах проведения оценки.</w:t>
      </w:r>
    </w:p>
    <w:p w:rsidR="00390FD0" w:rsidRPr="00776849" w:rsidRDefault="00390FD0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3.</w:t>
      </w:r>
      <w:r w:rsidR="0047036D" w:rsidRPr="00776849">
        <w:rPr>
          <w:sz w:val="24"/>
          <w:szCs w:val="24"/>
        </w:rPr>
        <w:t>5</w:t>
      </w:r>
      <w:r w:rsidRPr="00776849">
        <w:rPr>
          <w:sz w:val="24"/>
          <w:szCs w:val="24"/>
        </w:rPr>
        <w:t xml:space="preserve">. При информировании о порядке предоставления </w:t>
      </w:r>
      <w:r w:rsidR="003932FD" w:rsidRPr="00776849">
        <w:rPr>
          <w:sz w:val="24"/>
          <w:szCs w:val="24"/>
        </w:rPr>
        <w:t>Муниципальной услуги</w:t>
      </w:r>
      <w:r w:rsidRPr="00776849">
        <w:rPr>
          <w:sz w:val="24"/>
          <w:szCs w:val="24"/>
        </w:rPr>
        <w:t xml:space="preserve"> по телефону </w:t>
      </w:r>
      <w:r w:rsidR="00530715">
        <w:rPr>
          <w:sz w:val="24"/>
          <w:szCs w:val="24"/>
        </w:rPr>
        <w:t>муниципальный служащий (работник)</w:t>
      </w:r>
      <w:r w:rsidR="00530715" w:rsidRPr="00776849">
        <w:rPr>
          <w:sz w:val="24"/>
          <w:szCs w:val="24"/>
        </w:rPr>
        <w:t xml:space="preserve"> Администрации, </w:t>
      </w:r>
      <w:r w:rsidR="00530715">
        <w:rPr>
          <w:sz w:val="24"/>
          <w:szCs w:val="24"/>
        </w:rPr>
        <w:t>сотрудник МКУ</w:t>
      </w:r>
      <w:r w:rsidR="00530715" w:rsidRPr="00776849">
        <w:rPr>
          <w:sz w:val="24"/>
          <w:szCs w:val="24"/>
        </w:rPr>
        <w:t>, ответственн</w:t>
      </w:r>
      <w:r w:rsidR="00530715">
        <w:rPr>
          <w:sz w:val="24"/>
          <w:szCs w:val="24"/>
        </w:rPr>
        <w:t>ые</w:t>
      </w:r>
      <w:r w:rsidR="00530715" w:rsidRPr="00776849">
        <w:rPr>
          <w:sz w:val="24"/>
          <w:szCs w:val="24"/>
        </w:rPr>
        <w:t xml:space="preserve"> за предоставление Муниципальной услуги</w:t>
      </w:r>
      <w:r w:rsidR="007572E6">
        <w:rPr>
          <w:sz w:val="24"/>
          <w:szCs w:val="24"/>
        </w:rPr>
        <w:t xml:space="preserve"> (ответственное </w:t>
      </w:r>
      <w:r w:rsidR="00303963">
        <w:rPr>
          <w:sz w:val="24"/>
          <w:szCs w:val="24"/>
        </w:rPr>
        <w:t xml:space="preserve"> </w:t>
      </w:r>
      <w:r w:rsidR="00530715">
        <w:rPr>
          <w:sz w:val="24"/>
          <w:szCs w:val="24"/>
        </w:rPr>
        <w:t xml:space="preserve">лицо) </w:t>
      </w:r>
      <w:r w:rsidRPr="00776849">
        <w:rPr>
          <w:sz w:val="24"/>
          <w:szCs w:val="24"/>
        </w:rPr>
        <w:t xml:space="preserve"> </w:t>
      </w:r>
      <w:r w:rsidR="00530715">
        <w:rPr>
          <w:sz w:val="24"/>
          <w:szCs w:val="24"/>
        </w:rPr>
        <w:t>приняв вызов по телефону, должны</w:t>
      </w:r>
      <w:r w:rsidRPr="00776849">
        <w:rPr>
          <w:sz w:val="24"/>
          <w:szCs w:val="24"/>
        </w:rPr>
        <w:t xml:space="preserve"> представиться: назвать фамилию, имя, отчество (при наличии), должность, наименование структурного подразделения </w:t>
      </w:r>
      <w:r w:rsidR="00405F78" w:rsidRPr="00776849">
        <w:rPr>
          <w:sz w:val="24"/>
          <w:szCs w:val="24"/>
        </w:rPr>
        <w:t>Администрации, МКУ</w:t>
      </w:r>
      <w:r w:rsidRPr="00776849">
        <w:rPr>
          <w:sz w:val="24"/>
          <w:szCs w:val="24"/>
        </w:rPr>
        <w:t>.</w:t>
      </w:r>
    </w:p>
    <w:p w:rsidR="00390FD0" w:rsidRPr="00776849" w:rsidRDefault="007572E6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Ответственное  лицо</w:t>
      </w:r>
      <w:r w:rsidRPr="00776849">
        <w:rPr>
          <w:sz w:val="24"/>
          <w:szCs w:val="24"/>
        </w:rPr>
        <w:t xml:space="preserve"> </w:t>
      </w:r>
      <w:r w:rsidR="00390FD0" w:rsidRPr="00776849">
        <w:rPr>
          <w:sz w:val="24"/>
          <w:szCs w:val="24"/>
        </w:rPr>
        <w:t>обязано сообщить график</w:t>
      </w:r>
      <w:r w:rsidR="00405F78" w:rsidRPr="00776849">
        <w:rPr>
          <w:sz w:val="24"/>
          <w:szCs w:val="24"/>
        </w:rPr>
        <w:t xml:space="preserve"> приема, точный почтовый адрес Администрации, МКУ</w:t>
      </w:r>
      <w:r w:rsidR="00390FD0" w:rsidRPr="00776849">
        <w:rPr>
          <w:sz w:val="24"/>
          <w:szCs w:val="24"/>
        </w:rPr>
        <w:t xml:space="preserve">, </w:t>
      </w:r>
      <w:r w:rsidR="00405F78" w:rsidRPr="00776849">
        <w:rPr>
          <w:sz w:val="24"/>
          <w:szCs w:val="24"/>
        </w:rPr>
        <w:t>МФЦ</w:t>
      </w:r>
      <w:r w:rsidR="001E7384" w:rsidRPr="00776849">
        <w:rPr>
          <w:sz w:val="24"/>
          <w:szCs w:val="24"/>
        </w:rPr>
        <w:t>,</w:t>
      </w:r>
      <w:r w:rsidR="00405F78" w:rsidRPr="00776849">
        <w:rPr>
          <w:sz w:val="24"/>
          <w:szCs w:val="24"/>
        </w:rPr>
        <w:t xml:space="preserve"> </w:t>
      </w:r>
      <w:r w:rsidR="00390FD0" w:rsidRPr="00776849">
        <w:rPr>
          <w:sz w:val="24"/>
          <w:szCs w:val="24"/>
        </w:rPr>
        <w:t>способ проезда к нему, способы предварительной записи для личного приема, а при необходимости - требования к письменному обращению.</w:t>
      </w:r>
    </w:p>
    <w:p w:rsidR="00390FD0" w:rsidRPr="00776849" w:rsidRDefault="00390FD0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 xml:space="preserve">Информирование по телефону о порядке предоставления </w:t>
      </w:r>
      <w:r w:rsidR="003932FD" w:rsidRPr="00776849">
        <w:rPr>
          <w:sz w:val="24"/>
          <w:szCs w:val="24"/>
        </w:rPr>
        <w:t>Муниципальной услуги</w:t>
      </w:r>
      <w:r w:rsidRPr="00776849">
        <w:rPr>
          <w:sz w:val="24"/>
          <w:szCs w:val="24"/>
        </w:rPr>
        <w:t xml:space="preserve"> осуществляется в соответствии с графиком работы </w:t>
      </w:r>
      <w:r w:rsidR="00405F78" w:rsidRPr="00776849">
        <w:rPr>
          <w:sz w:val="24"/>
          <w:szCs w:val="24"/>
        </w:rPr>
        <w:t>Администрации, МКУ.</w:t>
      </w:r>
    </w:p>
    <w:p w:rsidR="00390FD0" w:rsidRPr="00776849" w:rsidRDefault="00390FD0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 xml:space="preserve">Во время разговора </w:t>
      </w:r>
      <w:r w:rsidR="007572E6">
        <w:rPr>
          <w:sz w:val="24"/>
          <w:szCs w:val="24"/>
        </w:rPr>
        <w:t>ответственное  лицо</w:t>
      </w:r>
      <w:r w:rsidR="007572E6" w:rsidRPr="00776849">
        <w:rPr>
          <w:sz w:val="24"/>
          <w:szCs w:val="24"/>
        </w:rPr>
        <w:t xml:space="preserve"> </w:t>
      </w:r>
      <w:r w:rsidRPr="00776849">
        <w:rPr>
          <w:sz w:val="24"/>
          <w:szCs w:val="24"/>
        </w:rPr>
        <w:t>должно произносить слова четко и не прерывать разговор по причине поступления другого звонка.</w:t>
      </w:r>
    </w:p>
    <w:p w:rsidR="00390FD0" w:rsidRPr="00776849" w:rsidRDefault="00390FD0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 xml:space="preserve">При невозможности ответить на поставленные Заявителем </w:t>
      </w:r>
      <w:r w:rsidR="00D929BF" w:rsidRPr="00776849">
        <w:rPr>
          <w:sz w:val="24"/>
          <w:szCs w:val="24"/>
        </w:rPr>
        <w:t>(представи</w:t>
      </w:r>
      <w:r w:rsidR="00994048" w:rsidRPr="00776849">
        <w:rPr>
          <w:sz w:val="24"/>
          <w:szCs w:val="24"/>
        </w:rPr>
        <w:t>те</w:t>
      </w:r>
      <w:r w:rsidR="00D929BF" w:rsidRPr="00776849">
        <w:rPr>
          <w:sz w:val="24"/>
          <w:szCs w:val="24"/>
        </w:rPr>
        <w:t xml:space="preserve">лем Заявителя) </w:t>
      </w:r>
      <w:r w:rsidRPr="00776849">
        <w:rPr>
          <w:sz w:val="24"/>
          <w:szCs w:val="24"/>
        </w:rPr>
        <w:t xml:space="preserve">вопросы телефонный звонок должен быть переадресован (переведен) на другое </w:t>
      </w:r>
      <w:r w:rsidR="007572E6">
        <w:rPr>
          <w:sz w:val="24"/>
          <w:szCs w:val="24"/>
        </w:rPr>
        <w:t xml:space="preserve">ответственное  лицо, </w:t>
      </w:r>
      <w:r w:rsidRPr="00776849">
        <w:rPr>
          <w:sz w:val="24"/>
          <w:szCs w:val="24"/>
        </w:rPr>
        <w:t>либо</w:t>
      </w:r>
      <w:r w:rsidR="007572E6">
        <w:rPr>
          <w:sz w:val="24"/>
          <w:szCs w:val="24"/>
        </w:rPr>
        <w:t>,</w:t>
      </w:r>
      <w:r w:rsidRPr="00776849">
        <w:rPr>
          <w:sz w:val="24"/>
          <w:szCs w:val="24"/>
        </w:rPr>
        <w:t xml:space="preserve"> обратившемуся Заявителю </w:t>
      </w:r>
      <w:r w:rsidR="00994048" w:rsidRPr="00776849">
        <w:rPr>
          <w:sz w:val="24"/>
          <w:szCs w:val="24"/>
        </w:rPr>
        <w:t xml:space="preserve">(представителю Заявителя) </w:t>
      </w:r>
      <w:r w:rsidRPr="00776849">
        <w:rPr>
          <w:sz w:val="24"/>
          <w:szCs w:val="24"/>
        </w:rPr>
        <w:t>должен быть сообщен номер телефона, по которому можно получить необходимую информацию.</w:t>
      </w:r>
    </w:p>
    <w:p w:rsidR="00390FD0" w:rsidRPr="00776849" w:rsidRDefault="00390FD0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3.</w:t>
      </w:r>
      <w:r w:rsidR="0047036D" w:rsidRPr="00776849">
        <w:rPr>
          <w:sz w:val="24"/>
          <w:szCs w:val="24"/>
        </w:rPr>
        <w:t>6</w:t>
      </w:r>
      <w:r w:rsidRPr="00776849">
        <w:rPr>
          <w:sz w:val="24"/>
          <w:szCs w:val="24"/>
        </w:rPr>
        <w:t xml:space="preserve">. При ответах на телефонные звонки и устные обращения по вопросам предоставления </w:t>
      </w:r>
      <w:r w:rsidR="003932FD" w:rsidRPr="00776849">
        <w:rPr>
          <w:sz w:val="24"/>
          <w:szCs w:val="24"/>
        </w:rPr>
        <w:t>Муниципальной услуги</w:t>
      </w:r>
      <w:r w:rsidRPr="00776849">
        <w:rPr>
          <w:sz w:val="24"/>
          <w:szCs w:val="24"/>
        </w:rPr>
        <w:t xml:space="preserve"> </w:t>
      </w:r>
      <w:r w:rsidR="0025170D">
        <w:rPr>
          <w:sz w:val="24"/>
          <w:szCs w:val="24"/>
        </w:rPr>
        <w:t xml:space="preserve">ответственным </w:t>
      </w:r>
      <w:r w:rsidRPr="00776849">
        <w:rPr>
          <w:sz w:val="24"/>
          <w:szCs w:val="24"/>
        </w:rPr>
        <w:t>лицом предоставляется следующая информация: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1</w:t>
      </w:r>
      <w:r w:rsidR="00390FD0" w:rsidRPr="00776849">
        <w:rPr>
          <w:sz w:val="24"/>
          <w:szCs w:val="24"/>
        </w:rPr>
        <w:t xml:space="preserve">) о перечне лиц, имеющих право на получение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>;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2</w:t>
      </w:r>
      <w:r w:rsidR="00390FD0" w:rsidRPr="00776849">
        <w:rPr>
          <w:sz w:val="24"/>
          <w:szCs w:val="24"/>
        </w:rPr>
        <w:t xml:space="preserve">) о нормативных правовых актах, регулирующих вопросы предоставления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 xml:space="preserve"> (наименование, дата и номер принятия нормативного правового акта);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3</w:t>
      </w:r>
      <w:r w:rsidR="00390FD0" w:rsidRPr="00776849">
        <w:rPr>
          <w:sz w:val="24"/>
          <w:szCs w:val="24"/>
        </w:rPr>
        <w:t xml:space="preserve">) о перечне документов, необходимых для получения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>;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4</w:t>
      </w:r>
      <w:r w:rsidR="00390FD0" w:rsidRPr="00776849">
        <w:rPr>
          <w:sz w:val="24"/>
          <w:szCs w:val="24"/>
        </w:rPr>
        <w:t xml:space="preserve">) о сроках предоставления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>;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5</w:t>
      </w:r>
      <w:r w:rsidR="00390FD0" w:rsidRPr="00776849">
        <w:rPr>
          <w:sz w:val="24"/>
          <w:szCs w:val="24"/>
        </w:rPr>
        <w:t xml:space="preserve">) об основаниях для приостановления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>;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6</w:t>
      </w:r>
      <w:r w:rsidR="00390FD0" w:rsidRPr="00776849">
        <w:rPr>
          <w:sz w:val="24"/>
          <w:szCs w:val="24"/>
        </w:rPr>
        <w:t xml:space="preserve">) об основаниях для отказа в предоставлении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>;</w:t>
      </w:r>
    </w:p>
    <w:p w:rsidR="00390FD0" w:rsidRPr="00776849" w:rsidRDefault="00C51F55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7</w:t>
      </w:r>
      <w:r w:rsidR="00405F78" w:rsidRPr="00776849">
        <w:rPr>
          <w:sz w:val="24"/>
          <w:szCs w:val="24"/>
        </w:rPr>
        <w:t>) о месте размещения на РПГУ</w:t>
      </w:r>
      <w:r w:rsidR="00390FD0" w:rsidRPr="00776849">
        <w:rPr>
          <w:sz w:val="24"/>
          <w:szCs w:val="24"/>
        </w:rPr>
        <w:t xml:space="preserve">, </w:t>
      </w:r>
      <w:r w:rsidR="00F83E05" w:rsidRPr="00776849">
        <w:rPr>
          <w:sz w:val="24"/>
          <w:szCs w:val="24"/>
        </w:rPr>
        <w:t xml:space="preserve">официальном </w:t>
      </w:r>
      <w:r w:rsidR="00390FD0" w:rsidRPr="00776849">
        <w:rPr>
          <w:sz w:val="24"/>
          <w:szCs w:val="24"/>
        </w:rPr>
        <w:t xml:space="preserve">сайте </w:t>
      </w:r>
      <w:r w:rsidR="00405F78" w:rsidRPr="00776849">
        <w:rPr>
          <w:sz w:val="24"/>
          <w:szCs w:val="24"/>
        </w:rPr>
        <w:t xml:space="preserve">Администрации, МКУ </w:t>
      </w:r>
      <w:r w:rsidR="00390FD0" w:rsidRPr="00776849">
        <w:rPr>
          <w:sz w:val="24"/>
          <w:szCs w:val="24"/>
        </w:rPr>
        <w:t xml:space="preserve">информации по вопросам предоставления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>.</w:t>
      </w:r>
    </w:p>
    <w:p w:rsidR="00390FD0" w:rsidRPr="00776849" w:rsidRDefault="00390FD0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3.</w:t>
      </w:r>
      <w:r w:rsidR="0047036D" w:rsidRPr="00776849">
        <w:rPr>
          <w:sz w:val="24"/>
          <w:szCs w:val="24"/>
        </w:rPr>
        <w:t>7</w:t>
      </w:r>
      <w:r w:rsidRPr="00776849">
        <w:rPr>
          <w:sz w:val="24"/>
          <w:szCs w:val="24"/>
        </w:rPr>
        <w:t xml:space="preserve">. Информирование Заявителей о порядке предоставления </w:t>
      </w:r>
      <w:r w:rsidR="003932FD" w:rsidRPr="00776849">
        <w:rPr>
          <w:sz w:val="24"/>
          <w:szCs w:val="24"/>
        </w:rPr>
        <w:t>Муниципальной услуги</w:t>
      </w:r>
      <w:r w:rsidRPr="00776849">
        <w:rPr>
          <w:sz w:val="24"/>
          <w:szCs w:val="24"/>
        </w:rPr>
        <w:t xml:space="preserve"> осуществляется также по телефону «горячей линии» 8-800-550-50-30.</w:t>
      </w:r>
    </w:p>
    <w:p w:rsidR="00390FD0" w:rsidRPr="00776849" w:rsidRDefault="00405F78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3.</w:t>
      </w:r>
      <w:r w:rsidR="0047036D" w:rsidRPr="00776849">
        <w:rPr>
          <w:sz w:val="24"/>
          <w:szCs w:val="24"/>
        </w:rPr>
        <w:t>8</w:t>
      </w:r>
      <w:r w:rsidRPr="00776849">
        <w:rPr>
          <w:sz w:val="24"/>
          <w:szCs w:val="24"/>
        </w:rPr>
        <w:t>.</w:t>
      </w:r>
      <w:r w:rsidR="00C152E0">
        <w:rPr>
          <w:sz w:val="24"/>
          <w:szCs w:val="24"/>
        </w:rPr>
        <w:t xml:space="preserve"> </w:t>
      </w:r>
      <w:r w:rsidRPr="00776849">
        <w:rPr>
          <w:sz w:val="24"/>
          <w:szCs w:val="24"/>
        </w:rPr>
        <w:t>Администрация</w:t>
      </w:r>
      <w:r w:rsidR="0025170D">
        <w:rPr>
          <w:sz w:val="24"/>
          <w:szCs w:val="24"/>
        </w:rPr>
        <w:t xml:space="preserve">, МКУ </w:t>
      </w:r>
      <w:r w:rsidRPr="00776849">
        <w:rPr>
          <w:sz w:val="24"/>
          <w:szCs w:val="24"/>
        </w:rPr>
        <w:t xml:space="preserve"> </w:t>
      </w:r>
      <w:r w:rsidR="0025170D">
        <w:rPr>
          <w:sz w:val="24"/>
          <w:szCs w:val="24"/>
        </w:rPr>
        <w:t>разрабатываю</w:t>
      </w:r>
      <w:r w:rsidR="00390FD0" w:rsidRPr="00776849">
        <w:rPr>
          <w:sz w:val="24"/>
          <w:szCs w:val="24"/>
        </w:rPr>
        <w:t xml:space="preserve">т информационные материалы по порядку предоставления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 xml:space="preserve"> – памятки, инструкции, брошюры, </w:t>
      </w:r>
      <w:r w:rsidRPr="00776849">
        <w:rPr>
          <w:sz w:val="24"/>
          <w:szCs w:val="24"/>
        </w:rPr>
        <w:t xml:space="preserve">макеты и размещает </w:t>
      </w:r>
      <w:r w:rsidR="004E4B00" w:rsidRPr="00776849">
        <w:rPr>
          <w:sz w:val="24"/>
          <w:szCs w:val="24"/>
        </w:rPr>
        <w:t xml:space="preserve">их </w:t>
      </w:r>
      <w:r w:rsidRPr="00776849">
        <w:rPr>
          <w:sz w:val="24"/>
          <w:szCs w:val="24"/>
        </w:rPr>
        <w:t xml:space="preserve">на РПГУ, на </w:t>
      </w:r>
      <w:r w:rsidR="00F83E05" w:rsidRPr="00776849">
        <w:rPr>
          <w:sz w:val="24"/>
          <w:szCs w:val="24"/>
        </w:rPr>
        <w:t xml:space="preserve">официальном </w:t>
      </w:r>
      <w:r w:rsidRPr="00776849">
        <w:rPr>
          <w:sz w:val="24"/>
          <w:szCs w:val="24"/>
        </w:rPr>
        <w:t>сайте</w:t>
      </w:r>
      <w:r w:rsidR="00390FD0" w:rsidRPr="00776849">
        <w:rPr>
          <w:sz w:val="24"/>
          <w:szCs w:val="24"/>
        </w:rPr>
        <w:t xml:space="preserve"> </w:t>
      </w:r>
      <w:r w:rsidRPr="00776849">
        <w:rPr>
          <w:sz w:val="24"/>
          <w:szCs w:val="24"/>
        </w:rPr>
        <w:t>Администрации, МКУ</w:t>
      </w:r>
      <w:r w:rsidR="00604877" w:rsidRPr="00776849">
        <w:rPr>
          <w:sz w:val="24"/>
          <w:szCs w:val="24"/>
        </w:rPr>
        <w:t>,</w:t>
      </w:r>
      <w:r w:rsidRPr="00776849">
        <w:rPr>
          <w:sz w:val="24"/>
          <w:szCs w:val="24"/>
        </w:rPr>
        <w:t xml:space="preserve"> передает </w:t>
      </w:r>
      <w:r w:rsidR="00604877" w:rsidRPr="00776849">
        <w:rPr>
          <w:sz w:val="24"/>
          <w:szCs w:val="24"/>
        </w:rPr>
        <w:t xml:space="preserve">их </w:t>
      </w:r>
      <w:r w:rsidRPr="00776849">
        <w:rPr>
          <w:sz w:val="24"/>
          <w:szCs w:val="24"/>
        </w:rPr>
        <w:t xml:space="preserve">в МФЦ. Администрация </w:t>
      </w:r>
      <w:r w:rsidR="00390FD0" w:rsidRPr="00776849">
        <w:rPr>
          <w:sz w:val="24"/>
          <w:szCs w:val="24"/>
        </w:rPr>
        <w:t>обеспечивает своевременную актуализацию указанных информа</w:t>
      </w:r>
      <w:r w:rsidR="00287775" w:rsidRPr="00776849">
        <w:rPr>
          <w:sz w:val="24"/>
          <w:szCs w:val="24"/>
        </w:rPr>
        <w:t>ционных материалов на РПГУ</w:t>
      </w:r>
      <w:r w:rsidR="00390FD0" w:rsidRPr="00776849">
        <w:rPr>
          <w:sz w:val="24"/>
          <w:szCs w:val="24"/>
        </w:rPr>
        <w:t xml:space="preserve">, </w:t>
      </w:r>
      <w:r w:rsidR="00F83E05" w:rsidRPr="00776849">
        <w:rPr>
          <w:sz w:val="24"/>
          <w:szCs w:val="24"/>
        </w:rPr>
        <w:t xml:space="preserve">официальном </w:t>
      </w:r>
      <w:r w:rsidR="00390FD0" w:rsidRPr="00776849">
        <w:rPr>
          <w:sz w:val="24"/>
          <w:szCs w:val="24"/>
        </w:rPr>
        <w:t xml:space="preserve">сайте </w:t>
      </w:r>
      <w:r w:rsidRPr="00776849">
        <w:rPr>
          <w:sz w:val="24"/>
          <w:szCs w:val="24"/>
        </w:rPr>
        <w:t>Администрации, МКУ</w:t>
      </w:r>
      <w:r w:rsidR="00390FD0" w:rsidRPr="00776849">
        <w:rPr>
          <w:sz w:val="24"/>
          <w:szCs w:val="24"/>
        </w:rPr>
        <w:t xml:space="preserve"> и контролирует их наличие и актуальность в МФЦ. </w:t>
      </w:r>
    </w:p>
    <w:p w:rsidR="00390FD0" w:rsidRPr="00776849" w:rsidRDefault="00390FD0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3.</w:t>
      </w:r>
      <w:r w:rsidR="0047036D" w:rsidRPr="00776849">
        <w:rPr>
          <w:sz w:val="24"/>
          <w:szCs w:val="24"/>
        </w:rPr>
        <w:t>9</w:t>
      </w:r>
      <w:r w:rsidRPr="00776849">
        <w:rPr>
          <w:sz w:val="24"/>
          <w:szCs w:val="24"/>
        </w:rPr>
        <w:t xml:space="preserve">. </w:t>
      </w:r>
      <w:proofErr w:type="gramStart"/>
      <w:r w:rsidRPr="00776849">
        <w:rPr>
          <w:sz w:val="24"/>
          <w:szCs w:val="24"/>
        </w:rPr>
        <w:t xml:space="preserve">Состав информации о порядке предоставления </w:t>
      </w:r>
      <w:r w:rsidR="003932FD" w:rsidRPr="00776849">
        <w:rPr>
          <w:sz w:val="24"/>
          <w:szCs w:val="24"/>
        </w:rPr>
        <w:t>Муниципальной услуги</w:t>
      </w:r>
      <w:r w:rsidRPr="00776849">
        <w:rPr>
          <w:sz w:val="24"/>
          <w:szCs w:val="24"/>
        </w:rPr>
        <w:t>, размещаемой в МФЦ</w:t>
      </w:r>
      <w:r w:rsidR="00F55AC5" w:rsidRPr="00776849">
        <w:rPr>
          <w:sz w:val="24"/>
          <w:szCs w:val="24"/>
        </w:rPr>
        <w:t>,</w:t>
      </w:r>
      <w:r w:rsidRPr="00776849">
        <w:rPr>
          <w:sz w:val="24"/>
          <w:szCs w:val="24"/>
        </w:rPr>
        <w:t xml:space="preserve">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Министерства государственного управления, информационных технологий и связи Московской области от 21.07.2016 </w:t>
      </w:r>
      <w:r w:rsidR="00F55AC5" w:rsidRPr="00776849">
        <w:rPr>
          <w:sz w:val="24"/>
          <w:szCs w:val="24"/>
        </w:rPr>
        <w:t>№</w:t>
      </w:r>
      <w:r w:rsidRPr="00776849">
        <w:rPr>
          <w:sz w:val="24"/>
          <w:szCs w:val="24"/>
        </w:rPr>
        <w:t xml:space="preserve"> 10-57/РВ.</w:t>
      </w:r>
      <w:proofErr w:type="gramEnd"/>
    </w:p>
    <w:p w:rsidR="00390FD0" w:rsidRPr="00776849" w:rsidRDefault="0047036D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3.10.</w:t>
      </w:r>
      <w:r w:rsidR="00405F78" w:rsidRPr="00776849">
        <w:rPr>
          <w:sz w:val="24"/>
          <w:szCs w:val="24"/>
        </w:rPr>
        <w:t xml:space="preserve"> </w:t>
      </w:r>
      <w:proofErr w:type="gramStart"/>
      <w:r w:rsidR="00390FD0" w:rsidRPr="00776849">
        <w:rPr>
          <w:sz w:val="24"/>
          <w:szCs w:val="24"/>
        </w:rPr>
        <w:t xml:space="preserve">Доступ к информации о сроках и порядке предоставления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 xml:space="preserve"> осуществляется без выполнения </w:t>
      </w:r>
      <w:r w:rsidR="00F55AC5" w:rsidRPr="00776849">
        <w:rPr>
          <w:sz w:val="24"/>
          <w:szCs w:val="24"/>
        </w:rPr>
        <w:t>З</w:t>
      </w:r>
      <w:r w:rsidR="00390FD0" w:rsidRPr="00776849">
        <w:rPr>
          <w:sz w:val="24"/>
          <w:szCs w:val="24"/>
        </w:rPr>
        <w:t xml:space="preserve">аявителем каких-либо требований, в том числе без использования программного обеспечения, установка которого на технические средства </w:t>
      </w:r>
      <w:r w:rsidR="00F55AC5" w:rsidRPr="00776849">
        <w:rPr>
          <w:sz w:val="24"/>
          <w:szCs w:val="24"/>
        </w:rPr>
        <w:t>З</w:t>
      </w:r>
      <w:r w:rsidR="00390FD0" w:rsidRPr="00776849">
        <w:rPr>
          <w:sz w:val="24"/>
          <w:szCs w:val="24"/>
        </w:rPr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F55AC5" w:rsidRPr="00776849">
        <w:rPr>
          <w:sz w:val="24"/>
          <w:szCs w:val="24"/>
        </w:rPr>
        <w:t>З</w:t>
      </w:r>
      <w:r w:rsidR="00390FD0" w:rsidRPr="00776849">
        <w:rPr>
          <w:sz w:val="24"/>
          <w:szCs w:val="24"/>
        </w:rPr>
        <w:t xml:space="preserve">аявителя, или предоставление им персональных данных. </w:t>
      </w:r>
      <w:proofErr w:type="gramEnd"/>
    </w:p>
    <w:p w:rsidR="00405F78" w:rsidRPr="00776849" w:rsidRDefault="00405F78" w:rsidP="009F2D8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776849">
        <w:rPr>
          <w:sz w:val="24"/>
          <w:szCs w:val="24"/>
        </w:rPr>
        <w:t>3.1</w:t>
      </w:r>
      <w:r w:rsidR="0047036D" w:rsidRPr="00776849">
        <w:rPr>
          <w:sz w:val="24"/>
          <w:szCs w:val="24"/>
        </w:rPr>
        <w:t>1</w:t>
      </w:r>
      <w:r w:rsidR="00390FD0" w:rsidRPr="00776849">
        <w:rPr>
          <w:sz w:val="24"/>
          <w:szCs w:val="24"/>
        </w:rPr>
        <w:t xml:space="preserve">. Консультирование по вопросам предоставления </w:t>
      </w:r>
      <w:r w:rsidR="003932FD" w:rsidRPr="00776849">
        <w:rPr>
          <w:sz w:val="24"/>
          <w:szCs w:val="24"/>
        </w:rPr>
        <w:t>Муниципальной услуги</w:t>
      </w:r>
      <w:r w:rsidR="00390FD0" w:rsidRPr="00776849">
        <w:rPr>
          <w:sz w:val="24"/>
          <w:szCs w:val="24"/>
        </w:rPr>
        <w:t xml:space="preserve"> </w:t>
      </w:r>
      <w:r w:rsidR="005F1FE5" w:rsidRPr="00776849">
        <w:rPr>
          <w:sz w:val="24"/>
          <w:szCs w:val="24"/>
        </w:rPr>
        <w:t>работниками</w:t>
      </w:r>
      <w:r w:rsidRPr="00776849">
        <w:rPr>
          <w:sz w:val="24"/>
          <w:szCs w:val="24"/>
        </w:rPr>
        <w:t xml:space="preserve">, </w:t>
      </w:r>
      <w:r w:rsidR="0025170D" w:rsidRPr="00776849">
        <w:rPr>
          <w:sz w:val="24"/>
          <w:szCs w:val="24"/>
        </w:rPr>
        <w:t>Администрации, МКУ</w:t>
      </w:r>
      <w:r w:rsidR="0025170D">
        <w:rPr>
          <w:sz w:val="24"/>
          <w:szCs w:val="24"/>
        </w:rPr>
        <w:t xml:space="preserve">, </w:t>
      </w:r>
      <w:r w:rsidRPr="00776849">
        <w:rPr>
          <w:sz w:val="24"/>
          <w:szCs w:val="24"/>
        </w:rPr>
        <w:t>МФЦ осуществляется бесплатно.</w:t>
      </w:r>
    </w:p>
    <w:p w:rsidR="008823CC" w:rsidRPr="0025170D" w:rsidRDefault="00BE2EC5" w:rsidP="002517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170D">
        <w:rPr>
          <w:rFonts w:ascii="Times New Roman" w:hAnsi="Times New Roman"/>
          <w:sz w:val="24"/>
          <w:szCs w:val="24"/>
        </w:rPr>
        <w:t>3.1</w:t>
      </w:r>
      <w:r w:rsidR="0025170D" w:rsidRPr="0025170D">
        <w:rPr>
          <w:rFonts w:ascii="Times New Roman" w:hAnsi="Times New Roman"/>
          <w:sz w:val="24"/>
          <w:szCs w:val="24"/>
        </w:rPr>
        <w:t>2</w:t>
      </w:r>
      <w:r w:rsidRPr="0025170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25170D">
        <w:rPr>
          <w:rFonts w:ascii="Times New Roman" w:hAnsi="Times New Roman"/>
          <w:sz w:val="24"/>
          <w:szCs w:val="24"/>
        </w:rPr>
        <w:t xml:space="preserve">К Административному регламенту </w:t>
      </w:r>
      <w:r w:rsidR="004E14F9" w:rsidRPr="0025170D">
        <w:rPr>
          <w:rFonts w:ascii="Times New Roman" w:hAnsi="Times New Roman"/>
          <w:sz w:val="24"/>
          <w:szCs w:val="24"/>
        </w:rPr>
        <w:t xml:space="preserve">в обязательном порядке </w:t>
      </w:r>
      <w:r w:rsidRPr="0025170D">
        <w:rPr>
          <w:rFonts w:ascii="Times New Roman" w:hAnsi="Times New Roman"/>
          <w:sz w:val="24"/>
          <w:szCs w:val="24"/>
        </w:rPr>
        <w:t xml:space="preserve">прилагается перечень </w:t>
      </w:r>
      <w:r w:rsidR="004E14F9" w:rsidRPr="0025170D">
        <w:rPr>
          <w:rFonts w:ascii="Times New Roman" w:hAnsi="Times New Roman"/>
          <w:sz w:val="24"/>
          <w:szCs w:val="24"/>
        </w:rPr>
        <w:t xml:space="preserve"> </w:t>
      </w:r>
      <w:r w:rsidRPr="0025170D">
        <w:rPr>
          <w:rFonts w:ascii="Times New Roman" w:hAnsi="Times New Roman"/>
          <w:sz w:val="24"/>
          <w:szCs w:val="24"/>
        </w:rPr>
        <w:t>кладбищ</w:t>
      </w:r>
      <w:r w:rsidR="0025170D" w:rsidRPr="0025170D">
        <w:rPr>
          <w:rFonts w:ascii="Times New Roman" w:hAnsi="Times New Roman"/>
          <w:sz w:val="24"/>
          <w:szCs w:val="24"/>
        </w:rPr>
        <w:t xml:space="preserve">, на территории  сельских поселений, городского поселения Сергиев Посад и </w:t>
      </w:r>
      <w:proofErr w:type="spellStart"/>
      <w:r w:rsidR="0025170D" w:rsidRPr="0025170D">
        <w:rPr>
          <w:rFonts w:ascii="Times New Roman" w:hAnsi="Times New Roman"/>
          <w:sz w:val="24"/>
          <w:szCs w:val="24"/>
        </w:rPr>
        <w:t>межпоселенческих</w:t>
      </w:r>
      <w:proofErr w:type="spellEnd"/>
      <w:r w:rsidR="0025170D" w:rsidRPr="0025170D">
        <w:rPr>
          <w:rFonts w:ascii="Times New Roman" w:hAnsi="Times New Roman"/>
          <w:sz w:val="24"/>
          <w:szCs w:val="24"/>
        </w:rPr>
        <w:t xml:space="preserve"> территориях  Сергиево-Посадского муниципального района Московской области</w:t>
      </w:r>
      <w:r w:rsidR="004E14F9" w:rsidRPr="0025170D">
        <w:rPr>
          <w:rFonts w:ascii="Times New Roman" w:hAnsi="Times New Roman"/>
          <w:sz w:val="24"/>
          <w:szCs w:val="24"/>
        </w:rPr>
        <w:t xml:space="preserve">, </w:t>
      </w:r>
      <w:r w:rsidR="00722C99" w:rsidRPr="0025170D">
        <w:rPr>
          <w:rFonts w:ascii="Times New Roman" w:hAnsi="Times New Roman"/>
          <w:sz w:val="24"/>
          <w:szCs w:val="24"/>
        </w:rPr>
        <w:t>на которых</w:t>
      </w:r>
      <w:r w:rsidR="004E14F9" w:rsidRPr="0025170D">
        <w:rPr>
          <w:rFonts w:ascii="Times New Roman" w:hAnsi="Times New Roman"/>
          <w:sz w:val="24"/>
          <w:szCs w:val="24"/>
        </w:rPr>
        <w:t xml:space="preserve"> </w:t>
      </w:r>
      <w:r w:rsidR="00F55AC5" w:rsidRPr="0025170D">
        <w:rPr>
          <w:rFonts w:ascii="Times New Roman" w:hAnsi="Times New Roman"/>
          <w:sz w:val="24"/>
          <w:szCs w:val="24"/>
        </w:rPr>
        <w:t>З</w:t>
      </w:r>
      <w:r w:rsidR="004E14F9" w:rsidRPr="0025170D">
        <w:rPr>
          <w:rFonts w:ascii="Times New Roman" w:hAnsi="Times New Roman"/>
          <w:sz w:val="24"/>
          <w:szCs w:val="24"/>
        </w:rPr>
        <w:t xml:space="preserve">аявитель </w:t>
      </w:r>
      <w:r w:rsidR="002A76FE" w:rsidRPr="0025170D">
        <w:rPr>
          <w:rFonts w:ascii="Times New Roman" w:hAnsi="Times New Roman"/>
          <w:sz w:val="24"/>
          <w:szCs w:val="24"/>
        </w:rPr>
        <w:t>(</w:t>
      </w:r>
      <w:r w:rsidR="00616508" w:rsidRPr="0025170D">
        <w:rPr>
          <w:rFonts w:ascii="Times New Roman" w:hAnsi="Times New Roman"/>
          <w:sz w:val="24"/>
          <w:szCs w:val="24"/>
        </w:rPr>
        <w:t xml:space="preserve">представитель Заявителя) </w:t>
      </w:r>
      <w:r w:rsidR="004E14F9" w:rsidRPr="0025170D">
        <w:rPr>
          <w:rFonts w:ascii="Times New Roman" w:hAnsi="Times New Roman"/>
          <w:sz w:val="24"/>
          <w:szCs w:val="24"/>
        </w:rPr>
        <w:t>имеет право осуществить захоронение</w:t>
      </w:r>
      <w:r w:rsidRPr="0025170D">
        <w:rPr>
          <w:rFonts w:ascii="Times New Roman" w:hAnsi="Times New Roman"/>
          <w:sz w:val="24"/>
          <w:szCs w:val="24"/>
        </w:rPr>
        <w:t xml:space="preserve"> </w:t>
      </w:r>
      <w:r w:rsidR="00722C99" w:rsidRPr="0025170D">
        <w:rPr>
          <w:rFonts w:ascii="Times New Roman" w:hAnsi="Times New Roman"/>
          <w:sz w:val="24"/>
          <w:szCs w:val="24"/>
        </w:rPr>
        <w:t>(</w:t>
      </w:r>
      <w:r w:rsidR="004E14F9" w:rsidRPr="0025170D">
        <w:rPr>
          <w:rFonts w:ascii="Times New Roman" w:hAnsi="Times New Roman"/>
          <w:sz w:val="24"/>
          <w:szCs w:val="24"/>
        </w:rPr>
        <w:t xml:space="preserve">с </w:t>
      </w:r>
      <w:r w:rsidR="004E14F9" w:rsidRPr="0025170D">
        <w:rPr>
          <w:rFonts w:ascii="Times New Roman" w:hAnsi="Times New Roman"/>
          <w:sz w:val="24"/>
          <w:szCs w:val="24"/>
        </w:rPr>
        <w:lastRenderedPageBreak/>
        <w:t>указанием адреса места нахождени</w:t>
      </w:r>
      <w:r w:rsidR="00722C99" w:rsidRPr="0025170D">
        <w:rPr>
          <w:rFonts w:ascii="Times New Roman" w:hAnsi="Times New Roman"/>
          <w:sz w:val="24"/>
          <w:szCs w:val="24"/>
        </w:rPr>
        <w:t>я кладбищ</w:t>
      </w:r>
      <w:r w:rsidR="004E14F9" w:rsidRPr="0025170D">
        <w:rPr>
          <w:rFonts w:ascii="Times New Roman" w:hAnsi="Times New Roman"/>
          <w:sz w:val="24"/>
          <w:szCs w:val="24"/>
        </w:rPr>
        <w:t xml:space="preserve">, </w:t>
      </w:r>
      <w:r w:rsidR="00722C99" w:rsidRPr="0025170D">
        <w:rPr>
          <w:rFonts w:ascii="Times New Roman" w:hAnsi="Times New Roman"/>
          <w:sz w:val="24"/>
          <w:szCs w:val="24"/>
        </w:rPr>
        <w:t xml:space="preserve">их статуса (открытое, закрытое, закрытое для свободного захоронения), </w:t>
      </w:r>
      <w:r w:rsidRPr="0025170D">
        <w:rPr>
          <w:rFonts w:ascii="Times New Roman" w:hAnsi="Times New Roman"/>
          <w:sz w:val="24"/>
          <w:szCs w:val="24"/>
        </w:rPr>
        <w:t>режима работы, контактных телефон</w:t>
      </w:r>
      <w:r w:rsidR="00F55AC5" w:rsidRPr="0025170D">
        <w:rPr>
          <w:rFonts w:ascii="Times New Roman" w:hAnsi="Times New Roman"/>
          <w:sz w:val="24"/>
          <w:szCs w:val="24"/>
        </w:rPr>
        <w:t>ов</w:t>
      </w:r>
      <w:r w:rsidRPr="0025170D">
        <w:rPr>
          <w:rFonts w:ascii="Times New Roman" w:hAnsi="Times New Roman"/>
          <w:sz w:val="24"/>
          <w:szCs w:val="24"/>
        </w:rPr>
        <w:t xml:space="preserve"> </w:t>
      </w:r>
      <w:r w:rsidR="00722C99" w:rsidRPr="0025170D">
        <w:rPr>
          <w:rFonts w:ascii="Times New Roman" w:hAnsi="Times New Roman"/>
          <w:sz w:val="24"/>
          <w:szCs w:val="24"/>
        </w:rPr>
        <w:t>Администрации, МКУ, с приложением схемы проезда к кладбищам)</w:t>
      </w:r>
      <w:r w:rsidRPr="0025170D">
        <w:rPr>
          <w:rFonts w:ascii="Times New Roman" w:hAnsi="Times New Roman"/>
          <w:sz w:val="24"/>
          <w:szCs w:val="24"/>
        </w:rPr>
        <w:t>.</w:t>
      </w:r>
      <w:proofErr w:type="gramEnd"/>
    </w:p>
    <w:p w:rsidR="00E014A3" w:rsidRPr="00776849" w:rsidRDefault="00E014A3" w:rsidP="00185D9D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i/>
          <w:sz w:val="24"/>
          <w:szCs w:val="24"/>
        </w:rPr>
      </w:pPr>
      <w:r w:rsidRPr="0025170D">
        <w:rPr>
          <w:sz w:val="24"/>
          <w:szCs w:val="24"/>
        </w:rPr>
        <w:t>3.1</w:t>
      </w:r>
      <w:r w:rsidR="0025170D" w:rsidRPr="0025170D">
        <w:rPr>
          <w:sz w:val="24"/>
          <w:szCs w:val="24"/>
        </w:rPr>
        <w:t>3</w:t>
      </w:r>
      <w:r w:rsidRPr="0025170D">
        <w:rPr>
          <w:sz w:val="24"/>
          <w:szCs w:val="24"/>
        </w:rPr>
        <w:t>.</w:t>
      </w:r>
      <w:r w:rsidRPr="0025170D">
        <w:rPr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Pr="0025170D">
        <w:rPr>
          <w:sz w:val="24"/>
          <w:szCs w:val="24"/>
        </w:rPr>
        <w:t xml:space="preserve">Перечень </w:t>
      </w:r>
      <w:r w:rsidR="00F55AC5" w:rsidRPr="0025170D">
        <w:rPr>
          <w:sz w:val="24"/>
          <w:szCs w:val="24"/>
        </w:rPr>
        <w:t>общественных и военных мемориальных кладбищ</w:t>
      </w:r>
      <w:r w:rsidRPr="0025170D">
        <w:rPr>
          <w:sz w:val="24"/>
          <w:szCs w:val="24"/>
        </w:rPr>
        <w:t xml:space="preserve">, </w:t>
      </w:r>
      <w:r w:rsidR="00F55AC5" w:rsidRPr="0025170D">
        <w:rPr>
          <w:sz w:val="24"/>
          <w:szCs w:val="24"/>
        </w:rPr>
        <w:t>расположенных на территории Московской области, на которых предоставляются места для создания семейных</w:t>
      </w:r>
      <w:r w:rsidR="002C6233" w:rsidRPr="00776849">
        <w:rPr>
          <w:sz w:val="24"/>
          <w:szCs w:val="24"/>
        </w:rPr>
        <w:t xml:space="preserve"> </w:t>
      </w:r>
      <w:r w:rsidR="00F55AC5" w:rsidRPr="00776849">
        <w:rPr>
          <w:sz w:val="24"/>
          <w:szCs w:val="24"/>
        </w:rPr>
        <w:t xml:space="preserve">(родовых) захоронений, </w:t>
      </w:r>
      <w:r w:rsidRPr="00776849">
        <w:rPr>
          <w:sz w:val="24"/>
          <w:szCs w:val="24"/>
        </w:rPr>
        <w:t xml:space="preserve">информация о наличии на данных кладбищах мест для создания семейных (родовых) захоронений размещается на официальном сайте </w:t>
      </w:r>
      <w:r w:rsidR="00604877" w:rsidRPr="00776849">
        <w:rPr>
          <w:sz w:val="24"/>
          <w:szCs w:val="24"/>
        </w:rPr>
        <w:t xml:space="preserve">Министерства потребительского рынка и услуг Московской области </w:t>
      </w:r>
      <w:r w:rsidRPr="00776849">
        <w:rPr>
          <w:sz w:val="24"/>
          <w:szCs w:val="24"/>
        </w:rPr>
        <w:t xml:space="preserve">в информационно-телекоммуникационной сети </w:t>
      </w:r>
      <w:r w:rsidR="008E0A63" w:rsidRPr="00776849">
        <w:rPr>
          <w:sz w:val="24"/>
          <w:szCs w:val="24"/>
        </w:rPr>
        <w:t>«</w:t>
      </w:r>
      <w:r w:rsidRPr="00776849">
        <w:rPr>
          <w:sz w:val="24"/>
          <w:szCs w:val="24"/>
        </w:rPr>
        <w:t>Интернет</w:t>
      </w:r>
      <w:r w:rsidR="008E0A63" w:rsidRPr="00776849">
        <w:rPr>
          <w:sz w:val="24"/>
          <w:szCs w:val="24"/>
        </w:rPr>
        <w:t>»</w:t>
      </w:r>
      <w:r w:rsidR="00604877" w:rsidRPr="00776849">
        <w:rPr>
          <w:sz w:val="24"/>
          <w:szCs w:val="24"/>
        </w:rPr>
        <w:t xml:space="preserve">. </w:t>
      </w:r>
    </w:p>
    <w:p w:rsidR="00604877" w:rsidRPr="00776849" w:rsidRDefault="00604877" w:rsidP="00185D9D">
      <w:pPr>
        <w:pStyle w:val="1-"/>
        <w:spacing w:before="0" w:after="0" w:line="240" w:lineRule="auto"/>
        <w:rPr>
          <w:sz w:val="24"/>
          <w:szCs w:val="24"/>
        </w:rPr>
      </w:pPr>
      <w:bookmarkStart w:id="13" w:name="_Toc437973280"/>
      <w:bookmarkStart w:id="14" w:name="_Toc438110021"/>
      <w:bookmarkStart w:id="15" w:name="_Toc438376225"/>
      <w:bookmarkStart w:id="16" w:name="_Toc441496536"/>
    </w:p>
    <w:p w:rsidR="000B48ED" w:rsidRPr="00776849" w:rsidRDefault="00667335" w:rsidP="00185D9D">
      <w:pPr>
        <w:pStyle w:val="1-"/>
        <w:spacing w:before="0" w:after="0" w:line="240" w:lineRule="auto"/>
        <w:rPr>
          <w:sz w:val="24"/>
          <w:szCs w:val="24"/>
        </w:rPr>
      </w:pPr>
      <w:r w:rsidRPr="00776849">
        <w:rPr>
          <w:sz w:val="24"/>
          <w:szCs w:val="24"/>
          <w:lang w:val="en-US"/>
        </w:rPr>
        <w:t>I</w:t>
      </w:r>
      <w:r w:rsidR="009F5422" w:rsidRPr="00776849">
        <w:rPr>
          <w:sz w:val="24"/>
          <w:szCs w:val="24"/>
          <w:lang w:val="en-US"/>
        </w:rPr>
        <w:t>I</w:t>
      </w:r>
      <w:r w:rsidR="000E6C84" w:rsidRPr="00776849">
        <w:rPr>
          <w:sz w:val="24"/>
          <w:szCs w:val="24"/>
        </w:rPr>
        <w:t xml:space="preserve">. Стандарт предоставления </w:t>
      </w:r>
      <w:r w:rsidR="00401DD6" w:rsidRPr="00776849">
        <w:rPr>
          <w:sz w:val="24"/>
          <w:szCs w:val="24"/>
        </w:rPr>
        <w:t>Муниципальной у</w:t>
      </w:r>
      <w:r w:rsidR="00EE6F0A" w:rsidRPr="00776849">
        <w:rPr>
          <w:sz w:val="24"/>
          <w:szCs w:val="24"/>
        </w:rPr>
        <w:t>слуги</w:t>
      </w:r>
      <w:bookmarkEnd w:id="13"/>
      <w:bookmarkEnd w:id="14"/>
      <w:bookmarkEnd w:id="15"/>
      <w:bookmarkEnd w:id="16"/>
    </w:p>
    <w:p w:rsidR="000B48ED" w:rsidRPr="00776849" w:rsidRDefault="00A81CD4" w:rsidP="00665C55">
      <w:pPr>
        <w:pStyle w:val="2-"/>
        <w:numPr>
          <w:ilvl w:val="0"/>
          <w:numId w:val="0"/>
        </w:numPr>
        <w:tabs>
          <w:tab w:val="left" w:pos="284"/>
        </w:tabs>
        <w:rPr>
          <w:sz w:val="24"/>
          <w:szCs w:val="24"/>
        </w:rPr>
      </w:pPr>
      <w:bookmarkStart w:id="17" w:name="_Toc437973281"/>
      <w:bookmarkStart w:id="18" w:name="_Toc438110022"/>
      <w:bookmarkStart w:id="19" w:name="_Toc438376226"/>
      <w:bookmarkStart w:id="20" w:name="_Toc441496537"/>
      <w:r w:rsidRPr="00776849">
        <w:rPr>
          <w:sz w:val="24"/>
          <w:szCs w:val="24"/>
        </w:rPr>
        <w:t>4</w:t>
      </w:r>
      <w:r w:rsidR="00941616" w:rsidRPr="00776849">
        <w:rPr>
          <w:sz w:val="24"/>
          <w:szCs w:val="24"/>
        </w:rPr>
        <w:t>.</w:t>
      </w:r>
      <w:r w:rsidR="00941616" w:rsidRPr="00776849">
        <w:rPr>
          <w:sz w:val="24"/>
          <w:szCs w:val="24"/>
        </w:rPr>
        <w:tab/>
      </w:r>
      <w:r w:rsidR="000B48ED" w:rsidRPr="00776849">
        <w:rPr>
          <w:sz w:val="24"/>
          <w:szCs w:val="24"/>
        </w:rPr>
        <w:t xml:space="preserve">Наименование </w:t>
      </w:r>
      <w:r w:rsidR="00401DD6" w:rsidRPr="00776849">
        <w:rPr>
          <w:sz w:val="24"/>
          <w:szCs w:val="24"/>
        </w:rPr>
        <w:t>Муниципальной у</w:t>
      </w:r>
      <w:r w:rsidR="000B48ED" w:rsidRPr="00776849">
        <w:rPr>
          <w:sz w:val="24"/>
          <w:szCs w:val="24"/>
        </w:rPr>
        <w:t>слуги</w:t>
      </w:r>
      <w:bookmarkEnd w:id="17"/>
      <w:bookmarkEnd w:id="18"/>
      <w:bookmarkEnd w:id="19"/>
      <w:bookmarkEnd w:id="20"/>
    </w:p>
    <w:p w:rsidR="007572E6" w:rsidRDefault="004B4A13" w:rsidP="00F8075B">
      <w:pPr>
        <w:pStyle w:val="Default"/>
        <w:ind w:firstLine="708"/>
        <w:jc w:val="both"/>
        <w:rPr>
          <w:highlight w:val="yellow"/>
        </w:rPr>
      </w:pPr>
      <w:r w:rsidRPr="00776849">
        <w:t>4.1.</w:t>
      </w:r>
      <w:r w:rsidR="00EB5368" w:rsidRPr="00776849">
        <w:tab/>
      </w:r>
      <w:r w:rsidR="007734B8" w:rsidRPr="00776849">
        <w:t>Муниципальная услуга</w:t>
      </w:r>
      <w:r w:rsidR="007572E6">
        <w:t>:</w:t>
      </w:r>
      <w:r w:rsidR="007734B8" w:rsidRPr="00776849">
        <w:t xml:space="preserve"> </w:t>
      </w:r>
      <w:bookmarkStart w:id="21" w:name="_Toc437973284"/>
      <w:bookmarkStart w:id="22" w:name="_Toc438110025"/>
      <w:bookmarkStart w:id="23" w:name="_Toc438376229"/>
      <w:bookmarkStart w:id="24" w:name="_Toc441496539"/>
      <w:r w:rsidR="007572E6" w:rsidRPr="00776849">
        <w:rPr>
          <w:color w:val="auto"/>
        </w:rPr>
        <w:t>по предоставлению мест для захоронения (</w:t>
      </w:r>
      <w:proofErr w:type="spellStart"/>
      <w:r w:rsidR="007572E6" w:rsidRPr="00776849">
        <w:rPr>
          <w:color w:val="auto"/>
        </w:rPr>
        <w:t>подзахоронения</w:t>
      </w:r>
      <w:proofErr w:type="spellEnd"/>
      <w:r w:rsidR="007572E6" w:rsidRPr="00776849">
        <w:rPr>
          <w:color w:val="auto"/>
        </w:rPr>
        <w:t>), перерегистрации захоронений на других лиц, регистрации установки и замены надмогильных сооружений (надгробий)</w:t>
      </w:r>
      <w:r w:rsidR="007572E6">
        <w:rPr>
          <w:color w:val="auto"/>
        </w:rPr>
        <w:t xml:space="preserve"> </w:t>
      </w:r>
      <w:r w:rsidR="007572E6" w:rsidRPr="00180CB8">
        <w:t xml:space="preserve">на территории  сельских поселений, городского поселения Сергиев Посад и </w:t>
      </w:r>
      <w:proofErr w:type="spellStart"/>
      <w:r w:rsidR="007572E6" w:rsidRPr="00180CB8">
        <w:t>межпоселенческих</w:t>
      </w:r>
      <w:proofErr w:type="spellEnd"/>
      <w:r w:rsidR="007572E6" w:rsidRPr="00180CB8">
        <w:t xml:space="preserve"> территориях  Сергиево-Посадского муниципального района</w:t>
      </w:r>
      <w:r w:rsidR="007572E6">
        <w:t xml:space="preserve"> Московской области</w:t>
      </w:r>
    </w:p>
    <w:p w:rsidR="00050169" w:rsidRPr="00F8075B" w:rsidRDefault="00A81CD4" w:rsidP="003B37CD">
      <w:pPr>
        <w:pStyle w:val="2-"/>
        <w:numPr>
          <w:ilvl w:val="0"/>
          <w:numId w:val="0"/>
        </w:numPr>
        <w:tabs>
          <w:tab w:val="left" w:pos="142"/>
          <w:tab w:val="left" w:pos="284"/>
        </w:tabs>
        <w:rPr>
          <w:sz w:val="24"/>
          <w:szCs w:val="24"/>
        </w:rPr>
      </w:pPr>
      <w:r w:rsidRPr="00F8075B">
        <w:rPr>
          <w:sz w:val="24"/>
          <w:szCs w:val="24"/>
        </w:rPr>
        <w:t>5</w:t>
      </w:r>
      <w:r w:rsidR="00941616" w:rsidRPr="00F8075B">
        <w:rPr>
          <w:sz w:val="24"/>
          <w:szCs w:val="24"/>
        </w:rPr>
        <w:t>.</w:t>
      </w:r>
      <w:r w:rsidR="00941616" w:rsidRPr="00F8075B">
        <w:rPr>
          <w:sz w:val="24"/>
          <w:szCs w:val="24"/>
        </w:rPr>
        <w:tab/>
      </w:r>
      <w:r w:rsidR="00C404E2" w:rsidRPr="00F8075B">
        <w:rPr>
          <w:sz w:val="24"/>
          <w:szCs w:val="24"/>
        </w:rPr>
        <w:t xml:space="preserve">Органы и организации, участвующие в </w:t>
      </w:r>
      <w:r w:rsidR="00F16CEB" w:rsidRPr="00F8075B">
        <w:rPr>
          <w:sz w:val="24"/>
          <w:szCs w:val="24"/>
        </w:rPr>
        <w:t>предоставлении</w:t>
      </w:r>
      <w:r w:rsidR="00C404E2" w:rsidRPr="00F8075B">
        <w:rPr>
          <w:sz w:val="24"/>
          <w:szCs w:val="24"/>
        </w:rPr>
        <w:t xml:space="preserve"> </w:t>
      </w:r>
      <w:r w:rsidR="00163506" w:rsidRPr="00F8075B">
        <w:rPr>
          <w:sz w:val="24"/>
          <w:szCs w:val="24"/>
        </w:rPr>
        <w:t>Муниципальной у</w:t>
      </w:r>
      <w:r w:rsidR="00C404E2" w:rsidRPr="00F8075B">
        <w:rPr>
          <w:sz w:val="24"/>
          <w:szCs w:val="24"/>
        </w:rPr>
        <w:t>слуги</w:t>
      </w:r>
      <w:bookmarkEnd w:id="21"/>
      <w:bookmarkEnd w:id="22"/>
      <w:bookmarkEnd w:id="23"/>
      <w:bookmarkEnd w:id="24"/>
    </w:p>
    <w:p w:rsidR="00351AFE" w:rsidRPr="00F8075B" w:rsidRDefault="00E14FBB" w:rsidP="00EB6FE0">
      <w:pPr>
        <w:pStyle w:val="affff0"/>
        <w:tabs>
          <w:tab w:val="left" w:pos="993"/>
        </w:tabs>
        <w:ind w:left="0"/>
        <w:rPr>
          <w:i w:val="0"/>
          <w:sz w:val="24"/>
          <w:szCs w:val="24"/>
        </w:rPr>
      </w:pPr>
      <w:r w:rsidRPr="004170DD">
        <w:rPr>
          <w:i w:val="0"/>
          <w:sz w:val="24"/>
          <w:szCs w:val="24"/>
        </w:rPr>
        <w:t>5.1</w:t>
      </w:r>
      <w:r w:rsidR="00351AFE" w:rsidRPr="004170DD">
        <w:rPr>
          <w:i w:val="0"/>
          <w:sz w:val="24"/>
          <w:szCs w:val="24"/>
        </w:rPr>
        <w:t>. Уполномоченным органом местного самоуправления</w:t>
      </w:r>
      <w:r w:rsidR="00EB6FE0" w:rsidRPr="004170DD">
        <w:rPr>
          <w:i w:val="0"/>
          <w:sz w:val="24"/>
          <w:szCs w:val="24"/>
        </w:rPr>
        <w:t xml:space="preserve"> </w:t>
      </w:r>
      <w:r w:rsidR="00351AFE" w:rsidRPr="004170DD">
        <w:rPr>
          <w:i w:val="0"/>
          <w:sz w:val="24"/>
          <w:szCs w:val="24"/>
        </w:rPr>
        <w:t>в сфере погребения и похоронного дела является</w:t>
      </w:r>
      <w:r w:rsidR="00036C33" w:rsidRPr="004170DD">
        <w:rPr>
          <w:i w:val="0"/>
          <w:sz w:val="24"/>
          <w:szCs w:val="24"/>
        </w:rPr>
        <w:t xml:space="preserve"> </w:t>
      </w:r>
      <w:r w:rsidR="00EB6FE0" w:rsidRPr="004170DD">
        <w:rPr>
          <w:i w:val="0"/>
          <w:sz w:val="24"/>
          <w:szCs w:val="24"/>
        </w:rPr>
        <w:t>МКУ</w:t>
      </w:r>
      <w:r w:rsidR="009B7ACE" w:rsidRPr="004170DD">
        <w:rPr>
          <w:i w:val="0"/>
          <w:sz w:val="24"/>
          <w:szCs w:val="24"/>
        </w:rPr>
        <w:t>,</w:t>
      </w:r>
      <w:r w:rsidR="00EB6FE0" w:rsidRPr="004170DD">
        <w:rPr>
          <w:i w:val="0"/>
          <w:sz w:val="24"/>
          <w:szCs w:val="24"/>
        </w:rPr>
        <w:t xml:space="preserve"> </w:t>
      </w:r>
      <w:proofErr w:type="gramStart"/>
      <w:r w:rsidR="00EB6FE0" w:rsidRPr="004170DD">
        <w:rPr>
          <w:i w:val="0"/>
          <w:sz w:val="24"/>
          <w:szCs w:val="24"/>
        </w:rPr>
        <w:t>действующ</w:t>
      </w:r>
      <w:r w:rsidRPr="004170DD">
        <w:rPr>
          <w:i w:val="0"/>
          <w:sz w:val="24"/>
          <w:szCs w:val="24"/>
        </w:rPr>
        <w:t>ее</w:t>
      </w:r>
      <w:proofErr w:type="gramEnd"/>
      <w:r w:rsidR="00EB6FE0" w:rsidRPr="004170DD">
        <w:rPr>
          <w:i w:val="0"/>
          <w:sz w:val="24"/>
          <w:szCs w:val="24"/>
        </w:rPr>
        <w:t xml:space="preserve"> на основании </w:t>
      </w:r>
      <w:r w:rsidR="00F8075B" w:rsidRPr="004170DD">
        <w:rPr>
          <w:i w:val="0"/>
          <w:sz w:val="24"/>
          <w:szCs w:val="24"/>
        </w:rPr>
        <w:t>постановления Главы</w:t>
      </w:r>
      <w:r w:rsidR="004170DD" w:rsidRPr="004170DD">
        <w:rPr>
          <w:i w:val="0"/>
          <w:sz w:val="24"/>
          <w:szCs w:val="24"/>
        </w:rPr>
        <w:t xml:space="preserve"> </w:t>
      </w:r>
      <w:r w:rsidR="00F8075B" w:rsidRPr="004170DD">
        <w:rPr>
          <w:i w:val="0"/>
          <w:sz w:val="24"/>
          <w:szCs w:val="24"/>
        </w:rPr>
        <w:t>Сергиево-</w:t>
      </w:r>
      <w:r w:rsidR="004170DD" w:rsidRPr="004170DD">
        <w:rPr>
          <w:i w:val="0"/>
          <w:sz w:val="24"/>
          <w:szCs w:val="24"/>
        </w:rPr>
        <w:t>Посадского</w:t>
      </w:r>
      <w:r w:rsidR="00F8075B" w:rsidRPr="004170DD">
        <w:rPr>
          <w:i w:val="0"/>
          <w:sz w:val="24"/>
          <w:szCs w:val="24"/>
        </w:rPr>
        <w:t xml:space="preserve"> муниципального района Московской области от 21.03.2016 № 367-ПГ «</w:t>
      </w:r>
      <w:r w:rsidR="004170DD" w:rsidRPr="004170DD">
        <w:rPr>
          <w:i w:val="0"/>
          <w:sz w:val="24"/>
          <w:szCs w:val="24"/>
        </w:rPr>
        <w:t>О</w:t>
      </w:r>
      <w:r w:rsidR="00F8075B" w:rsidRPr="004170DD">
        <w:rPr>
          <w:i w:val="0"/>
          <w:sz w:val="24"/>
          <w:szCs w:val="24"/>
        </w:rPr>
        <w:t xml:space="preserve"> создании Муниципального казённого</w:t>
      </w:r>
      <w:r w:rsidR="00677176">
        <w:rPr>
          <w:i w:val="0"/>
          <w:sz w:val="24"/>
          <w:szCs w:val="24"/>
        </w:rPr>
        <w:t xml:space="preserve"> учреждения  «С</w:t>
      </w:r>
      <w:r w:rsidR="004170DD" w:rsidRPr="004170DD">
        <w:rPr>
          <w:i w:val="0"/>
          <w:sz w:val="24"/>
          <w:szCs w:val="24"/>
        </w:rPr>
        <w:t xml:space="preserve">пециализированная служба по вопросам похоронного дела Сергиево-Посадского муниципального района», </w:t>
      </w:r>
      <w:r w:rsidR="00F8075B" w:rsidRPr="004170DD">
        <w:rPr>
          <w:i w:val="0"/>
          <w:sz w:val="24"/>
          <w:szCs w:val="24"/>
        </w:rPr>
        <w:t xml:space="preserve"> </w:t>
      </w:r>
      <w:r w:rsidR="00EB6FE0" w:rsidRPr="004170DD">
        <w:rPr>
          <w:i w:val="0"/>
          <w:sz w:val="24"/>
          <w:szCs w:val="24"/>
        </w:rPr>
        <w:t>которым МКУ наделено полномочиями по пред</w:t>
      </w:r>
      <w:r w:rsidR="004170DD" w:rsidRPr="004170DD">
        <w:rPr>
          <w:i w:val="0"/>
          <w:sz w:val="24"/>
          <w:szCs w:val="24"/>
        </w:rPr>
        <w:t>оставлению Муниципальной услуги</w:t>
      </w:r>
      <w:r w:rsidR="00EB6FE0" w:rsidRPr="004170DD">
        <w:rPr>
          <w:i w:val="0"/>
          <w:sz w:val="24"/>
          <w:szCs w:val="24"/>
        </w:rPr>
        <w:t>.</w:t>
      </w:r>
      <w:r w:rsidR="00EB6FE0" w:rsidRPr="00F8075B">
        <w:rPr>
          <w:i w:val="0"/>
          <w:sz w:val="24"/>
          <w:szCs w:val="24"/>
        </w:rPr>
        <w:t xml:space="preserve"> </w:t>
      </w:r>
    </w:p>
    <w:p w:rsidR="00E14FBB" w:rsidRDefault="00036C33" w:rsidP="00650B10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ar-SA"/>
        </w:rPr>
      </w:pPr>
      <w:r w:rsidRPr="00E14FBB">
        <w:rPr>
          <w:sz w:val="24"/>
          <w:szCs w:val="24"/>
          <w:lang w:eastAsia="ar-SA"/>
        </w:rPr>
        <w:t xml:space="preserve">Непосредственное предоставление Муниципальной услуги осуществляет </w:t>
      </w:r>
      <w:r w:rsidR="00E14FBB">
        <w:rPr>
          <w:sz w:val="24"/>
          <w:szCs w:val="24"/>
          <w:lang w:eastAsia="ar-SA"/>
        </w:rPr>
        <w:t>МКУ.</w:t>
      </w:r>
    </w:p>
    <w:p w:rsidR="005F5EC4" w:rsidRPr="00E14FBB" w:rsidRDefault="003B37CD" w:rsidP="00650B1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E14FBB">
        <w:rPr>
          <w:sz w:val="24"/>
          <w:szCs w:val="24"/>
        </w:rPr>
        <w:t>5.</w:t>
      </w:r>
      <w:r w:rsidR="00036C33" w:rsidRPr="00E14FBB">
        <w:rPr>
          <w:sz w:val="24"/>
          <w:szCs w:val="24"/>
        </w:rPr>
        <w:t>4</w:t>
      </w:r>
      <w:r w:rsidR="004170DD">
        <w:rPr>
          <w:sz w:val="24"/>
          <w:szCs w:val="24"/>
        </w:rPr>
        <w:t xml:space="preserve">.Администация </w:t>
      </w:r>
      <w:r w:rsidR="00DE14C1" w:rsidRPr="00E14FBB">
        <w:rPr>
          <w:sz w:val="24"/>
          <w:szCs w:val="24"/>
        </w:rPr>
        <w:t xml:space="preserve"> обеспечивает </w:t>
      </w:r>
      <w:r w:rsidR="005F5EC4" w:rsidRPr="00E14FBB">
        <w:rPr>
          <w:sz w:val="24"/>
          <w:szCs w:val="24"/>
        </w:rPr>
        <w:t xml:space="preserve">возможность </w:t>
      </w:r>
      <w:r w:rsidR="00DE14C1" w:rsidRPr="00E14FBB">
        <w:rPr>
          <w:sz w:val="24"/>
          <w:szCs w:val="24"/>
        </w:rPr>
        <w:t>получения Муниципальной услуги</w:t>
      </w:r>
      <w:r w:rsidR="00650B10" w:rsidRPr="00E14FBB">
        <w:rPr>
          <w:sz w:val="24"/>
          <w:szCs w:val="24"/>
        </w:rPr>
        <w:t xml:space="preserve"> путем</w:t>
      </w:r>
      <w:r w:rsidR="00650B10" w:rsidRPr="00E14FBB">
        <w:rPr>
          <w:i/>
          <w:sz w:val="24"/>
          <w:szCs w:val="24"/>
        </w:rPr>
        <w:t xml:space="preserve"> </w:t>
      </w:r>
      <w:r w:rsidR="00650B10" w:rsidRPr="00E14FBB">
        <w:rPr>
          <w:sz w:val="24"/>
          <w:szCs w:val="24"/>
          <w:lang w:eastAsia="ar-SA"/>
        </w:rPr>
        <w:t>личного приема Заявителей (представителе</w:t>
      </w:r>
      <w:r w:rsidR="00E14FBB">
        <w:rPr>
          <w:sz w:val="24"/>
          <w:szCs w:val="24"/>
          <w:lang w:eastAsia="ar-SA"/>
        </w:rPr>
        <w:t xml:space="preserve">й Заявителя) непосредственно в </w:t>
      </w:r>
      <w:r w:rsidR="00650B10" w:rsidRPr="00E14FBB">
        <w:rPr>
          <w:sz w:val="24"/>
          <w:szCs w:val="24"/>
          <w:lang w:eastAsia="ar-SA"/>
        </w:rPr>
        <w:t xml:space="preserve">МКУ либо </w:t>
      </w:r>
      <w:r w:rsidR="00DE14C1" w:rsidRPr="00E14FBB">
        <w:rPr>
          <w:sz w:val="24"/>
          <w:szCs w:val="24"/>
        </w:rPr>
        <w:t xml:space="preserve">в МФЦ, а также в </w:t>
      </w:r>
      <w:r w:rsidR="005F5EC4" w:rsidRPr="00E14FBB">
        <w:rPr>
          <w:sz w:val="24"/>
          <w:szCs w:val="24"/>
        </w:rPr>
        <w:t>электронной форме посредством РПГУ по выбору Заявителя (представителя Заявителя).</w:t>
      </w:r>
      <w:r w:rsidR="007E2F6E" w:rsidRPr="00E14FBB">
        <w:rPr>
          <w:sz w:val="24"/>
          <w:szCs w:val="24"/>
        </w:rPr>
        <w:t xml:space="preserve"> </w:t>
      </w:r>
    </w:p>
    <w:p w:rsidR="00390FD0" w:rsidRPr="00776849" w:rsidRDefault="003A2A22" w:rsidP="00050169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ar-SA"/>
        </w:rPr>
      </w:pPr>
      <w:r w:rsidRPr="00776849">
        <w:rPr>
          <w:sz w:val="24"/>
          <w:szCs w:val="24"/>
          <w:lang w:eastAsia="ar-SA"/>
        </w:rPr>
        <w:t>5.</w:t>
      </w:r>
      <w:r w:rsidR="00036C33" w:rsidRPr="00776849">
        <w:rPr>
          <w:sz w:val="24"/>
          <w:szCs w:val="24"/>
          <w:lang w:eastAsia="ar-SA"/>
        </w:rPr>
        <w:t>5</w:t>
      </w:r>
      <w:r w:rsidRPr="00776849">
        <w:rPr>
          <w:sz w:val="24"/>
          <w:szCs w:val="24"/>
          <w:lang w:eastAsia="ar-SA"/>
        </w:rPr>
        <w:t>. Предоставление Муниципальной услуги в МФЦ осуществляется в соответствии с соглашением о взаимодействии</w:t>
      </w:r>
      <w:r w:rsidR="005A0D89" w:rsidRPr="00776849">
        <w:rPr>
          <w:sz w:val="24"/>
          <w:szCs w:val="24"/>
          <w:lang w:eastAsia="ar-SA"/>
        </w:rPr>
        <w:t xml:space="preserve">, заключенным </w:t>
      </w:r>
      <w:r w:rsidRPr="00776849">
        <w:rPr>
          <w:sz w:val="24"/>
          <w:szCs w:val="24"/>
          <w:lang w:eastAsia="ar-SA"/>
        </w:rPr>
        <w:t xml:space="preserve">между Администрацией и </w:t>
      </w:r>
      <w:r w:rsidR="003B37CD" w:rsidRPr="00776849">
        <w:rPr>
          <w:sz w:val="24"/>
          <w:szCs w:val="24"/>
          <w:lang w:eastAsia="ar-SA"/>
        </w:rPr>
        <w:t>МФЦ</w:t>
      </w:r>
      <w:r w:rsidR="00DE14C1" w:rsidRPr="00776849">
        <w:rPr>
          <w:sz w:val="24"/>
          <w:szCs w:val="24"/>
          <w:lang w:eastAsia="ar-SA"/>
        </w:rPr>
        <w:t xml:space="preserve"> </w:t>
      </w:r>
      <w:r w:rsidR="007E2F6E" w:rsidRPr="00776849">
        <w:rPr>
          <w:sz w:val="24"/>
          <w:szCs w:val="24"/>
          <w:lang w:eastAsia="ar-SA"/>
        </w:rPr>
        <w:t>в порядке,</w:t>
      </w:r>
      <w:r w:rsidR="00DE14C1" w:rsidRPr="00776849">
        <w:rPr>
          <w:sz w:val="24"/>
          <w:szCs w:val="24"/>
          <w:lang w:eastAsia="ar-SA"/>
        </w:rPr>
        <w:t xml:space="preserve"> установленном законодательством </w:t>
      </w:r>
      <w:r w:rsidR="001072CB" w:rsidRPr="00776849">
        <w:rPr>
          <w:sz w:val="24"/>
          <w:szCs w:val="24"/>
          <w:lang w:eastAsia="ar-SA"/>
        </w:rPr>
        <w:t xml:space="preserve">Российской Федерации и законодательством Московской области </w:t>
      </w:r>
      <w:r w:rsidR="00DE14C1" w:rsidRPr="00776849">
        <w:rPr>
          <w:sz w:val="24"/>
          <w:szCs w:val="24"/>
          <w:lang w:eastAsia="ar-SA"/>
        </w:rPr>
        <w:t>(далее – соглашение о взаимодействии).</w:t>
      </w:r>
    </w:p>
    <w:p w:rsidR="00AC7A0E" w:rsidRPr="00776849" w:rsidRDefault="00AC7A0E" w:rsidP="00050169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ar-SA"/>
        </w:rPr>
      </w:pPr>
      <w:r w:rsidRPr="00776849">
        <w:rPr>
          <w:sz w:val="24"/>
          <w:szCs w:val="24"/>
          <w:lang w:eastAsia="ar-SA"/>
        </w:rPr>
        <w:t>5.</w:t>
      </w:r>
      <w:r w:rsidR="00036C33" w:rsidRPr="00776849">
        <w:rPr>
          <w:sz w:val="24"/>
          <w:szCs w:val="24"/>
          <w:lang w:eastAsia="ar-SA"/>
        </w:rPr>
        <w:t>6</w:t>
      </w:r>
      <w:r w:rsidRPr="00776849">
        <w:rPr>
          <w:sz w:val="24"/>
          <w:szCs w:val="24"/>
          <w:lang w:eastAsia="ar-SA"/>
        </w:rPr>
        <w:t>. В МФЦ Заявителю (</w:t>
      </w:r>
      <w:r w:rsidR="0062540D" w:rsidRPr="00776849">
        <w:rPr>
          <w:sz w:val="24"/>
          <w:szCs w:val="24"/>
          <w:lang w:eastAsia="ar-SA"/>
        </w:rPr>
        <w:t>представителю Заявителя</w:t>
      </w:r>
      <w:r w:rsidRPr="00776849">
        <w:rPr>
          <w:sz w:val="24"/>
          <w:szCs w:val="24"/>
          <w:lang w:eastAsia="ar-SA"/>
        </w:rPr>
        <w:t xml:space="preserve">) предоставлен бесплатный доступ к РПГУ для подачи документов, необходимых для предоставления </w:t>
      </w:r>
      <w:r w:rsidR="00FF7AED" w:rsidRPr="00776849">
        <w:rPr>
          <w:sz w:val="24"/>
          <w:szCs w:val="24"/>
          <w:lang w:eastAsia="ar-SA"/>
        </w:rPr>
        <w:t>М</w:t>
      </w:r>
      <w:r w:rsidRPr="00776849">
        <w:rPr>
          <w:sz w:val="24"/>
          <w:szCs w:val="24"/>
          <w:lang w:eastAsia="ar-SA"/>
        </w:rPr>
        <w:t>униципальной услуги в электронной форме.</w:t>
      </w:r>
    </w:p>
    <w:p w:rsidR="005F5EC4" w:rsidRPr="00776849" w:rsidRDefault="005F5EC4" w:rsidP="007E2F6E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ar-SA"/>
        </w:rPr>
      </w:pPr>
      <w:r w:rsidRPr="00776849">
        <w:rPr>
          <w:sz w:val="24"/>
          <w:szCs w:val="24"/>
          <w:lang w:eastAsia="ar-SA"/>
        </w:rPr>
        <w:t>5.</w:t>
      </w:r>
      <w:r w:rsidR="00036C33" w:rsidRPr="00776849">
        <w:rPr>
          <w:sz w:val="24"/>
          <w:szCs w:val="24"/>
          <w:lang w:eastAsia="ar-SA"/>
        </w:rPr>
        <w:t>7</w:t>
      </w:r>
      <w:r w:rsidRPr="00776849">
        <w:rPr>
          <w:sz w:val="24"/>
          <w:szCs w:val="24"/>
          <w:lang w:eastAsia="ar-SA"/>
        </w:rPr>
        <w:t>. Порядок обеспечения личного приема Заявителей (представителей Заявител</w:t>
      </w:r>
      <w:r w:rsidR="00DE14C1" w:rsidRPr="00776849">
        <w:rPr>
          <w:sz w:val="24"/>
          <w:szCs w:val="24"/>
          <w:lang w:eastAsia="ar-SA"/>
        </w:rPr>
        <w:t xml:space="preserve">я) в МКУ </w:t>
      </w:r>
      <w:r w:rsidR="00FD1714">
        <w:rPr>
          <w:sz w:val="24"/>
          <w:szCs w:val="24"/>
          <w:lang w:eastAsia="ar-SA"/>
        </w:rPr>
        <w:t xml:space="preserve">установлен </w:t>
      </w:r>
      <w:r w:rsidRPr="00776849">
        <w:rPr>
          <w:sz w:val="24"/>
          <w:szCs w:val="24"/>
          <w:lang w:eastAsia="ar-SA"/>
        </w:rPr>
        <w:t xml:space="preserve"> документо</w:t>
      </w:r>
      <w:r w:rsidR="00040069" w:rsidRPr="00776849">
        <w:rPr>
          <w:sz w:val="24"/>
          <w:szCs w:val="24"/>
          <w:lang w:eastAsia="ar-SA"/>
        </w:rPr>
        <w:t>м</w:t>
      </w:r>
      <w:r w:rsidR="00FD1714">
        <w:rPr>
          <w:sz w:val="24"/>
          <w:szCs w:val="24"/>
          <w:lang w:eastAsia="ar-SA"/>
        </w:rPr>
        <w:t xml:space="preserve"> МКУ</w:t>
      </w:r>
      <w:r w:rsidR="00FF7AED" w:rsidRPr="00776849">
        <w:rPr>
          <w:sz w:val="24"/>
          <w:szCs w:val="24"/>
          <w:lang w:eastAsia="ar-SA"/>
        </w:rPr>
        <w:t>.</w:t>
      </w:r>
    </w:p>
    <w:p w:rsidR="00E06214" w:rsidRDefault="00A87D89" w:rsidP="00050169">
      <w:pPr>
        <w:pStyle w:val="affff0"/>
        <w:tabs>
          <w:tab w:val="left" w:pos="993"/>
        </w:tabs>
        <w:ind w:left="0"/>
        <w:rPr>
          <w:rFonts w:eastAsia="Times New Roman"/>
          <w:i w:val="0"/>
          <w:sz w:val="24"/>
          <w:szCs w:val="24"/>
          <w:lang w:eastAsia="ar-SA"/>
        </w:rPr>
      </w:pPr>
      <w:r w:rsidRPr="00776849">
        <w:rPr>
          <w:i w:val="0"/>
          <w:sz w:val="24"/>
          <w:szCs w:val="24"/>
        </w:rPr>
        <w:t>5</w:t>
      </w:r>
      <w:r w:rsidR="00596BD0" w:rsidRPr="00776849">
        <w:rPr>
          <w:i w:val="0"/>
          <w:sz w:val="24"/>
          <w:szCs w:val="24"/>
        </w:rPr>
        <w:t>.</w:t>
      </w:r>
      <w:r w:rsidR="00510E12" w:rsidRPr="00776849">
        <w:rPr>
          <w:i w:val="0"/>
          <w:sz w:val="24"/>
          <w:szCs w:val="24"/>
        </w:rPr>
        <w:t>8</w:t>
      </w:r>
      <w:r w:rsidRPr="00776849">
        <w:rPr>
          <w:i w:val="0"/>
          <w:sz w:val="24"/>
          <w:szCs w:val="24"/>
        </w:rPr>
        <w:t>.</w:t>
      </w:r>
      <w:r w:rsidR="0068500A" w:rsidRPr="00776849">
        <w:rPr>
          <w:rFonts w:eastAsia="Times New Roman"/>
          <w:i w:val="0"/>
          <w:sz w:val="24"/>
          <w:szCs w:val="24"/>
          <w:lang w:eastAsia="ar-SA"/>
        </w:rPr>
        <w:tab/>
      </w:r>
      <w:proofErr w:type="gramStart"/>
      <w:r w:rsidR="00025AB9" w:rsidRPr="00776849">
        <w:rPr>
          <w:rFonts w:eastAsia="Times New Roman"/>
          <w:i w:val="0"/>
          <w:sz w:val="24"/>
          <w:szCs w:val="24"/>
          <w:lang w:eastAsia="ar-SA"/>
        </w:rPr>
        <w:t>Администрация</w:t>
      </w:r>
      <w:r w:rsidR="001D2934" w:rsidRPr="00776849">
        <w:rPr>
          <w:rFonts w:eastAsia="Times New Roman"/>
          <w:i w:val="0"/>
          <w:sz w:val="24"/>
          <w:szCs w:val="24"/>
          <w:lang w:eastAsia="ar-SA"/>
        </w:rPr>
        <w:t>, МКУ</w:t>
      </w:r>
      <w:r w:rsidR="00E06214" w:rsidRPr="00776849">
        <w:rPr>
          <w:rFonts w:eastAsia="Times New Roman"/>
          <w:i w:val="0"/>
          <w:sz w:val="24"/>
          <w:szCs w:val="24"/>
          <w:lang w:eastAsia="ar-SA"/>
        </w:rPr>
        <w:t xml:space="preserve"> и МФЦ не вправе требовать от Заявителя</w:t>
      </w:r>
      <w:r w:rsidR="003B3502" w:rsidRPr="00776849">
        <w:rPr>
          <w:rFonts w:eastAsia="Times New Roman"/>
          <w:i w:val="0"/>
          <w:sz w:val="24"/>
          <w:szCs w:val="24"/>
          <w:lang w:eastAsia="ar-SA"/>
        </w:rPr>
        <w:t xml:space="preserve"> </w:t>
      </w:r>
      <w:r w:rsidR="00E06214" w:rsidRPr="00776849">
        <w:rPr>
          <w:rFonts w:eastAsia="Times New Roman"/>
          <w:i w:val="0"/>
          <w:sz w:val="24"/>
          <w:szCs w:val="24"/>
          <w:lang w:eastAsia="ar-SA"/>
        </w:rPr>
        <w:t xml:space="preserve">осуществления действий, в том числе согласований, необходимых для получения </w:t>
      </w:r>
      <w:r w:rsidR="00163506" w:rsidRPr="00776849">
        <w:rPr>
          <w:rFonts w:eastAsia="Times New Roman"/>
          <w:i w:val="0"/>
          <w:sz w:val="24"/>
          <w:szCs w:val="24"/>
          <w:lang w:eastAsia="ar-SA"/>
        </w:rPr>
        <w:t>Муниципальной у</w:t>
      </w:r>
      <w:r w:rsidR="00E06214" w:rsidRPr="00776849">
        <w:rPr>
          <w:rFonts w:eastAsia="Times New Roman"/>
          <w:i w:val="0"/>
          <w:sz w:val="24"/>
          <w:szCs w:val="24"/>
          <w:lang w:eastAsia="ar-SA"/>
        </w:rPr>
        <w:t xml:space="preserve">слуги и связанных с обращением в </w:t>
      </w:r>
      <w:r w:rsidR="0010635A" w:rsidRPr="00776849">
        <w:rPr>
          <w:rFonts w:eastAsia="Times New Roman"/>
          <w:i w:val="0"/>
          <w:sz w:val="24"/>
          <w:szCs w:val="24"/>
          <w:lang w:eastAsia="ar-SA"/>
        </w:rPr>
        <w:t>иные</w:t>
      </w:r>
      <w:r w:rsidR="00E06214" w:rsidRPr="00776849">
        <w:rPr>
          <w:rFonts w:eastAsia="Times New Roman"/>
          <w:i w:val="0"/>
          <w:sz w:val="24"/>
          <w:szCs w:val="24"/>
          <w:lang w:eastAsia="ar-SA"/>
        </w:rPr>
        <w:t xml:space="preserve"> государственные органы</w:t>
      </w:r>
      <w:r w:rsidR="00DB6A90" w:rsidRPr="00776849">
        <w:rPr>
          <w:rFonts w:eastAsia="Times New Roman"/>
          <w:i w:val="0"/>
          <w:sz w:val="24"/>
          <w:szCs w:val="24"/>
          <w:lang w:eastAsia="ar-SA"/>
        </w:rPr>
        <w:t xml:space="preserve"> или органы местного самоуправления</w:t>
      </w:r>
      <w:r w:rsidR="00E06214" w:rsidRPr="00776849">
        <w:rPr>
          <w:rFonts w:eastAsia="Times New Roman"/>
          <w:i w:val="0"/>
          <w:sz w:val="24"/>
          <w:szCs w:val="24"/>
          <w:lang w:eastAsia="ar-SA"/>
        </w:rPr>
        <w:t xml:space="preserve">, организации, за исключением получения услуг, включенных в </w:t>
      </w:r>
      <w:r w:rsidR="00F9336D" w:rsidRPr="00776849">
        <w:rPr>
          <w:rFonts w:eastAsia="Times New Roman"/>
          <w:i w:val="0"/>
          <w:sz w:val="24"/>
          <w:szCs w:val="24"/>
          <w:lang w:eastAsia="ar-SA"/>
        </w:rPr>
        <w:t>перечен</w:t>
      </w:r>
      <w:r w:rsidR="00F730D9" w:rsidRPr="00776849">
        <w:rPr>
          <w:rFonts w:eastAsia="Times New Roman"/>
          <w:i w:val="0"/>
          <w:sz w:val="24"/>
          <w:szCs w:val="24"/>
          <w:lang w:eastAsia="ar-SA"/>
        </w:rPr>
        <w:t>ь услуг</w:t>
      </w:r>
      <w:r w:rsidR="00E06214" w:rsidRPr="00776849">
        <w:rPr>
          <w:rFonts w:eastAsia="Times New Roman"/>
          <w:i w:val="0"/>
          <w:sz w:val="24"/>
          <w:szCs w:val="24"/>
          <w:lang w:eastAsia="ar-SA"/>
        </w:rPr>
        <w:t xml:space="preserve">, которые являются необходимыми и обязательными для предоставления </w:t>
      </w:r>
      <w:r w:rsidR="00F730D9" w:rsidRPr="00776849">
        <w:rPr>
          <w:rFonts w:eastAsia="Times New Roman"/>
          <w:i w:val="0"/>
          <w:sz w:val="24"/>
          <w:szCs w:val="24"/>
          <w:lang w:eastAsia="ar-SA"/>
        </w:rPr>
        <w:t>муниципальных услуг</w:t>
      </w:r>
      <w:r w:rsidR="0022243B" w:rsidRPr="00776849">
        <w:rPr>
          <w:rFonts w:eastAsia="Times New Roman"/>
          <w:i w:val="0"/>
          <w:sz w:val="24"/>
          <w:szCs w:val="24"/>
          <w:lang w:eastAsia="ar-SA"/>
        </w:rPr>
        <w:t>, утвержденный нормативным правовым актом муниципального образования</w:t>
      </w:r>
      <w:r w:rsidR="00EC333B" w:rsidRPr="00776849">
        <w:rPr>
          <w:rFonts w:eastAsia="Times New Roman"/>
          <w:i w:val="0"/>
          <w:sz w:val="24"/>
          <w:szCs w:val="24"/>
          <w:lang w:eastAsia="ar-SA"/>
        </w:rPr>
        <w:t xml:space="preserve"> Московской области</w:t>
      </w:r>
      <w:r w:rsidR="00E06214" w:rsidRPr="00776849">
        <w:rPr>
          <w:rFonts w:eastAsia="Times New Roman"/>
          <w:i w:val="0"/>
          <w:sz w:val="24"/>
          <w:szCs w:val="24"/>
          <w:lang w:eastAsia="ar-SA"/>
        </w:rPr>
        <w:t>.</w:t>
      </w:r>
      <w:proofErr w:type="gramEnd"/>
    </w:p>
    <w:p w:rsidR="00303963" w:rsidRDefault="00303963" w:rsidP="00050169">
      <w:pPr>
        <w:pStyle w:val="affff0"/>
        <w:tabs>
          <w:tab w:val="left" w:pos="993"/>
        </w:tabs>
        <w:ind w:left="0"/>
        <w:rPr>
          <w:rFonts w:eastAsia="Times New Roman"/>
          <w:i w:val="0"/>
          <w:sz w:val="24"/>
          <w:szCs w:val="24"/>
          <w:lang w:eastAsia="ar-SA"/>
        </w:rPr>
      </w:pPr>
    </w:p>
    <w:p w:rsidR="00261187" w:rsidRPr="00776849" w:rsidRDefault="00810451" w:rsidP="00261187">
      <w:pPr>
        <w:pStyle w:val="2-"/>
        <w:numPr>
          <w:ilvl w:val="0"/>
          <w:numId w:val="0"/>
        </w:numPr>
        <w:tabs>
          <w:tab w:val="left" w:pos="284"/>
        </w:tabs>
        <w:spacing w:before="0" w:after="0"/>
        <w:rPr>
          <w:sz w:val="24"/>
          <w:szCs w:val="24"/>
        </w:rPr>
      </w:pPr>
      <w:bookmarkStart w:id="25" w:name="_Toc437973285"/>
      <w:bookmarkStart w:id="26" w:name="_Toc438110026"/>
      <w:bookmarkStart w:id="27" w:name="_Toc438376230"/>
      <w:bookmarkStart w:id="28" w:name="_Toc441496540"/>
      <w:r w:rsidRPr="00776849">
        <w:rPr>
          <w:sz w:val="24"/>
          <w:szCs w:val="24"/>
        </w:rPr>
        <w:lastRenderedPageBreak/>
        <w:t>6</w:t>
      </w:r>
      <w:r w:rsidR="00A364ED" w:rsidRPr="00776849">
        <w:rPr>
          <w:sz w:val="24"/>
          <w:szCs w:val="24"/>
        </w:rPr>
        <w:t>.</w:t>
      </w:r>
      <w:r w:rsidR="00A364ED" w:rsidRPr="00776849">
        <w:rPr>
          <w:sz w:val="24"/>
          <w:szCs w:val="24"/>
        </w:rPr>
        <w:tab/>
      </w:r>
      <w:r w:rsidR="00393A77" w:rsidRPr="00776849">
        <w:rPr>
          <w:sz w:val="24"/>
          <w:szCs w:val="24"/>
        </w:rPr>
        <w:t>Основания для обращения</w:t>
      </w:r>
      <w:r w:rsidR="00D1357B" w:rsidRPr="00776849">
        <w:rPr>
          <w:sz w:val="24"/>
          <w:szCs w:val="24"/>
        </w:rPr>
        <w:t xml:space="preserve"> и р</w:t>
      </w:r>
      <w:r w:rsidR="003140C9" w:rsidRPr="00776849">
        <w:rPr>
          <w:sz w:val="24"/>
          <w:szCs w:val="24"/>
        </w:rPr>
        <w:t>езультат</w:t>
      </w:r>
      <w:r w:rsidR="00D1357B" w:rsidRPr="00776849">
        <w:rPr>
          <w:sz w:val="24"/>
          <w:szCs w:val="24"/>
        </w:rPr>
        <w:t>ы</w:t>
      </w:r>
      <w:r w:rsidR="003140C9" w:rsidRPr="00776849">
        <w:rPr>
          <w:sz w:val="24"/>
          <w:szCs w:val="24"/>
        </w:rPr>
        <w:t xml:space="preserve"> предоставлени</w:t>
      </w:r>
      <w:r w:rsidR="00261187" w:rsidRPr="00776849">
        <w:rPr>
          <w:sz w:val="24"/>
          <w:szCs w:val="24"/>
        </w:rPr>
        <w:t>я</w:t>
      </w:r>
      <w:r w:rsidR="003140C9" w:rsidRPr="00776849">
        <w:rPr>
          <w:sz w:val="24"/>
          <w:szCs w:val="24"/>
        </w:rPr>
        <w:t xml:space="preserve"> </w:t>
      </w:r>
    </w:p>
    <w:p w:rsidR="003140C9" w:rsidRPr="00776849" w:rsidRDefault="00261187" w:rsidP="00261187">
      <w:pPr>
        <w:pStyle w:val="2-"/>
        <w:numPr>
          <w:ilvl w:val="0"/>
          <w:numId w:val="0"/>
        </w:numPr>
        <w:tabs>
          <w:tab w:val="left" w:pos="284"/>
        </w:tabs>
        <w:spacing w:before="0" w:after="0"/>
        <w:rPr>
          <w:sz w:val="24"/>
          <w:szCs w:val="24"/>
        </w:rPr>
      </w:pPr>
      <w:r w:rsidRPr="00776849">
        <w:rPr>
          <w:sz w:val="24"/>
          <w:szCs w:val="24"/>
        </w:rPr>
        <w:t>Муниципальной у</w:t>
      </w:r>
      <w:r w:rsidR="003140C9" w:rsidRPr="00776849">
        <w:rPr>
          <w:sz w:val="24"/>
          <w:szCs w:val="24"/>
        </w:rPr>
        <w:t>слуги</w:t>
      </w:r>
      <w:bookmarkEnd w:id="25"/>
      <w:bookmarkEnd w:id="26"/>
      <w:bookmarkEnd w:id="27"/>
      <w:bookmarkEnd w:id="28"/>
    </w:p>
    <w:p w:rsidR="00B04B09" w:rsidRPr="00776849" w:rsidRDefault="00B04B09" w:rsidP="00261187">
      <w:pPr>
        <w:pStyle w:val="2-"/>
        <w:numPr>
          <w:ilvl w:val="0"/>
          <w:numId w:val="0"/>
        </w:numPr>
        <w:tabs>
          <w:tab w:val="left" w:pos="284"/>
        </w:tabs>
        <w:spacing w:before="0" w:after="0"/>
        <w:rPr>
          <w:sz w:val="24"/>
          <w:szCs w:val="24"/>
        </w:rPr>
      </w:pPr>
    </w:p>
    <w:p w:rsidR="00F57B5F" w:rsidRPr="00776849" w:rsidRDefault="00810CF9" w:rsidP="007523C8">
      <w:pPr>
        <w:pStyle w:val="11"/>
        <w:numPr>
          <w:ilvl w:val="0"/>
          <w:numId w:val="0"/>
        </w:numPr>
        <w:tabs>
          <w:tab w:val="left" w:pos="1134"/>
        </w:tabs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 xml:space="preserve">6.1. </w:t>
      </w:r>
      <w:r w:rsidR="007E6E1C" w:rsidRPr="00776849">
        <w:rPr>
          <w:sz w:val="24"/>
          <w:szCs w:val="24"/>
        </w:rPr>
        <w:tab/>
      </w:r>
      <w:r w:rsidR="001148A5" w:rsidRPr="00776849">
        <w:rPr>
          <w:sz w:val="24"/>
          <w:szCs w:val="24"/>
        </w:rPr>
        <w:t xml:space="preserve">Заявитель </w:t>
      </w:r>
      <w:r w:rsidR="00C83069" w:rsidRPr="00776849">
        <w:rPr>
          <w:sz w:val="24"/>
          <w:szCs w:val="24"/>
        </w:rPr>
        <w:t xml:space="preserve">(представитель Заявителя) </w:t>
      </w:r>
      <w:r w:rsidR="00EC437B" w:rsidRPr="00776849">
        <w:rPr>
          <w:sz w:val="24"/>
          <w:szCs w:val="24"/>
        </w:rPr>
        <w:t>обраща</w:t>
      </w:r>
      <w:r w:rsidR="00867436" w:rsidRPr="00776849">
        <w:rPr>
          <w:sz w:val="24"/>
          <w:szCs w:val="24"/>
        </w:rPr>
        <w:t>е</w:t>
      </w:r>
      <w:r w:rsidR="00EC437B" w:rsidRPr="00776849">
        <w:rPr>
          <w:sz w:val="24"/>
          <w:szCs w:val="24"/>
        </w:rPr>
        <w:t>тся</w:t>
      </w:r>
      <w:r w:rsidR="00405243" w:rsidRPr="00776849">
        <w:rPr>
          <w:sz w:val="24"/>
          <w:szCs w:val="24"/>
        </w:rPr>
        <w:t xml:space="preserve"> </w:t>
      </w:r>
      <w:r w:rsidR="00B1144F" w:rsidRPr="00776849">
        <w:rPr>
          <w:sz w:val="24"/>
          <w:szCs w:val="24"/>
        </w:rPr>
        <w:t xml:space="preserve">с заявлением о предоставлении Муниципальной услуги в </w:t>
      </w:r>
      <w:r w:rsidR="00DE14C1" w:rsidRPr="00776849">
        <w:rPr>
          <w:sz w:val="24"/>
          <w:szCs w:val="24"/>
        </w:rPr>
        <w:t xml:space="preserve">МКУ </w:t>
      </w:r>
      <w:r w:rsidR="00100023" w:rsidRPr="00776849">
        <w:rPr>
          <w:sz w:val="24"/>
          <w:szCs w:val="24"/>
        </w:rPr>
        <w:t>в следующих случаях</w:t>
      </w:r>
      <w:r w:rsidR="00EC437B" w:rsidRPr="00776849">
        <w:rPr>
          <w:sz w:val="24"/>
          <w:szCs w:val="24"/>
        </w:rPr>
        <w:t>:</w:t>
      </w:r>
    </w:p>
    <w:p w:rsidR="00381DF6" w:rsidRPr="00776849" w:rsidRDefault="00405E9C" w:rsidP="007523C8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>1</w:t>
      </w:r>
      <w:r w:rsidR="005A56F4" w:rsidRPr="00776849">
        <w:rPr>
          <w:sz w:val="24"/>
          <w:szCs w:val="24"/>
        </w:rPr>
        <w:t>)</w:t>
      </w:r>
      <w:r w:rsidR="00F57B5F" w:rsidRPr="00776849">
        <w:rPr>
          <w:sz w:val="24"/>
          <w:szCs w:val="24"/>
        </w:rPr>
        <w:t xml:space="preserve"> </w:t>
      </w:r>
      <w:r w:rsidR="00381DF6" w:rsidRPr="00776849">
        <w:rPr>
          <w:sz w:val="24"/>
          <w:szCs w:val="24"/>
        </w:rPr>
        <w:t>предоставление места для одиночного захоронения;</w:t>
      </w:r>
    </w:p>
    <w:p w:rsidR="000904E6" w:rsidRPr="00776849" w:rsidRDefault="00381DF6" w:rsidP="007523C8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 xml:space="preserve">2) </w:t>
      </w:r>
      <w:r w:rsidR="00582320" w:rsidRPr="00776849">
        <w:rPr>
          <w:sz w:val="24"/>
          <w:szCs w:val="24"/>
        </w:rPr>
        <w:t>предоставлени</w:t>
      </w:r>
      <w:r w:rsidR="00100023" w:rsidRPr="00776849">
        <w:rPr>
          <w:sz w:val="24"/>
          <w:szCs w:val="24"/>
        </w:rPr>
        <w:t>е</w:t>
      </w:r>
      <w:r w:rsidR="00582320" w:rsidRPr="00776849">
        <w:rPr>
          <w:sz w:val="24"/>
          <w:szCs w:val="24"/>
        </w:rPr>
        <w:t xml:space="preserve"> </w:t>
      </w:r>
      <w:r w:rsidR="00F57B5F" w:rsidRPr="00776849">
        <w:rPr>
          <w:sz w:val="24"/>
          <w:szCs w:val="24"/>
        </w:rPr>
        <w:t xml:space="preserve">места для </w:t>
      </w:r>
      <w:r w:rsidR="000904E6" w:rsidRPr="00776849">
        <w:rPr>
          <w:sz w:val="24"/>
          <w:szCs w:val="24"/>
        </w:rPr>
        <w:t>родственного захоронения;</w:t>
      </w:r>
    </w:p>
    <w:p w:rsidR="000904E6" w:rsidRPr="00776849" w:rsidRDefault="00381DF6" w:rsidP="007523C8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>3)</w:t>
      </w:r>
      <w:r w:rsidR="000904E6" w:rsidRPr="00776849">
        <w:rPr>
          <w:sz w:val="24"/>
          <w:szCs w:val="24"/>
        </w:rPr>
        <w:t xml:space="preserve"> </w:t>
      </w:r>
      <w:r w:rsidR="00582320" w:rsidRPr="00776849">
        <w:rPr>
          <w:sz w:val="24"/>
          <w:szCs w:val="24"/>
        </w:rPr>
        <w:t>предоставлени</w:t>
      </w:r>
      <w:r w:rsidR="00100023" w:rsidRPr="00776849">
        <w:rPr>
          <w:sz w:val="24"/>
          <w:szCs w:val="24"/>
        </w:rPr>
        <w:t>е</w:t>
      </w:r>
      <w:r w:rsidR="00582320" w:rsidRPr="00776849">
        <w:rPr>
          <w:sz w:val="24"/>
          <w:szCs w:val="24"/>
        </w:rPr>
        <w:t xml:space="preserve"> </w:t>
      </w:r>
      <w:r w:rsidR="000904E6" w:rsidRPr="00776849">
        <w:rPr>
          <w:sz w:val="24"/>
          <w:szCs w:val="24"/>
        </w:rPr>
        <w:t>места для воинского захоронения;</w:t>
      </w:r>
    </w:p>
    <w:p w:rsidR="000904E6" w:rsidRPr="00776849" w:rsidRDefault="00381DF6" w:rsidP="007523C8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>4)</w:t>
      </w:r>
      <w:r w:rsidR="000904E6" w:rsidRPr="00776849">
        <w:rPr>
          <w:sz w:val="24"/>
          <w:szCs w:val="24"/>
        </w:rPr>
        <w:t xml:space="preserve"> </w:t>
      </w:r>
      <w:r w:rsidR="00582320" w:rsidRPr="00776849">
        <w:rPr>
          <w:sz w:val="24"/>
          <w:szCs w:val="24"/>
        </w:rPr>
        <w:t>предоставлени</w:t>
      </w:r>
      <w:r w:rsidR="00100023" w:rsidRPr="00776849">
        <w:rPr>
          <w:sz w:val="24"/>
          <w:szCs w:val="24"/>
        </w:rPr>
        <w:t>е</w:t>
      </w:r>
      <w:r w:rsidR="00582320" w:rsidRPr="00776849">
        <w:rPr>
          <w:sz w:val="24"/>
          <w:szCs w:val="24"/>
        </w:rPr>
        <w:t xml:space="preserve"> </w:t>
      </w:r>
      <w:r w:rsidR="000904E6" w:rsidRPr="00776849">
        <w:rPr>
          <w:sz w:val="24"/>
          <w:szCs w:val="24"/>
        </w:rPr>
        <w:t>места для почетного захоронения;</w:t>
      </w:r>
    </w:p>
    <w:p w:rsidR="00117DCE" w:rsidRPr="00776849" w:rsidRDefault="00381DF6" w:rsidP="007523C8">
      <w:pPr>
        <w:pStyle w:val="11"/>
        <w:numPr>
          <w:ilvl w:val="0"/>
          <w:numId w:val="0"/>
        </w:numPr>
        <w:tabs>
          <w:tab w:val="left" w:pos="993"/>
          <w:tab w:val="left" w:pos="1134"/>
          <w:tab w:val="left" w:pos="1560"/>
        </w:tabs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>5)</w:t>
      </w:r>
      <w:r w:rsidR="0049079C" w:rsidRPr="00776849">
        <w:rPr>
          <w:sz w:val="24"/>
          <w:szCs w:val="24"/>
        </w:rPr>
        <w:t xml:space="preserve"> </w:t>
      </w:r>
      <w:r w:rsidR="00582320" w:rsidRPr="00776849">
        <w:rPr>
          <w:sz w:val="24"/>
          <w:szCs w:val="24"/>
        </w:rPr>
        <w:t>предоставлени</w:t>
      </w:r>
      <w:r w:rsidR="00100023" w:rsidRPr="00776849">
        <w:rPr>
          <w:sz w:val="24"/>
          <w:szCs w:val="24"/>
        </w:rPr>
        <w:t>е</w:t>
      </w:r>
      <w:r w:rsidR="00582320" w:rsidRPr="00776849">
        <w:rPr>
          <w:sz w:val="24"/>
          <w:szCs w:val="24"/>
        </w:rPr>
        <w:t xml:space="preserve"> </w:t>
      </w:r>
      <w:r w:rsidR="000904E6" w:rsidRPr="00776849">
        <w:rPr>
          <w:sz w:val="24"/>
          <w:szCs w:val="24"/>
        </w:rPr>
        <w:t>места для семейного (родового) захоронения</w:t>
      </w:r>
      <w:r w:rsidR="00117DCE" w:rsidRPr="00776849">
        <w:rPr>
          <w:sz w:val="24"/>
          <w:szCs w:val="24"/>
        </w:rPr>
        <w:t xml:space="preserve"> под настоящ</w:t>
      </w:r>
      <w:r w:rsidR="001C7FF6" w:rsidRPr="00776849">
        <w:rPr>
          <w:sz w:val="24"/>
          <w:szCs w:val="24"/>
        </w:rPr>
        <w:t>и</w:t>
      </w:r>
      <w:r w:rsidR="00EC333B" w:rsidRPr="00776849">
        <w:rPr>
          <w:sz w:val="24"/>
          <w:szCs w:val="24"/>
        </w:rPr>
        <w:t>е</w:t>
      </w:r>
      <w:r w:rsidR="00117DCE" w:rsidRPr="00776849">
        <w:rPr>
          <w:sz w:val="24"/>
          <w:szCs w:val="24"/>
        </w:rPr>
        <w:t xml:space="preserve"> захоронени</w:t>
      </w:r>
      <w:r w:rsidR="001C7FF6" w:rsidRPr="00776849">
        <w:rPr>
          <w:sz w:val="24"/>
          <w:szCs w:val="24"/>
        </w:rPr>
        <w:t>я</w:t>
      </w:r>
      <w:r w:rsidR="00117DCE" w:rsidRPr="00776849">
        <w:rPr>
          <w:sz w:val="24"/>
          <w:szCs w:val="24"/>
        </w:rPr>
        <w:t>;</w:t>
      </w:r>
    </w:p>
    <w:p w:rsidR="006E18B7" w:rsidRPr="00776849" w:rsidRDefault="00381DF6" w:rsidP="007523C8">
      <w:pPr>
        <w:pStyle w:val="11"/>
        <w:numPr>
          <w:ilvl w:val="0"/>
          <w:numId w:val="0"/>
        </w:numPr>
        <w:tabs>
          <w:tab w:val="left" w:pos="993"/>
          <w:tab w:val="left" w:pos="1134"/>
          <w:tab w:val="left" w:pos="1560"/>
        </w:tabs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>6)</w:t>
      </w:r>
      <w:r w:rsidR="0049079C" w:rsidRPr="00776849">
        <w:rPr>
          <w:sz w:val="24"/>
          <w:szCs w:val="24"/>
        </w:rPr>
        <w:t xml:space="preserve"> </w:t>
      </w:r>
      <w:r w:rsidR="00582320" w:rsidRPr="00776849">
        <w:rPr>
          <w:sz w:val="24"/>
          <w:szCs w:val="24"/>
        </w:rPr>
        <w:t>предоставлени</w:t>
      </w:r>
      <w:r w:rsidR="00100023" w:rsidRPr="00776849">
        <w:rPr>
          <w:sz w:val="24"/>
          <w:szCs w:val="24"/>
        </w:rPr>
        <w:t>е</w:t>
      </w:r>
      <w:r w:rsidR="00582320" w:rsidRPr="00776849">
        <w:rPr>
          <w:sz w:val="24"/>
          <w:szCs w:val="24"/>
        </w:rPr>
        <w:t xml:space="preserve"> </w:t>
      </w:r>
      <w:r w:rsidR="00117DCE" w:rsidRPr="00776849">
        <w:rPr>
          <w:sz w:val="24"/>
          <w:szCs w:val="24"/>
        </w:rPr>
        <w:t xml:space="preserve">места для семейного (родового) захоронения под будущие </w:t>
      </w:r>
      <w:r w:rsidR="001C7FF6" w:rsidRPr="00776849">
        <w:rPr>
          <w:sz w:val="24"/>
          <w:szCs w:val="24"/>
        </w:rPr>
        <w:t>захоронения</w:t>
      </w:r>
      <w:r w:rsidR="006E18B7" w:rsidRPr="00776849">
        <w:rPr>
          <w:sz w:val="24"/>
          <w:szCs w:val="24"/>
        </w:rPr>
        <w:t>;</w:t>
      </w:r>
    </w:p>
    <w:p w:rsidR="0023426F" w:rsidRPr="00776849" w:rsidRDefault="00381DF6" w:rsidP="007523C8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>7)</w:t>
      </w:r>
      <w:r w:rsidR="006E18B7" w:rsidRPr="00776849">
        <w:rPr>
          <w:sz w:val="24"/>
          <w:szCs w:val="24"/>
        </w:rPr>
        <w:t xml:space="preserve"> </w:t>
      </w:r>
      <w:r w:rsidR="00582320" w:rsidRPr="00776849">
        <w:rPr>
          <w:sz w:val="24"/>
          <w:szCs w:val="24"/>
        </w:rPr>
        <w:t>предоставлени</w:t>
      </w:r>
      <w:r w:rsidR="00100023" w:rsidRPr="00776849">
        <w:rPr>
          <w:sz w:val="24"/>
          <w:szCs w:val="24"/>
        </w:rPr>
        <w:t>е</w:t>
      </w:r>
      <w:r w:rsidR="00582320" w:rsidRPr="00776849">
        <w:rPr>
          <w:sz w:val="24"/>
          <w:szCs w:val="24"/>
        </w:rPr>
        <w:t xml:space="preserve"> </w:t>
      </w:r>
      <w:r w:rsidR="006E18B7" w:rsidRPr="00776849">
        <w:rPr>
          <w:sz w:val="24"/>
          <w:szCs w:val="24"/>
        </w:rPr>
        <w:t>ниши в стене скорби</w:t>
      </w:r>
      <w:r w:rsidR="00981543" w:rsidRPr="00776849">
        <w:rPr>
          <w:sz w:val="24"/>
          <w:szCs w:val="24"/>
        </w:rPr>
        <w:t>;</w:t>
      </w:r>
    </w:p>
    <w:p w:rsidR="00932F61" w:rsidRPr="00776849" w:rsidRDefault="00381DF6" w:rsidP="007523C8">
      <w:pPr>
        <w:pStyle w:val="11"/>
        <w:numPr>
          <w:ilvl w:val="0"/>
          <w:numId w:val="0"/>
        </w:numPr>
        <w:tabs>
          <w:tab w:val="left" w:pos="993"/>
        </w:tabs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>8)</w:t>
      </w:r>
      <w:r w:rsidR="00932F61" w:rsidRPr="00776849">
        <w:rPr>
          <w:sz w:val="24"/>
          <w:szCs w:val="24"/>
        </w:rPr>
        <w:t xml:space="preserve"> оформлени</w:t>
      </w:r>
      <w:r w:rsidR="00100023" w:rsidRPr="00776849">
        <w:rPr>
          <w:sz w:val="24"/>
          <w:szCs w:val="24"/>
        </w:rPr>
        <w:t>е</w:t>
      </w:r>
      <w:r w:rsidR="00932F61" w:rsidRPr="00776849">
        <w:rPr>
          <w:sz w:val="24"/>
          <w:szCs w:val="24"/>
        </w:rPr>
        <w:t xml:space="preserve"> разрешения на </w:t>
      </w:r>
      <w:proofErr w:type="spellStart"/>
      <w:r w:rsidR="00932F61" w:rsidRPr="00776849">
        <w:rPr>
          <w:sz w:val="24"/>
          <w:szCs w:val="24"/>
        </w:rPr>
        <w:t>подзахоронение</w:t>
      </w:r>
      <w:proofErr w:type="spellEnd"/>
      <w:r w:rsidR="00932F61" w:rsidRPr="00776849">
        <w:rPr>
          <w:sz w:val="24"/>
          <w:szCs w:val="24"/>
        </w:rPr>
        <w:t>;</w:t>
      </w:r>
    </w:p>
    <w:p w:rsidR="001148A5" w:rsidRPr="00776849" w:rsidRDefault="00381DF6" w:rsidP="007523C8">
      <w:pPr>
        <w:pStyle w:val="11"/>
        <w:numPr>
          <w:ilvl w:val="0"/>
          <w:numId w:val="0"/>
        </w:numPr>
        <w:tabs>
          <w:tab w:val="left" w:pos="993"/>
        </w:tabs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>9)</w:t>
      </w:r>
      <w:r w:rsidR="00DE14C1" w:rsidRPr="00776849">
        <w:rPr>
          <w:sz w:val="24"/>
          <w:szCs w:val="24"/>
        </w:rPr>
        <w:t xml:space="preserve"> </w:t>
      </w:r>
      <w:r w:rsidR="00494431" w:rsidRPr="00776849">
        <w:rPr>
          <w:sz w:val="24"/>
          <w:szCs w:val="24"/>
        </w:rPr>
        <w:t>перерегистраци</w:t>
      </w:r>
      <w:r w:rsidR="00100023" w:rsidRPr="00776849">
        <w:rPr>
          <w:sz w:val="24"/>
          <w:szCs w:val="24"/>
        </w:rPr>
        <w:t>я</w:t>
      </w:r>
      <w:r w:rsidR="00932F61" w:rsidRPr="00776849">
        <w:rPr>
          <w:sz w:val="24"/>
          <w:szCs w:val="24"/>
        </w:rPr>
        <w:t xml:space="preserve"> захоронений на </w:t>
      </w:r>
      <w:r w:rsidR="00E35ACA" w:rsidRPr="00776849">
        <w:rPr>
          <w:sz w:val="24"/>
          <w:szCs w:val="24"/>
        </w:rPr>
        <w:t>других</w:t>
      </w:r>
      <w:r w:rsidR="00932F61" w:rsidRPr="00776849">
        <w:rPr>
          <w:sz w:val="24"/>
          <w:szCs w:val="24"/>
        </w:rPr>
        <w:t xml:space="preserve"> лиц</w:t>
      </w:r>
      <w:r w:rsidR="001148A5" w:rsidRPr="00776849">
        <w:rPr>
          <w:sz w:val="24"/>
          <w:szCs w:val="24"/>
        </w:rPr>
        <w:t>;</w:t>
      </w:r>
    </w:p>
    <w:p w:rsidR="00FE1FA5" w:rsidRPr="00776849" w:rsidRDefault="00381DF6" w:rsidP="007523C8">
      <w:pPr>
        <w:pStyle w:val="11"/>
        <w:numPr>
          <w:ilvl w:val="0"/>
          <w:numId w:val="0"/>
        </w:numPr>
        <w:tabs>
          <w:tab w:val="left" w:pos="993"/>
        </w:tabs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>10)</w:t>
      </w:r>
      <w:r w:rsidR="004221E6" w:rsidRPr="00776849">
        <w:rPr>
          <w:sz w:val="24"/>
          <w:szCs w:val="24"/>
        </w:rPr>
        <w:t xml:space="preserve"> </w:t>
      </w:r>
      <w:r w:rsidR="00A9533C" w:rsidRPr="00776849">
        <w:rPr>
          <w:sz w:val="24"/>
          <w:szCs w:val="24"/>
        </w:rPr>
        <w:t xml:space="preserve">оформление удостоверений </w:t>
      </w:r>
      <w:r w:rsidR="005B531D" w:rsidRPr="00776849">
        <w:rPr>
          <w:sz w:val="24"/>
          <w:szCs w:val="24"/>
        </w:rPr>
        <w:t>на</w:t>
      </w:r>
      <w:r w:rsidR="00A9533C" w:rsidRPr="00776849">
        <w:rPr>
          <w:sz w:val="24"/>
          <w:szCs w:val="24"/>
        </w:rPr>
        <w:t xml:space="preserve"> </w:t>
      </w:r>
      <w:r w:rsidR="00FE1FA5" w:rsidRPr="00776849">
        <w:rPr>
          <w:sz w:val="24"/>
          <w:szCs w:val="24"/>
        </w:rPr>
        <w:t>захоронения, произведенны</w:t>
      </w:r>
      <w:r w:rsidR="005B531D" w:rsidRPr="00776849">
        <w:rPr>
          <w:sz w:val="24"/>
          <w:szCs w:val="24"/>
        </w:rPr>
        <w:t>е</w:t>
      </w:r>
      <w:r w:rsidR="00FE1FA5" w:rsidRPr="00776849">
        <w:rPr>
          <w:sz w:val="24"/>
          <w:szCs w:val="24"/>
        </w:rPr>
        <w:t xml:space="preserve"> до 1 августа 2004 года;</w:t>
      </w:r>
    </w:p>
    <w:p w:rsidR="004221E6" w:rsidRPr="00776849" w:rsidRDefault="00771F86" w:rsidP="007523C8">
      <w:pPr>
        <w:pStyle w:val="11"/>
        <w:numPr>
          <w:ilvl w:val="0"/>
          <w:numId w:val="0"/>
        </w:numPr>
        <w:tabs>
          <w:tab w:val="left" w:pos="851"/>
        </w:tabs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>11)</w:t>
      </w:r>
      <w:r w:rsidR="00DE14C1" w:rsidRPr="00776849">
        <w:rPr>
          <w:sz w:val="24"/>
          <w:szCs w:val="24"/>
        </w:rPr>
        <w:t xml:space="preserve"> </w:t>
      </w:r>
      <w:r w:rsidR="00FE1FA5" w:rsidRPr="00776849">
        <w:rPr>
          <w:sz w:val="24"/>
          <w:szCs w:val="24"/>
        </w:rPr>
        <w:t>оформлени</w:t>
      </w:r>
      <w:r w:rsidR="00100023" w:rsidRPr="00776849">
        <w:rPr>
          <w:sz w:val="24"/>
          <w:szCs w:val="24"/>
        </w:rPr>
        <w:t>е</w:t>
      </w:r>
      <w:r w:rsidR="00FE1FA5" w:rsidRPr="00776849">
        <w:rPr>
          <w:sz w:val="24"/>
          <w:szCs w:val="24"/>
        </w:rPr>
        <w:t xml:space="preserve"> удостоверений </w:t>
      </w:r>
      <w:r w:rsidR="005B531D" w:rsidRPr="00776849">
        <w:rPr>
          <w:sz w:val="24"/>
          <w:szCs w:val="24"/>
        </w:rPr>
        <w:t>на</w:t>
      </w:r>
      <w:r w:rsidR="00FE1FA5" w:rsidRPr="00776849">
        <w:rPr>
          <w:sz w:val="24"/>
          <w:szCs w:val="24"/>
        </w:rPr>
        <w:t xml:space="preserve"> захоронения, произведенны</w:t>
      </w:r>
      <w:r w:rsidR="005B531D" w:rsidRPr="00776849">
        <w:rPr>
          <w:sz w:val="24"/>
          <w:szCs w:val="24"/>
        </w:rPr>
        <w:t>е</w:t>
      </w:r>
      <w:r w:rsidR="00FE1FA5" w:rsidRPr="00776849">
        <w:rPr>
          <w:sz w:val="24"/>
          <w:szCs w:val="24"/>
        </w:rPr>
        <w:t xml:space="preserve"> после </w:t>
      </w:r>
      <w:r w:rsidR="00FE1FA5" w:rsidRPr="00776849">
        <w:rPr>
          <w:sz w:val="24"/>
          <w:szCs w:val="24"/>
        </w:rPr>
        <w:br/>
        <w:t xml:space="preserve">1 августа 2004 </w:t>
      </w:r>
      <w:r w:rsidR="00C4499C" w:rsidRPr="00776849">
        <w:rPr>
          <w:sz w:val="24"/>
          <w:szCs w:val="24"/>
        </w:rPr>
        <w:t>года,</w:t>
      </w:r>
      <w:r w:rsidR="00FE1FA5" w:rsidRPr="00776849">
        <w:rPr>
          <w:sz w:val="24"/>
          <w:szCs w:val="24"/>
        </w:rPr>
        <w:t xml:space="preserve"> в случае если удостоверения о захоронениях не выданы в соответствии с требованиями Закона Московской области № 115/2007-ОЗ</w:t>
      </w:r>
      <w:r w:rsidR="00EB4DAD" w:rsidRPr="00776849">
        <w:rPr>
          <w:sz w:val="24"/>
          <w:szCs w:val="24"/>
        </w:rPr>
        <w:t xml:space="preserve"> «О погребении и похоронном деле в Московской об</w:t>
      </w:r>
      <w:r w:rsidR="00B67DE2" w:rsidRPr="00776849">
        <w:rPr>
          <w:sz w:val="24"/>
          <w:szCs w:val="24"/>
        </w:rPr>
        <w:t>ласти</w:t>
      </w:r>
      <w:r w:rsidR="00EB4DAD" w:rsidRPr="00776849">
        <w:rPr>
          <w:sz w:val="24"/>
          <w:szCs w:val="24"/>
        </w:rPr>
        <w:t>»</w:t>
      </w:r>
      <w:r w:rsidR="004221E6" w:rsidRPr="00776849">
        <w:rPr>
          <w:sz w:val="24"/>
          <w:szCs w:val="24"/>
        </w:rPr>
        <w:t>;</w:t>
      </w:r>
    </w:p>
    <w:p w:rsidR="00D64E63" w:rsidRPr="00776849" w:rsidRDefault="00381DF6" w:rsidP="007523C8">
      <w:pPr>
        <w:pStyle w:val="11"/>
        <w:numPr>
          <w:ilvl w:val="0"/>
          <w:numId w:val="0"/>
        </w:numPr>
        <w:tabs>
          <w:tab w:val="left" w:pos="993"/>
        </w:tabs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>1</w:t>
      </w:r>
      <w:r w:rsidR="00771F86" w:rsidRPr="00776849">
        <w:rPr>
          <w:sz w:val="24"/>
          <w:szCs w:val="24"/>
        </w:rPr>
        <w:t>2</w:t>
      </w:r>
      <w:r w:rsidRPr="00776849">
        <w:rPr>
          <w:sz w:val="24"/>
          <w:szCs w:val="24"/>
        </w:rPr>
        <w:t>)</w:t>
      </w:r>
      <w:r w:rsidR="00B434BD" w:rsidRPr="00776849">
        <w:rPr>
          <w:sz w:val="24"/>
          <w:szCs w:val="24"/>
        </w:rPr>
        <w:tab/>
      </w:r>
      <w:r w:rsidR="00FE1FA5" w:rsidRPr="00776849">
        <w:rPr>
          <w:sz w:val="24"/>
          <w:szCs w:val="24"/>
        </w:rPr>
        <w:t>регистраци</w:t>
      </w:r>
      <w:r w:rsidR="00100023" w:rsidRPr="00776849">
        <w:rPr>
          <w:sz w:val="24"/>
          <w:szCs w:val="24"/>
        </w:rPr>
        <w:t>я</w:t>
      </w:r>
      <w:r w:rsidR="00FE1FA5" w:rsidRPr="00776849">
        <w:rPr>
          <w:sz w:val="24"/>
          <w:szCs w:val="24"/>
        </w:rPr>
        <w:t xml:space="preserve"> установки и замены надмогильного сооружения (надгробия).</w:t>
      </w:r>
    </w:p>
    <w:p w:rsidR="006A6865" w:rsidRPr="00776849" w:rsidRDefault="003A6CF2" w:rsidP="007523C8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>6.2.</w:t>
      </w:r>
      <w:r w:rsidR="004170DD">
        <w:rPr>
          <w:sz w:val="24"/>
          <w:szCs w:val="24"/>
        </w:rPr>
        <w:t xml:space="preserve"> </w:t>
      </w:r>
      <w:r w:rsidR="006A6865" w:rsidRPr="00776849">
        <w:rPr>
          <w:sz w:val="24"/>
          <w:szCs w:val="24"/>
        </w:rPr>
        <w:t>Способы подачи заявления о предоставлении Муниципальной услуги указаны в разделе 16 настоящего Административного регламента.</w:t>
      </w:r>
    </w:p>
    <w:p w:rsidR="00412CC9" w:rsidRPr="00776849" w:rsidRDefault="00B309D1" w:rsidP="007523C8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 xml:space="preserve">6.3. </w:t>
      </w:r>
      <w:r w:rsidR="004201A2" w:rsidRPr="00776849">
        <w:rPr>
          <w:sz w:val="24"/>
          <w:szCs w:val="24"/>
        </w:rPr>
        <w:t>Результатом</w:t>
      </w:r>
      <w:r w:rsidR="00412CC9" w:rsidRPr="00776849">
        <w:rPr>
          <w:sz w:val="24"/>
          <w:szCs w:val="24"/>
        </w:rPr>
        <w:t xml:space="preserve"> предоставления </w:t>
      </w:r>
      <w:r w:rsidR="00810CF9" w:rsidRPr="00776849">
        <w:rPr>
          <w:sz w:val="24"/>
          <w:szCs w:val="24"/>
        </w:rPr>
        <w:t>Муниципальной услуги</w:t>
      </w:r>
      <w:r w:rsidR="00412CC9" w:rsidRPr="00776849">
        <w:rPr>
          <w:sz w:val="24"/>
          <w:szCs w:val="24"/>
        </w:rPr>
        <w:t xml:space="preserve"> </w:t>
      </w:r>
      <w:r w:rsidR="004201A2" w:rsidRPr="00776849">
        <w:rPr>
          <w:sz w:val="24"/>
          <w:szCs w:val="24"/>
        </w:rPr>
        <w:t>является:</w:t>
      </w:r>
    </w:p>
    <w:p w:rsidR="00C5498D" w:rsidRPr="00776849" w:rsidRDefault="007C3920" w:rsidP="007523C8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 xml:space="preserve">6.3.1. </w:t>
      </w:r>
      <w:r w:rsidR="00C5498D" w:rsidRPr="00776849">
        <w:rPr>
          <w:sz w:val="24"/>
          <w:szCs w:val="24"/>
        </w:rPr>
        <w:t xml:space="preserve">Решение о предоставлении Муниципальной услуги: </w:t>
      </w:r>
    </w:p>
    <w:p w:rsidR="00381DF6" w:rsidRPr="00776849" w:rsidRDefault="00F435B4" w:rsidP="007523C8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>1</w:t>
      </w:r>
      <w:r w:rsidR="00C5498D" w:rsidRPr="00776849">
        <w:rPr>
          <w:sz w:val="24"/>
          <w:szCs w:val="24"/>
        </w:rPr>
        <w:t xml:space="preserve">) </w:t>
      </w:r>
      <w:r w:rsidR="00381DF6" w:rsidRPr="00776849">
        <w:rPr>
          <w:sz w:val="24"/>
          <w:szCs w:val="24"/>
        </w:rPr>
        <w:t>по основанию, указанному в подпункте 1 пункта 6.1 настоящего Административного регламента, решение о предоставлении места для одиночного захоронения, оформленное по форме 1 Приложения 4 к настояще</w:t>
      </w:r>
      <w:r w:rsidR="00A94D3F" w:rsidRPr="00776849">
        <w:rPr>
          <w:sz w:val="24"/>
          <w:szCs w:val="24"/>
        </w:rPr>
        <w:t>му Административному регламенту;</w:t>
      </w:r>
    </w:p>
    <w:p w:rsidR="00C5498D" w:rsidRPr="00776849" w:rsidRDefault="00F435B4" w:rsidP="007523C8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>2</w:t>
      </w:r>
      <w:r w:rsidR="00381DF6" w:rsidRPr="00776849">
        <w:rPr>
          <w:sz w:val="24"/>
          <w:szCs w:val="24"/>
        </w:rPr>
        <w:t xml:space="preserve">) </w:t>
      </w:r>
      <w:r w:rsidR="00C5498D" w:rsidRPr="00776849">
        <w:rPr>
          <w:sz w:val="24"/>
          <w:szCs w:val="24"/>
        </w:rPr>
        <w:t>п</w:t>
      </w:r>
      <w:r w:rsidR="007C3920" w:rsidRPr="00776849">
        <w:rPr>
          <w:sz w:val="24"/>
          <w:szCs w:val="24"/>
        </w:rPr>
        <w:t xml:space="preserve">о основаниям, указанным в подпунктах </w:t>
      </w:r>
      <w:r w:rsidR="00381DF6" w:rsidRPr="00776849">
        <w:rPr>
          <w:sz w:val="24"/>
          <w:szCs w:val="24"/>
        </w:rPr>
        <w:t>2</w:t>
      </w:r>
      <w:r w:rsidR="007C3920" w:rsidRPr="00776849">
        <w:rPr>
          <w:sz w:val="24"/>
          <w:szCs w:val="24"/>
        </w:rPr>
        <w:t xml:space="preserve"> – </w:t>
      </w:r>
      <w:r w:rsidR="00381DF6" w:rsidRPr="00776849">
        <w:rPr>
          <w:sz w:val="24"/>
          <w:szCs w:val="24"/>
        </w:rPr>
        <w:t>7</w:t>
      </w:r>
      <w:r w:rsidR="00EB29DB" w:rsidRPr="00776849">
        <w:rPr>
          <w:sz w:val="24"/>
          <w:szCs w:val="24"/>
        </w:rPr>
        <w:t xml:space="preserve"> </w:t>
      </w:r>
      <w:r w:rsidR="007C3920" w:rsidRPr="00776849">
        <w:rPr>
          <w:sz w:val="24"/>
          <w:szCs w:val="24"/>
        </w:rPr>
        <w:t xml:space="preserve">пункта 6.1 настоящего Административного регламента, </w:t>
      </w:r>
      <w:r w:rsidR="00027EF3" w:rsidRPr="00776849">
        <w:rPr>
          <w:sz w:val="24"/>
          <w:szCs w:val="24"/>
        </w:rPr>
        <w:t>Р</w:t>
      </w:r>
      <w:r w:rsidR="00E152E1" w:rsidRPr="00776849">
        <w:rPr>
          <w:sz w:val="24"/>
          <w:szCs w:val="24"/>
        </w:rPr>
        <w:t xml:space="preserve">ешение о предоставлении </w:t>
      </w:r>
      <w:r w:rsidR="00B309D1" w:rsidRPr="00776849">
        <w:rPr>
          <w:sz w:val="24"/>
          <w:szCs w:val="24"/>
        </w:rPr>
        <w:t>места для захоронения</w:t>
      </w:r>
      <w:r w:rsidR="00E152E1" w:rsidRPr="00776849">
        <w:rPr>
          <w:sz w:val="24"/>
          <w:szCs w:val="24"/>
        </w:rPr>
        <w:t xml:space="preserve">, оформленное по форме </w:t>
      </w:r>
      <w:r w:rsidR="00EB29DB" w:rsidRPr="00776849">
        <w:rPr>
          <w:sz w:val="24"/>
          <w:szCs w:val="24"/>
        </w:rPr>
        <w:t xml:space="preserve">2 </w:t>
      </w:r>
      <w:r w:rsidR="00390FD0" w:rsidRPr="00776849">
        <w:rPr>
          <w:sz w:val="24"/>
          <w:szCs w:val="24"/>
        </w:rPr>
        <w:t>Приложения</w:t>
      </w:r>
      <w:r w:rsidR="00E152E1" w:rsidRPr="00776849">
        <w:rPr>
          <w:sz w:val="24"/>
          <w:szCs w:val="24"/>
        </w:rPr>
        <w:t xml:space="preserve"> 4 к настоящему Административному регламенту</w:t>
      </w:r>
      <w:r w:rsidR="003015B3" w:rsidRPr="00776849">
        <w:rPr>
          <w:sz w:val="24"/>
          <w:szCs w:val="24"/>
        </w:rPr>
        <w:t>.</w:t>
      </w:r>
    </w:p>
    <w:p w:rsidR="00C5498D" w:rsidRPr="00776849" w:rsidRDefault="00F435B4" w:rsidP="007523C8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>3</w:t>
      </w:r>
      <w:r w:rsidR="00C5498D" w:rsidRPr="00776849">
        <w:rPr>
          <w:sz w:val="24"/>
          <w:szCs w:val="24"/>
        </w:rPr>
        <w:t>) п</w:t>
      </w:r>
      <w:r w:rsidR="00AE47BF" w:rsidRPr="00776849">
        <w:rPr>
          <w:sz w:val="24"/>
          <w:szCs w:val="24"/>
        </w:rPr>
        <w:t xml:space="preserve">о основанию, указанному в подпункте </w:t>
      </w:r>
      <w:r w:rsidR="00EB29DB" w:rsidRPr="00776849">
        <w:rPr>
          <w:sz w:val="24"/>
          <w:szCs w:val="24"/>
        </w:rPr>
        <w:t xml:space="preserve">8 </w:t>
      </w:r>
      <w:r w:rsidR="00AE47BF" w:rsidRPr="00776849">
        <w:rPr>
          <w:sz w:val="24"/>
          <w:szCs w:val="24"/>
        </w:rPr>
        <w:t>пункта 6.1 настоящего</w:t>
      </w:r>
      <w:r w:rsidR="00027EF3" w:rsidRPr="00776849">
        <w:rPr>
          <w:sz w:val="24"/>
          <w:szCs w:val="24"/>
        </w:rPr>
        <w:t xml:space="preserve"> Административного регламента, Р</w:t>
      </w:r>
      <w:r w:rsidR="00AE47BF" w:rsidRPr="00776849">
        <w:rPr>
          <w:sz w:val="24"/>
          <w:szCs w:val="24"/>
        </w:rPr>
        <w:t xml:space="preserve">азрешение на </w:t>
      </w:r>
      <w:proofErr w:type="spellStart"/>
      <w:r w:rsidR="00AE47BF" w:rsidRPr="00776849">
        <w:rPr>
          <w:sz w:val="24"/>
          <w:szCs w:val="24"/>
        </w:rPr>
        <w:t>подзахоронение</w:t>
      </w:r>
      <w:proofErr w:type="spellEnd"/>
      <w:r w:rsidR="00AE47BF" w:rsidRPr="00776849">
        <w:rPr>
          <w:sz w:val="24"/>
          <w:szCs w:val="24"/>
        </w:rPr>
        <w:t xml:space="preserve"> на соответствующем месте захоронения (родственном, семейном (родовом), воинском, почетном, в нише стены скорби), оформленное по форме </w:t>
      </w:r>
      <w:r w:rsidR="00EB29DB" w:rsidRPr="00776849">
        <w:rPr>
          <w:sz w:val="24"/>
          <w:szCs w:val="24"/>
        </w:rPr>
        <w:t xml:space="preserve">3 </w:t>
      </w:r>
      <w:r w:rsidR="00390FD0" w:rsidRPr="00776849">
        <w:rPr>
          <w:sz w:val="24"/>
          <w:szCs w:val="24"/>
        </w:rPr>
        <w:t>Приложения 4</w:t>
      </w:r>
      <w:r w:rsidR="00AE47BF" w:rsidRPr="00776849">
        <w:rPr>
          <w:sz w:val="24"/>
          <w:szCs w:val="24"/>
        </w:rPr>
        <w:t xml:space="preserve"> к настоящему Административному регламенту</w:t>
      </w:r>
      <w:r w:rsidR="00C5498D" w:rsidRPr="00776849">
        <w:rPr>
          <w:sz w:val="24"/>
          <w:szCs w:val="24"/>
        </w:rPr>
        <w:t>;</w:t>
      </w:r>
    </w:p>
    <w:p w:rsidR="00C5498D" w:rsidRPr="00776849" w:rsidRDefault="00F435B4" w:rsidP="003478C9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>4</w:t>
      </w:r>
      <w:r w:rsidR="00C5498D" w:rsidRPr="00776849">
        <w:rPr>
          <w:sz w:val="24"/>
          <w:szCs w:val="24"/>
        </w:rPr>
        <w:t>) п</w:t>
      </w:r>
      <w:r w:rsidR="00C9543B" w:rsidRPr="00776849">
        <w:rPr>
          <w:sz w:val="24"/>
          <w:szCs w:val="24"/>
        </w:rPr>
        <w:t xml:space="preserve">о основанию, указанному в подпункте </w:t>
      </w:r>
      <w:r w:rsidR="00EB29DB" w:rsidRPr="00776849">
        <w:rPr>
          <w:sz w:val="24"/>
          <w:szCs w:val="24"/>
        </w:rPr>
        <w:t xml:space="preserve">9 </w:t>
      </w:r>
      <w:r w:rsidR="00C9543B" w:rsidRPr="00776849">
        <w:rPr>
          <w:sz w:val="24"/>
          <w:szCs w:val="24"/>
        </w:rPr>
        <w:t>пункта 6.1 настоящего</w:t>
      </w:r>
      <w:r w:rsidR="00027EF3" w:rsidRPr="00776849">
        <w:rPr>
          <w:sz w:val="24"/>
          <w:szCs w:val="24"/>
        </w:rPr>
        <w:t xml:space="preserve"> Административного регламента, Р</w:t>
      </w:r>
      <w:r w:rsidR="00C9543B" w:rsidRPr="00776849">
        <w:rPr>
          <w:sz w:val="24"/>
          <w:szCs w:val="24"/>
        </w:rPr>
        <w:t>азрешение о перерегистрации соответствующего места захоронения (родственного, семейного (родового), воинского, почетного, ниш</w:t>
      </w:r>
      <w:r w:rsidR="002862A8" w:rsidRPr="00776849">
        <w:rPr>
          <w:sz w:val="24"/>
          <w:szCs w:val="24"/>
        </w:rPr>
        <w:t>и</w:t>
      </w:r>
      <w:r w:rsidR="00C9543B" w:rsidRPr="00776849">
        <w:rPr>
          <w:sz w:val="24"/>
          <w:szCs w:val="24"/>
        </w:rPr>
        <w:t xml:space="preserve"> </w:t>
      </w:r>
      <w:r w:rsidR="002862A8" w:rsidRPr="00776849">
        <w:rPr>
          <w:sz w:val="24"/>
          <w:szCs w:val="24"/>
        </w:rPr>
        <w:t xml:space="preserve">в </w:t>
      </w:r>
      <w:r w:rsidR="00C9543B" w:rsidRPr="00776849">
        <w:rPr>
          <w:sz w:val="24"/>
          <w:szCs w:val="24"/>
        </w:rPr>
        <w:t>стен</w:t>
      </w:r>
      <w:r w:rsidR="002862A8" w:rsidRPr="00776849">
        <w:rPr>
          <w:sz w:val="24"/>
          <w:szCs w:val="24"/>
        </w:rPr>
        <w:t>е</w:t>
      </w:r>
      <w:r w:rsidR="00C9543B" w:rsidRPr="00776849">
        <w:rPr>
          <w:sz w:val="24"/>
          <w:szCs w:val="24"/>
        </w:rPr>
        <w:t xml:space="preserve"> скорби) на другое лицо, оформленное по форме </w:t>
      </w:r>
      <w:r w:rsidR="00EB29DB" w:rsidRPr="00776849">
        <w:rPr>
          <w:sz w:val="24"/>
          <w:szCs w:val="24"/>
        </w:rPr>
        <w:t xml:space="preserve">4 </w:t>
      </w:r>
      <w:r w:rsidR="00F2129B" w:rsidRPr="00776849">
        <w:rPr>
          <w:sz w:val="24"/>
          <w:szCs w:val="24"/>
        </w:rPr>
        <w:t xml:space="preserve"> </w:t>
      </w:r>
      <w:r w:rsidR="00390FD0" w:rsidRPr="00776849">
        <w:rPr>
          <w:sz w:val="24"/>
          <w:szCs w:val="24"/>
        </w:rPr>
        <w:t>Приложения</w:t>
      </w:r>
      <w:r w:rsidR="00C9543B" w:rsidRPr="00776849">
        <w:rPr>
          <w:sz w:val="24"/>
          <w:szCs w:val="24"/>
        </w:rPr>
        <w:t xml:space="preserve"> 4 к настояще</w:t>
      </w:r>
      <w:r w:rsidR="00C5498D" w:rsidRPr="00776849">
        <w:rPr>
          <w:sz w:val="24"/>
          <w:szCs w:val="24"/>
        </w:rPr>
        <w:t>му Административному регламенту;</w:t>
      </w:r>
    </w:p>
    <w:p w:rsidR="00C5498D" w:rsidRPr="00DD0BC4" w:rsidRDefault="00F435B4" w:rsidP="003478C9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776849">
        <w:rPr>
          <w:sz w:val="24"/>
          <w:szCs w:val="24"/>
        </w:rPr>
        <w:t>5</w:t>
      </w:r>
      <w:r w:rsidR="00C5498D" w:rsidRPr="00776849">
        <w:rPr>
          <w:sz w:val="24"/>
          <w:szCs w:val="24"/>
        </w:rPr>
        <w:t>) п</w:t>
      </w:r>
      <w:r w:rsidR="00C9543B" w:rsidRPr="00776849">
        <w:rPr>
          <w:sz w:val="24"/>
          <w:szCs w:val="24"/>
        </w:rPr>
        <w:t>о основанию, указанному в подпункт</w:t>
      </w:r>
      <w:r w:rsidRPr="00776849">
        <w:rPr>
          <w:sz w:val="24"/>
          <w:szCs w:val="24"/>
        </w:rPr>
        <w:t>ах</w:t>
      </w:r>
      <w:r w:rsidR="00C9543B" w:rsidRPr="00776849">
        <w:rPr>
          <w:sz w:val="24"/>
          <w:szCs w:val="24"/>
        </w:rPr>
        <w:t xml:space="preserve"> </w:t>
      </w:r>
      <w:r w:rsidR="00EB29DB" w:rsidRPr="00776849">
        <w:rPr>
          <w:sz w:val="24"/>
          <w:szCs w:val="24"/>
        </w:rPr>
        <w:t>10</w:t>
      </w:r>
      <w:r w:rsidRPr="00776849">
        <w:rPr>
          <w:sz w:val="24"/>
          <w:szCs w:val="24"/>
        </w:rPr>
        <w:t>, 11</w:t>
      </w:r>
      <w:r w:rsidR="00C9543B" w:rsidRPr="00776849">
        <w:rPr>
          <w:sz w:val="24"/>
          <w:szCs w:val="24"/>
        </w:rPr>
        <w:t xml:space="preserve"> пункта 6.1 настоящего</w:t>
      </w:r>
      <w:r w:rsidR="00027EF3" w:rsidRPr="00776849">
        <w:rPr>
          <w:sz w:val="24"/>
          <w:szCs w:val="24"/>
        </w:rPr>
        <w:t xml:space="preserve"> Административного регламента, Решение</w:t>
      </w:r>
      <w:r w:rsidR="00027EF3" w:rsidRPr="00DD0BC4">
        <w:rPr>
          <w:sz w:val="24"/>
          <w:szCs w:val="24"/>
        </w:rPr>
        <w:t xml:space="preserve"> о выдаче у</w:t>
      </w:r>
      <w:r w:rsidR="00C9543B" w:rsidRPr="00DD0BC4">
        <w:rPr>
          <w:sz w:val="24"/>
          <w:szCs w:val="24"/>
        </w:rPr>
        <w:t>достоверения о соответствующем захоронении (родственном, семейном (родовом), воинском, почетном, в нише стены скорби)</w:t>
      </w:r>
      <w:r w:rsidR="002862A8" w:rsidRPr="00DD0BC4">
        <w:rPr>
          <w:sz w:val="24"/>
          <w:szCs w:val="24"/>
        </w:rPr>
        <w:t>,</w:t>
      </w:r>
      <w:r w:rsidR="00C9543B" w:rsidRPr="00DD0BC4">
        <w:rPr>
          <w:sz w:val="24"/>
          <w:szCs w:val="24"/>
        </w:rPr>
        <w:t xml:space="preserve"> оформленное по форме </w:t>
      </w:r>
      <w:r w:rsidR="00EB29DB" w:rsidRPr="00DD0BC4">
        <w:rPr>
          <w:sz w:val="24"/>
          <w:szCs w:val="24"/>
        </w:rPr>
        <w:t xml:space="preserve">5 </w:t>
      </w:r>
      <w:r w:rsidR="00F2129B" w:rsidRPr="00DD0BC4">
        <w:rPr>
          <w:sz w:val="24"/>
          <w:szCs w:val="24"/>
        </w:rPr>
        <w:t xml:space="preserve"> </w:t>
      </w:r>
      <w:r w:rsidR="00390FD0" w:rsidRPr="00DD0BC4">
        <w:rPr>
          <w:sz w:val="24"/>
          <w:szCs w:val="24"/>
        </w:rPr>
        <w:t>Приложения</w:t>
      </w:r>
      <w:r w:rsidR="00C9543B" w:rsidRPr="00DD0BC4">
        <w:rPr>
          <w:sz w:val="24"/>
          <w:szCs w:val="24"/>
        </w:rPr>
        <w:t xml:space="preserve"> 4 к настоящем</w:t>
      </w:r>
      <w:r w:rsidR="00C5498D" w:rsidRPr="00DD0BC4">
        <w:rPr>
          <w:sz w:val="24"/>
          <w:szCs w:val="24"/>
        </w:rPr>
        <w:t>у Административному регламенту;</w:t>
      </w:r>
    </w:p>
    <w:p w:rsidR="007523C8" w:rsidRPr="00DD0BC4" w:rsidRDefault="00F435B4" w:rsidP="003478C9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DD0BC4">
        <w:rPr>
          <w:sz w:val="24"/>
          <w:szCs w:val="24"/>
        </w:rPr>
        <w:t>6</w:t>
      </w:r>
      <w:r w:rsidR="00C5498D" w:rsidRPr="00DD0BC4">
        <w:rPr>
          <w:sz w:val="24"/>
          <w:szCs w:val="24"/>
        </w:rPr>
        <w:t>) п</w:t>
      </w:r>
      <w:r w:rsidR="00C9543B" w:rsidRPr="00DD0BC4">
        <w:rPr>
          <w:sz w:val="24"/>
          <w:szCs w:val="24"/>
        </w:rPr>
        <w:t xml:space="preserve">о основанию, указанному в подпункте </w:t>
      </w:r>
      <w:r w:rsidR="00EB29DB" w:rsidRPr="00DD0BC4">
        <w:rPr>
          <w:sz w:val="24"/>
          <w:szCs w:val="24"/>
        </w:rPr>
        <w:t>1</w:t>
      </w:r>
      <w:r w:rsidRPr="00DD0BC4">
        <w:rPr>
          <w:sz w:val="24"/>
          <w:szCs w:val="24"/>
        </w:rPr>
        <w:t>2</w:t>
      </w:r>
      <w:r w:rsidR="00EB29DB" w:rsidRPr="00DD0BC4">
        <w:rPr>
          <w:sz w:val="24"/>
          <w:szCs w:val="24"/>
        </w:rPr>
        <w:t xml:space="preserve"> </w:t>
      </w:r>
      <w:r w:rsidR="00C9543B" w:rsidRPr="00DD0BC4">
        <w:rPr>
          <w:sz w:val="24"/>
          <w:szCs w:val="24"/>
        </w:rPr>
        <w:t>пункта 6.1 настоящего</w:t>
      </w:r>
      <w:r w:rsidR="00027EF3" w:rsidRPr="00DD0BC4">
        <w:rPr>
          <w:sz w:val="24"/>
          <w:szCs w:val="24"/>
        </w:rPr>
        <w:t xml:space="preserve"> Административного регламента, Р</w:t>
      </w:r>
      <w:r w:rsidR="00C9543B" w:rsidRPr="00DD0BC4">
        <w:rPr>
          <w:sz w:val="24"/>
          <w:szCs w:val="24"/>
        </w:rPr>
        <w:t>ешение о регистрации установки или замены надмогильного сооружения (надгробия) в книге регистрации надмогильных сооружений (надгробий)</w:t>
      </w:r>
      <w:r w:rsidR="002862A8" w:rsidRPr="00DD0BC4">
        <w:rPr>
          <w:sz w:val="24"/>
          <w:szCs w:val="24"/>
        </w:rPr>
        <w:t>,</w:t>
      </w:r>
      <w:r w:rsidR="00C9543B" w:rsidRPr="00DD0BC4">
        <w:rPr>
          <w:rFonts w:ascii="Calibri" w:hAnsi="Calibri"/>
          <w:sz w:val="24"/>
          <w:szCs w:val="24"/>
        </w:rPr>
        <w:t xml:space="preserve"> </w:t>
      </w:r>
      <w:r w:rsidR="00C9543B" w:rsidRPr="00DD0BC4">
        <w:rPr>
          <w:sz w:val="24"/>
          <w:szCs w:val="24"/>
        </w:rPr>
        <w:t xml:space="preserve">оформленное по форме </w:t>
      </w:r>
      <w:r w:rsidR="00EB29DB" w:rsidRPr="00DD0BC4">
        <w:rPr>
          <w:sz w:val="24"/>
          <w:szCs w:val="24"/>
        </w:rPr>
        <w:t xml:space="preserve">6 </w:t>
      </w:r>
      <w:r w:rsidR="00390FD0" w:rsidRPr="00DD0BC4">
        <w:rPr>
          <w:sz w:val="24"/>
          <w:szCs w:val="24"/>
        </w:rPr>
        <w:t xml:space="preserve"> Приложения</w:t>
      </w:r>
      <w:r w:rsidR="00C9543B" w:rsidRPr="00DD0BC4">
        <w:rPr>
          <w:sz w:val="24"/>
          <w:szCs w:val="24"/>
        </w:rPr>
        <w:t xml:space="preserve"> 4 к настоящему Административному регламенту.</w:t>
      </w:r>
      <w:r w:rsidR="007523C8" w:rsidRPr="00DD0BC4">
        <w:rPr>
          <w:sz w:val="24"/>
          <w:szCs w:val="24"/>
        </w:rPr>
        <w:t xml:space="preserve"> </w:t>
      </w:r>
    </w:p>
    <w:p w:rsidR="003015B3" w:rsidRPr="004170DD" w:rsidRDefault="003015B3" w:rsidP="003478C9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4170DD">
        <w:rPr>
          <w:sz w:val="24"/>
          <w:szCs w:val="24"/>
        </w:rPr>
        <w:lastRenderedPageBreak/>
        <w:t>6.3.1.</w:t>
      </w:r>
      <w:r w:rsidR="001B54F1" w:rsidRPr="004170DD">
        <w:rPr>
          <w:sz w:val="24"/>
          <w:szCs w:val="24"/>
        </w:rPr>
        <w:t>1</w:t>
      </w:r>
      <w:r w:rsidRPr="004170DD">
        <w:rPr>
          <w:sz w:val="24"/>
          <w:szCs w:val="24"/>
        </w:rPr>
        <w:t xml:space="preserve">. </w:t>
      </w:r>
      <w:r w:rsidR="00C5498D" w:rsidRPr="004170DD">
        <w:rPr>
          <w:sz w:val="24"/>
          <w:szCs w:val="24"/>
        </w:rPr>
        <w:t>Решение о предоставлении Муниципальной услуги в форме электронного документа, подписанного усиленной квалифицированной электронной подписью</w:t>
      </w:r>
      <w:r w:rsidR="00C5498D" w:rsidRPr="004170DD">
        <w:rPr>
          <w:rStyle w:val="afd"/>
          <w:sz w:val="24"/>
          <w:szCs w:val="24"/>
        </w:rPr>
        <w:footnoteReference w:id="2"/>
      </w:r>
      <w:r w:rsidR="00C5498D" w:rsidRPr="004170DD">
        <w:rPr>
          <w:sz w:val="24"/>
          <w:szCs w:val="24"/>
        </w:rPr>
        <w:t xml:space="preserve"> (далее – ЭП) </w:t>
      </w:r>
      <w:r w:rsidR="00FD1714" w:rsidRPr="004170DD">
        <w:rPr>
          <w:sz w:val="24"/>
          <w:szCs w:val="24"/>
        </w:rPr>
        <w:t>директора (</w:t>
      </w:r>
      <w:r w:rsidR="00C5498D" w:rsidRPr="004170DD">
        <w:rPr>
          <w:sz w:val="24"/>
          <w:szCs w:val="24"/>
        </w:rPr>
        <w:t xml:space="preserve">уполномоченного </w:t>
      </w:r>
      <w:r w:rsidR="00737FD2" w:rsidRPr="004170DD">
        <w:rPr>
          <w:sz w:val="24"/>
          <w:szCs w:val="24"/>
        </w:rPr>
        <w:t>сотрудника</w:t>
      </w:r>
      <w:r w:rsidR="00FD1714" w:rsidRPr="004170DD">
        <w:rPr>
          <w:sz w:val="24"/>
          <w:szCs w:val="24"/>
        </w:rPr>
        <w:t>)</w:t>
      </w:r>
      <w:r w:rsidR="00C5498D" w:rsidRPr="004170DD">
        <w:rPr>
          <w:sz w:val="24"/>
          <w:szCs w:val="24"/>
        </w:rPr>
        <w:t xml:space="preserve"> </w:t>
      </w:r>
      <w:r w:rsidRPr="004170DD">
        <w:rPr>
          <w:sz w:val="24"/>
          <w:szCs w:val="24"/>
        </w:rPr>
        <w:t xml:space="preserve">МКУ выдается </w:t>
      </w:r>
      <w:r w:rsidR="00E30A89" w:rsidRPr="004170DD">
        <w:rPr>
          <w:sz w:val="24"/>
          <w:szCs w:val="24"/>
        </w:rPr>
        <w:t xml:space="preserve">Заявителю </w:t>
      </w:r>
      <w:r w:rsidR="00CD23A5" w:rsidRPr="004170DD">
        <w:rPr>
          <w:sz w:val="24"/>
          <w:szCs w:val="24"/>
        </w:rPr>
        <w:t xml:space="preserve">(представителю Заявителя) </w:t>
      </w:r>
      <w:r w:rsidRPr="004170DD">
        <w:rPr>
          <w:sz w:val="24"/>
          <w:szCs w:val="24"/>
        </w:rPr>
        <w:t>на бумажном носите</w:t>
      </w:r>
      <w:r w:rsidR="00733D91" w:rsidRPr="004170DD">
        <w:rPr>
          <w:sz w:val="24"/>
          <w:szCs w:val="24"/>
        </w:rPr>
        <w:t>ле в МФЦ</w:t>
      </w:r>
      <w:r w:rsidR="00EB29DB" w:rsidRPr="004170DD">
        <w:rPr>
          <w:sz w:val="24"/>
          <w:szCs w:val="24"/>
        </w:rPr>
        <w:t>,</w:t>
      </w:r>
      <w:r w:rsidR="00733D91" w:rsidRPr="004170DD">
        <w:rPr>
          <w:sz w:val="24"/>
          <w:szCs w:val="24"/>
        </w:rPr>
        <w:t xml:space="preserve"> указанном в заявлении.</w:t>
      </w:r>
    </w:p>
    <w:p w:rsidR="00733D91" w:rsidRPr="004170DD" w:rsidRDefault="00733D91" w:rsidP="003478C9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895FC1">
        <w:rPr>
          <w:sz w:val="24"/>
          <w:szCs w:val="24"/>
        </w:rPr>
        <w:t>6.3.1.</w:t>
      </w:r>
      <w:r w:rsidR="001B54F1" w:rsidRPr="00895FC1">
        <w:rPr>
          <w:sz w:val="24"/>
          <w:szCs w:val="24"/>
        </w:rPr>
        <w:t>2</w:t>
      </w:r>
      <w:r w:rsidRPr="00895FC1">
        <w:rPr>
          <w:sz w:val="24"/>
          <w:szCs w:val="24"/>
        </w:rPr>
        <w:t>. Решение о предоставлении Муниципальной услуги</w:t>
      </w:r>
      <w:r w:rsidR="002862A8" w:rsidRPr="00895FC1">
        <w:rPr>
          <w:sz w:val="24"/>
          <w:szCs w:val="24"/>
        </w:rPr>
        <w:t>,</w:t>
      </w:r>
      <w:r w:rsidRPr="00895FC1">
        <w:rPr>
          <w:sz w:val="24"/>
          <w:szCs w:val="24"/>
        </w:rPr>
        <w:t xml:space="preserve"> принятое на основании заявления</w:t>
      </w:r>
      <w:r w:rsidR="00EB29DB" w:rsidRPr="00895FC1">
        <w:rPr>
          <w:sz w:val="24"/>
          <w:szCs w:val="24"/>
        </w:rPr>
        <w:t>,</w:t>
      </w:r>
      <w:r w:rsidRPr="00895FC1">
        <w:rPr>
          <w:sz w:val="24"/>
          <w:szCs w:val="24"/>
        </w:rPr>
        <w:t xml:space="preserve"> поданного в электронной форме посредством РПГУ, выдается Заявителю </w:t>
      </w:r>
      <w:r w:rsidR="00CD23A5" w:rsidRPr="00895FC1">
        <w:rPr>
          <w:sz w:val="24"/>
          <w:szCs w:val="24"/>
        </w:rPr>
        <w:t xml:space="preserve">(представителю Заявителя) </w:t>
      </w:r>
      <w:r w:rsidRPr="00895FC1">
        <w:rPr>
          <w:sz w:val="24"/>
          <w:szCs w:val="24"/>
        </w:rPr>
        <w:t>на бумажном носителе в МФЦ</w:t>
      </w:r>
      <w:r w:rsidR="00EB29DB" w:rsidRPr="00895FC1">
        <w:rPr>
          <w:sz w:val="24"/>
          <w:szCs w:val="24"/>
        </w:rPr>
        <w:t>,</w:t>
      </w:r>
      <w:r w:rsidRPr="00895FC1">
        <w:rPr>
          <w:sz w:val="24"/>
          <w:szCs w:val="24"/>
        </w:rPr>
        <w:t xml:space="preserve"> указанном в заявлении</w:t>
      </w:r>
      <w:r w:rsidR="00EB29DB" w:rsidRPr="00895FC1">
        <w:rPr>
          <w:sz w:val="24"/>
          <w:szCs w:val="24"/>
        </w:rPr>
        <w:t>,</w:t>
      </w:r>
      <w:r w:rsidRPr="00895FC1">
        <w:rPr>
          <w:sz w:val="24"/>
          <w:szCs w:val="24"/>
        </w:rPr>
        <w:t xml:space="preserve"> после сверки оригиналов документов, необходимых для предоставления Муниципальной услуги.</w:t>
      </w:r>
      <w:r w:rsidRPr="004170DD">
        <w:rPr>
          <w:sz w:val="24"/>
          <w:szCs w:val="24"/>
        </w:rPr>
        <w:t xml:space="preserve"> </w:t>
      </w:r>
    </w:p>
    <w:p w:rsidR="00E105AA" w:rsidRPr="004170DD" w:rsidRDefault="00C5498D" w:rsidP="003478C9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4170DD">
        <w:rPr>
          <w:sz w:val="24"/>
          <w:szCs w:val="24"/>
        </w:rPr>
        <w:t>6.3.2.</w:t>
      </w:r>
      <w:r w:rsidR="00027EF3" w:rsidRPr="004170DD">
        <w:rPr>
          <w:sz w:val="24"/>
          <w:szCs w:val="24"/>
        </w:rPr>
        <w:t xml:space="preserve"> </w:t>
      </w:r>
      <w:r w:rsidRPr="004170DD">
        <w:rPr>
          <w:sz w:val="24"/>
          <w:szCs w:val="24"/>
        </w:rPr>
        <w:t>Решение об отказе в предоставлении Муниципальной услуги, оформленное по форме согласно Приложению 5 к настоящему Административному регламенту (с указанием причин отказа в предоставлении Муниципальной услуги), подписанное</w:t>
      </w:r>
      <w:r w:rsidR="00FD1714" w:rsidRPr="004170DD">
        <w:rPr>
          <w:sz w:val="24"/>
          <w:szCs w:val="24"/>
        </w:rPr>
        <w:t xml:space="preserve"> ЭП директор</w:t>
      </w:r>
      <w:r w:rsidR="00CA1E38" w:rsidRPr="004170DD">
        <w:rPr>
          <w:sz w:val="24"/>
          <w:szCs w:val="24"/>
        </w:rPr>
        <w:t>а</w:t>
      </w:r>
      <w:r w:rsidR="00FD1714" w:rsidRPr="004170DD">
        <w:rPr>
          <w:sz w:val="24"/>
          <w:szCs w:val="24"/>
        </w:rPr>
        <w:t xml:space="preserve"> (уполномоченн</w:t>
      </w:r>
      <w:r w:rsidR="00CA1E38" w:rsidRPr="004170DD">
        <w:rPr>
          <w:sz w:val="24"/>
          <w:szCs w:val="24"/>
        </w:rPr>
        <w:t>ого</w:t>
      </w:r>
      <w:r w:rsidR="00FD1714" w:rsidRPr="004170DD">
        <w:rPr>
          <w:sz w:val="24"/>
          <w:szCs w:val="24"/>
        </w:rPr>
        <w:t xml:space="preserve"> </w:t>
      </w:r>
      <w:r w:rsidR="00CA1E38" w:rsidRPr="004170DD">
        <w:rPr>
          <w:sz w:val="24"/>
          <w:szCs w:val="24"/>
        </w:rPr>
        <w:t>сотрудника</w:t>
      </w:r>
      <w:r w:rsidR="00FD1714" w:rsidRPr="004170DD">
        <w:rPr>
          <w:sz w:val="24"/>
          <w:szCs w:val="24"/>
        </w:rPr>
        <w:t>)</w:t>
      </w:r>
      <w:r w:rsidR="00BF3EFF" w:rsidRPr="004170DD">
        <w:rPr>
          <w:sz w:val="24"/>
          <w:szCs w:val="24"/>
        </w:rPr>
        <w:t xml:space="preserve"> </w:t>
      </w:r>
      <w:r w:rsidRPr="004170DD">
        <w:rPr>
          <w:sz w:val="24"/>
          <w:szCs w:val="24"/>
        </w:rPr>
        <w:t xml:space="preserve">МКУ направляется Заявителю </w:t>
      </w:r>
      <w:r w:rsidR="00CD23A5" w:rsidRPr="004170DD">
        <w:rPr>
          <w:sz w:val="24"/>
          <w:szCs w:val="24"/>
        </w:rPr>
        <w:t xml:space="preserve">(представителю Заявителя) </w:t>
      </w:r>
      <w:r w:rsidRPr="004170DD">
        <w:rPr>
          <w:sz w:val="24"/>
          <w:szCs w:val="24"/>
        </w:rPr>
        <w:t>в Личный кабинет на РПГУ или выдается на бумажном носителе в МФЦ</w:t>
      </w:r>
      <w:r w:rsidR="008B68C9" w:rsidRPr="004170DD">
        <w:rPr>
          <w:sz w:val="24"/>
          <w:szCs w:val="24"/>
        </w:rPr>
        <w:t>,</w:t>
      </w:r>
      <w:r w:rsidRPr="004170DD">
        <w:rPr>
          <w:sz w:val="24"/>
          <w:szCs w:val="24"/>
        </w:rPr>
        <w:t xml:space="preserve"> указанном в заявлении.</w:t>
      </w:r>
    </w:p>
    <w:p w:rsidR="00132AC7" w:rsidRPr="00DD0BC4" w:rsidRDefault="00132AC7" w:rsidP="003478C9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4170DD">
        <w:rPr>
          <w:sz w:val="24"/>
          <w:szCs w:val="24"/>
        </w:rPr>
        <w:t>6.</w:t>
      </w:r>
      <w:r w:rsidR="007523C8" w:rsidRPr="004170DD">
        <w:rPr>
          <w:sz w:val="24"/>
          <w:szCs w:val="24"/>
        </w:rPr>
        <w:t>4</w:t>
      </w:r>
      <w:r w:rsidRPr="004170DD">
        <w:rPr>
          <w:sz w:val="24"/>
          <w:szCs w:val="24"/>
        </w:rPr>
        <w:t>.</w:t>
      </w:r>
      <w:r w:rsidR="007523C8" w:rsidRPr="004170DD">
        <w:rPr>
          <w:sz w:val="24"/>
          <w:szCs w:val="24"/>
        </w:rPr>
        <w:t xml:space="preserve"> </w:t>
      </w:r>
      <w:r w:rsidRPr="004170DD">
        <w:rPr>
          <w:sz w:val="24"/>
          <w:szCs w:val="24"/>
        </w:rPr>
        <w:t xml:space="preserve">Уведомление о предоставлении Муниципальной услуги либо об отказе </w:t>
      </w:r>
      <w:r w:rsidR="00A70EC4" w:rsidRPr="004170DD">
        <w:rPr>
          <w:sz w:val="24"/>
          <w:szCs w:val="24"/>
        </w:rPr>
        <w:t xml:space="preserve">в представлении Муниципальной услуги </w:t>
      </w:r>
      <w:r w:rsidRPr="004170DD">
        <w:rPr>
          <w:sz w:val="24"/>
          <w:szCs w:val="24"/>
        </w:rPr>
        <w:t xml:space="preserve">направляется в Личный кабинет Заявителя </w:t>
      </w:r>
      <w:r w:rsidR="00E30A89" w:rsidRPr="004170DD">
        <w:rPr>
          <w:sz w:val="24"/>
          <w:szCs w:val="24"/>
        </w:rPr>
        <w:t>на РПГУ.</w:t>
      </w:r>
    </w:p>
    <w:p w:rsidR="003015B3" w:rsidRPr="00DD0BC4" w:rsidRDefault="0079602A" w:rsidP="003478C9">
      <w:pPr>
        <w:pStyle w:val="ConsPlusNormal"/>
        <w:tabs>
          <w:tab w:val="left" w:pos="113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BC4">
        <w:rPr>
          <w:rFonts w:ascii="Times New Roman" w:hAnsi="Times New Roman" w:cs="Times New Roman"/>
          <w:sz w:val="24"/>
          <w:szCs w:val="24"/>
        </w:rPr>
        <w:t>6.</w:t>
      </w:r>
      <w:r w:rsidR="007523C8" w:rsidRPr="00DD0BC4">
        <w:rPr>
          <w:rFonts w:ascii="Times New Roman" w:hAnsi="Times New Roman" w:cs="Times New Roman"/>
          <w:sz w:val="24"/>
          <w:szCs w:val="24"/>
        </w:rPr>
        <w:t>5</w:t>
      </w:r>
      <w:r w:rsidRPr="00DD0BC4">
        <w:rPr>
          <w:rFonts w:ascii="Times New Roman" w:hAnsi="Times New Roman" w:cs="Times New Roman"/>
          <w:sz w:val="24"/>
          <w:szCs w:val="24"/>
        </w:rPr>
        <w:t>.</w:t>
      </w:r>
      <w:r w:rsidR="00843870" w:rsidRPr="00DD0BC4">
        <w:rPr>
          <w:rFonts w:ascii="Times New Roman" w:hAnsi="Times New Roman" w:cs="Times New Roman"/>
          <w:sz w:val="24"/>
          <w:szCs w:val="24"/>
        </w:rPr>
        <w:t xml:space="preserve"> </w:t>
      </w:r>
      <w:r w:rsidR="00332878" w:rsidRPr="00DD0BC4">
        <w:rPr>
          <w:rFonts w:ascii="Times New Roman" w:hAnsi="Times New Roman" w:cs="Times New Roman"/>
          <w:sz w:val="24"/>
          <w:szCs w:val="24"/>
        </w:rPr>
        <w:t>Факт предоставления</w:t>
      </w:r>
      <w:r w:rsidR="00843870" w:rsidRPr="00DD0BC4">
        <w:rPr>
          <w:rFonts w:ascii="Times New Roman" w:hAnsi="Times New Roman" w:cs="Times New Roman"/>
          <w:sz w:val="24"/>
          <w:szCs w:val="24"/>
        </w:rPr>
        <w:t xml:space="preserve"> </w:t>
      </w:r>
      <w:r w:rsidRPr="00DD0BC4">
        <w:rPr>
          <w:rFonts w:ascii="Times New Roman" w:hAnsi="Times New Roman" w:cs="Times New Roman"/>
          <w:sz w:val="24"/>
          <w:szCs w:val="24"/>
        </w:rPr>
        <w:t>Муниципальной у</w:t>
      </w:r>
      <w:r w:rsidR="00A9435F" w:rsidRPr="00DD0BC4">
        <w:rPr>
          <w:rFonts w:ascii="Times New Roman" w:hAnsi="Times New Roman" w:cs="Times New Roman"/>
          <w:sz w:val="24"/>
          <w:szCs w:val="24"/>
        </w:rPr>
        <w:t>слуги</w:t>
      </w:r>
      <w:r w:rsidR="00843870" w:rsidRPr="00DD0BC4">
        <w:rPr>
          <w:rFonts w:ascii="Times New Roman" w:hAnsi="Times New Roman" w:cs="Times New Roman"/>
          <w:sz w:val="24"/>
          <w:szCs w:val="24"/>
        </w:rPr>
        <w:t xml:space="preserve"> </w:t>
      </w:r>
      <w:r w:rsidR="007523C8" w:rsidRPr="00DD0BC4">
        <w:rPr>
          <w:rFonts w:ascii="Times New Roman" w:hAnsi="Times New Roman" w:cs="Times New Roman"/>
          <w:sz w:val="24"/>
          <w:szCs w:val="24"/>
        </w:rPr>
        <w:t xml:space="preserve">независимо от принятого </w:t>
      </w:r>
      <w:r w:rsidR="00E236FC" w:rsidRPr="00DD0BC4">
        <w:rPr>
          <w:rFonts w:ascii="Times New Roman" w:hAnsi="Times New Roman" w:cs="Times New Roman"/>
          <w:sz w:val="24"/>
          <w:szCs w:val="24"/>
        </w:rPr>
        <w:t>Р</w:t>
      </w:r>
      <w:r w:rsidR="007523C8" w:rsidRPr="00DD0BC4">
        <w:rPr>
          <w:rFonts w:ascii="Times New Roman" w:hAnsi="Times New Roman" w:cs="Times New Roman"/>
          <w:sz w:val="24"/>
          <w:szCs w:val="24"/>
        </w:rPr>
        <w:t xml:space="preserve">ешения </w:t>
      </w:r>
      <w:r w:rsidR="00C15277" w:rsidRPr="00DD0BC4">
        <w:rPr>
          <w:rFonts w:ascii="Times New Roman" w:hAnsi="Times New Roman" w:cs="Times New Roman"/>
          <w:sz w:val="24"/>
          <w:szCs w:val="24"/>
        </w:rPr>
        <w:t xml:space="preserve">с приложением результата предоставления </w:t>
      </w:r>
      <w:r w:rsidRPr="00DD0BC4">
        <w:rPr>
          <w:rFonts w:ascii="Times New Roman" w:hAnsi="Times New Roman" w:cs="Times New Roman"/>
          <w:sz w:val="24"/>
          <w:szCs w:val="24"/>
        </w:rPr>
        <w:t>Муниципальной у</w:t>
      </w:r>
      <w:r w:rsidR="00C15277" w:rsidRPr="00DD0BC4">
        <w:rPr>
          <w:rFonts w:ascii="Times New Roman" w:hAnsi="Times New Roman" w:cs="Times New Roman"/>
          <w:sz w:val="24"/>
          <w:szCs w:val="24"/>
        </w:rPr>
        <w:t>слуги фиксируется</w:t>
      </w:r>
      <w:r w:rsidR="00843870" w:rsidRPr="00DD0BC4">
        <w:rPr>
          <w:rFonts w:ascii="Times New Roman" w:hAnsi="Times New Roman" w:cs="Times New Roman"/>
          <w:sz w:val="24"/>
          <w:szCs w:val="24"/>
        </w:rPr>
        <w:t xml:space="preserve"> в </w:t>
      </w:r>
      <w:r w:rsidR="0029729D" w:rsidRPr="00DD0BC4">
        <w:rPr>
          <w:rFonts w:ascii="Times New Roman" w:hAnsi="Times New Roman" w:cs="Times New Roman"/>
          <w:sz w:val="24"/>
          <w:szCs w:val="24"/>
        </w:rPr>
        <w:t xml:space="preserve">Модуле </w:t>
      </w:r>
      <w:proofErr w:type="gramStart"/>
      <w:r w:rsidR="0029729D" w:rsidRPr="00DD0BC4">
        <w:rPr>
          <w:rFonts w:ascii="Times New Roman" w:hAnsi="Times New Roman" w:cs="Times New Roman"/>
          <w:sz w:val="24"/>
          <w:szCs w:val="24"/>
        </w:rPr>
        <w:t xml:space="preserve">оказания услуг </w:t>
      </w:r>
      <w:r w:rsidR="00422831" w:rsidRPr="00DD0BC4">
        <w:rPr>
          <w:rFonts w:ascii="Times New Roman" w:hAnsi="Times New Roman" w:cs="Times New Roman"/>
          <w:sz w:val="24"/>
          <w:szCs w:val="24"/>
        </w:rPr>
        <w:t>Е</w:t>
      </w:r>
      <w:r w:rsidR="00F965CB" w:rsidRPr="00DD0BC4">
        <w:rPr>
          <w:rFonts w:ascii="Times New Roman" w:hAnsi="Times New Roman" w:cs="Times New Roman"/>
          <w:sz w:val="24"/>
          <w:szCs w:val="24"/>
        </w:rPr>
        <w:t>диной информационной систем</w:t>
      </w:r>
      <w:r w:rsidR="00E236FC" w:rsidRPr="00DD0BC4">
        <w:rPr>
          <w:rFonts w:ascii="Times New Roman" w:hAnsi="Times New Roman" w:cs="Times New Roman"/>
          <w:sz w:val="24"/>
          <w:szCs w:val="24"/>
        </w:rPr>
        <w:t>ы</w:t>
      </w:r>
      <w:r w:rsidR="00F965CB" w:rsidRPr="00DD0BC4">
        <w:rPr>
          <w:rFonts w:ascii="Times New Roman" w:hAnsi="Times New Roman" w:cs="Times New Roman"/>
          <w:sz w:val="24"/>
          <w:szCs w:val="24"/>
        </w:rPr>
        <w:t xml:space="preserve"> </w:t>
      </w:r>
      <w:r w:rsidR="00390FD0" w:rsidRPr="00DD0BC4">
        <w:rPr>
          <w:rFonts w:ascii="Times New Roman" w:hAnsi="Times New Roman" w:cs="Times New Roman"/>
          <w:sz w:val="24"/>
          <w:szCs w:val="24"/>
        </w:rPr>
        <w:t>оказания услуг</w:t>
      </w:r>
      <w:r w:rsidR="00F965CB" w:rsidRPr="00DD0BC4">
        <w:rPr>
          <w:rFonts w:ascii="Times New Roman" w:hAnsi="Times New Roman" w:cs="Times New Roman"/>
          <w:sz w:val="24"/>
          <w:szCs w:val="24"/>
        </w:rPr>
        <w:t xml:space="preserve"> Московской</w:t>
      </w:r>
      <w:proofErr w:type="gramEnd"/>
      <w:r w:rsidR="00F965CB" w:rsidRPr="00DD0BC4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="00EB29DB" w:rsidRPr="00DD0BC4">
        <w:rPr>
          <w:rFonts w:ascii="Times New Roman" w:hAnsi="Times New Roman" w:cs="Times New Roman"/>
          <w:sz w:val="24"/>
          <w:szCs w:val="24"/>
        </w:rPr>
        <w:br/>
      </w:r>
      <w:r w:rsidR="00F965CB" w:rsidRPr="00DD0BC4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390FD0" w:rsidRPr="00DD0BC4">
        <w:rPr>
          <w:rFonts w:ascii="Times New Roman" w:hAnsi="Times New Roman" w:cs="Times New Roman"/>
          <w:sz w:val="24"/>
          <w:szCs w:val="24"/>
        </w:rPr>
        <w:t>– Модуль</w:t>
      </w:r>
      <w:r w:rsidR="0029729D" w:rsidRPr="00DD0BC4">
        <w:rPr>
          <w:rFonts w:ascii="Times New Roman" w:hAnsi="Times New Roman" w:cs="Times New Roman"/>
          <w:sz w:val="24"/>
          <w:szCs w:val="24"/>
        </w:rPr>
        <w:t xml:space="preserve"> ОУ </w:t>
      </w:r>
      <w:r w:rsidR="00F965CB" w:rsidRPr="00DD0BC4">
        <w:rPr>
          <w:rFonts w:ascii="Times New Roman" w:hAnsi="Times New Roman" w:cs="Times New Roman"/>
          <w:sz w:val="24"/>
          <w:szCs w:val="24"/>
        </w:rPr>
        <w:t>ЕИС ОУ)</w:t>
      </w:r>
      <w:r w:rsidR="008823CC" w:rsidRPr="00DD0B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13DF" w:rsidRPr="00DD0BC4" w:rsidRDefault="003015B3" w:rsidP="003478C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BC4">
        <w:rPr>
          <w:rFonts w:ascii="Times New Roman" w:hAnsi="Times New Roman" w:cs="Times New Roman"/>
          <w:sz w:val="24"/>
          <w:szCs w:val="24"/>
        </w:rPr>
        <w:t xml:space="preserve">6.6. </w:t>
      </w:r>
      <w:proofErr w:type="gramStart"/>
      <w:r w:rsidR="00137099" w:rsidRPr="00DD0BC4">
        <w:rPr>
          <w:rFonts w:ascii="Times New Roman" w:hAnsi="Times New Roman"/>
          <w:sz w:val="24"/>
          <w:szCs w:val="24"/>
        </w:rPr>
        <w:t>На основании решения о предоставлении Муниципальной услуги по основаниям, указанным в подпунктах 1</w:t>
      </w:r>
      <w:r w:rsidR="00DA1CAC" w:rsidRPr="00DD0BC4">
        <w:rPr>
          <w:rFonts w:ascii="Times New Roman" w:hAnsi="Times New Roman"/>
          <w:sz w:val="24"/>
          <w:szCs w:val="24"/>
        </w:rPr>
        <w:t xml:space="preserve"> </w:t>
      </w:r>
      <w:r w:rsidR="00FA1DE3" w:rsidRPr="00DD0BC4">
        <w:rPr>
          <w:rFonts w:ascii="Times New Roman" w:hAnsi="Times New Roman"/>
          <w:sz w:val="24"/>
          <w:szCs w:val="24"/>
        </w:rPr>
        <w:t>–</w:t>
      </w:r>
      <w:r w:rsidR="00DA1CAC" w:rsidRPr="00DD0BC4">
        <w:rPr>
          <w:rFonts w:ascii="Times New Roman" w:hAnsi="Times New Roman"/>
          <w:sz w:val="24"/>
          <w:szCs w:val="24"/>
        </w:rPr>
        <w:t xml:space="preserve"> </w:t>
      </w:r>
      <w:r w:rsidR="002A0863" w:rsidRPr="00DD0BC4">
        <w:rPr>
          <w:rFonts w:ascii="Times New Roman" w:hAnsi="Times New Roman"/>
          <w:sz w:val="24"/>
          <w:szCs w:val="24"/>
        </w:rPr>
        <w:t>12 п</w:t>
      </w:r>
      <w:r w:rsidR="00137099" w:rsidRPr="00DD0BC4">
        <w:rPr>
          <w:rFonts w:ascii="Times New Roman" w:hAnsi="Times New Roman"/>
          <w:sz w:val="24"/>
          <w:szCs w:val="24"/>
        </w:rPr>
        <w:t>ункта 6.1 настоящего Административного регламента</w:t>
      </w:r>
      <w:r w:rsidR="004B288A" w:rsidRPr="00DD0BC4">
        <w:rPr>
          <w:rFonts w:ascii="Times New Roman" w:hAnsi="Times New Roman"/>
          <w:color w:val="FF0000"/>
          <w:sz w:val="24"/>
          <w:szCs w:val="24"/>
        </w:rPr>
        <w:t>,</w:t>
      </w:r>
      <w:r w:rsidR="00137099" w:rsidRPr="00DD0BC4">
        <w:rPr>
          <w:rFonts w:ascii="Times New Roman" w:hAnsi="Times New Roman"/>
          <w:sz w:val="24"/>
          <w:szCs w:val="24"/>
        </w:rPr>
        <w:t xml:space="preserve"> </w:t>
      </w:r>
      <w:r w:rsidR="00237376" w:rsidRPr="00DD0BC4">
        <w:rPr>
          <w:rFonts w:ascii="Times New Roman" w:hAnsi="Times New Roman"/>
          <w:sz w:val="24"/>
          <w:szCs w:val="24"/>
        </w:rPr>
        <w:t xml:space="preserve">Заявителю </w:t>
      </w:r>
      <w:r w:rsidR="00CD23A5" w:rsidRPr="00DD0BC4">
        <w:rPr>
          <w:rFonts w:ascii="Times New Roman" w:hAnsi="Times New Roman"/>
          <w:sz w:val="24"/>
          <w:szCs w:val="24"/>
        </w:rPr>
        <w:t xml:space="preserve">(представителю Заявителя) </w:t>
      </w:r>
      <w:r w:rsidR="00237376" w:rsidRPr="00DD0BC4">
        <w:rPr>
          <w:rFonts w:ascii="Times New Roman" w:hAnsi="Times New Roman"/>
          <w:sz w:val="24"/>
          <w:szCs w:val="24"/>
        </w:rPr>
        <w:t>в</w:t>
      </w:r>
      <w:r w:rsidR="00137099" w:rsidRPr="00DD0BC4">
        <w:rPr>
          <w:rFonts w:ascii="Times New Roman" w:hAnsi="Times New Roman"/>
          <w:sz w:val="24"/>
          <w:szCs w:val="24"/>
        </w:rPr>
        <w:t xml:space="preserve"> МФЦ выдается Удостоверение о захоронении </w:t>
      </w:r>
      <w:r w:rsidR="00CD23A5" w:rsidRPr="00DD0BC4">
        <w:rPr>
          <w:rFonts w:ascii="Times New Roman" w:hAnsi="Times New Roman"/>
          <w:sz w:val="24"/>
          <w:szCs w:val="24"/>
        </w:rPr>
        <w:br/>
      </w:r>
      <w:r w:rsidR="00C35634" w:rsidRPr="00DD0BC4">
        <w:rPr>
          <w:rFonts w:ascii="Times New Roman" w:hAnsi="Times New Roman"/>
          <w:sz w:val="24"/>
          <w:szCs w:val="24"/>
        </w:rPr>
        <w:t xml:space="preserve">(далее – Удостоверение) </w:t>
      </w:r>
      <w:r w:rsidR="00137099" w:rsidRPr="00DD0BC4">
        <w:rPr>
          <w:rFonts w:ascii="Times New Roman" w:hAnsi="Times New Roman"/>
          <w:sz w:val="24"/>
          <w:szCs w:val="24"/>
        </w:rPr>
        <w:t xml:space="preserve">по форме согласно </w:t>
      </w:r>
      <w:r w:rsidR="00C51F55" w:rsidRPr="00DD0BC4">
        <w:rPr>
          <w:rFonts w:ascii="Times New Roman" w:hAnsi="Times New Roman"/>
          <w:sz w:val="24"/>
          <w:szCs w:val="24"/>
        </w:rPr>
        <w:t xml:space="preserve">приложению </w:t>
      </w:r>
      <w:r w:rsidR="000C3BED" w:rsidRPr="00DD0BC4">
        <w:rPr>
          <w:rFonts w:ascii="Times New Roman" w:hAnsi="Times New Roman"/>
          <w:sz w:val="24"/>
          <w:szCs w:val="24"/>
        </w:rPr>
        <w:t>6</w:t>
      </w:r>
      <w:r w:rsidR="00137099" w:rsidRPr="00DD0BC4">
        <w:rPr>
          <w:rFonts w:ascii="Times New Roman" w:hAnsi="Times New Roman"/>
          <w:sz w:val="24"/>
          <w:szCs w:val="24"/>
        </w:rPr>
        <w:t xml:space="preserve"> </w:t>
      </w:r>
      <w:r w:rsidR="0098620C" w:rsidRPr="00DD0BC4">
        <w:rPr>
          <w:rFonts w:ascii="Times New Roman" w:hAnsi="Times New Roman"/>
          <w:sz w:val="24"/>
          <w:szCs w:val="24"/>
        </w:rPr>
        <w:t xml:space="preserve">к </w:t>
      </w:r>
      <w:r w:rsidR="00137099" w:rsidRPr="00DD0BC4">
        <w:rPr>
          <w:rFonts w:ascii="Times New Roman" w:hAnsi="Times New Roman"/>
          <w:sz w:val="24"/>
          <w:szCs w:val="24"/>
        </w:rPr>
        <w:t>настояще</w:t>
      </w:r>
      <w:r w:rsidR="0098620C" w:rsidRPr="00DD0BC4">
        <w:rPr>
          <w:rFonts w:ascii="Times New Roman" w:hAnsi="Times New Roman"/>
          <w:sz w:val="24"/>
          <w:szCs w:val="24"/>
        </w:rPr>
        <w:t>му</w:t>
      </w:r>
      <w:r w:rsidR="00137099" w:rsidRPr="00DD0BC4">
        <w:rPr>
          <w:rFonts w:ascii="Times New Roman" w:hAnsi="Times New Roman"/>
          <w:sz w:val="24"/>
          <w:szCs w:val="24"/>
        </w:rPr>
        <w:t xml:space="preserve"> Административно</w:t>
      </w:r>
      <w:r w:rsidR="0098620C" w:rsidRPr="00DD0BC4">
        <w:rPr>
          <w:rFonts w:ascii="Times New Roman" w:hAnsi="Times New Roman"/>
          <w:sz w:val="24"/>
          <w:szCs w:val="24"/>
        </w:rPr>
        <w:t>му</w:t>
      </w:r>
      <w:r w:rsidR="00137099" w:rsidRPr="00DD0BC4">
        <w:rPr>
          <w:rFonts w:ascii="Times New Roman" w:hAnsi="Times New Roman"/>
          <w:sz w:val="24"/>
          <w:szCs w:val="24"/>
        </w:rPr>
        <w:t xml:space="preserve"> регламент</w:t>
      </w:r>
      <w:r w:rsidR="0098620C" w:rsidRPr="00DD0BC4">
        <w:rPr>
          <w:rFonts w:ascii="Times New Roman" w:hAnsi="Times New Roman"/>
          <w:sz w:val="24"/>
          <w:szCs w:val="24"/>
        </w:rPr>
        <w:t>у</w:t>
      </w:r>
      <w:r w:rsidR="00FA1DE3" w:rsidRPr="00DD0BC4">
        <w:rPr>
          <w:rFonts w:ascii="Times New Roman" w:hAnsi="Times New Roman"/>
          <w:sz w:val="24"/>
          <w:szCs w:val="24"/>
        </w:rPr>
        <w:t xml:space="preserve">, с соблюдением требований, установленных в </w:t>
      </w:r>
      <w:r w:rsidR="002A0863" w:rsidRPr="00DD0BC4">
        <w:rPr>
          <w:rFonts w:ascii="Times New Roman" w:hAnsi="Times New Roman"/>
          <w:sz w:val="24"/>
          <w:szCs w:val="24"/>
        </w:rPr>
        <w:t>п</w:t>
      </w:r>
      <w:r w:rsidR="00FA1DE3" w:rsidRPr="00DD0BC4">
        <w:rPr>
          <w:rFonts w:ascii="Times New Roman" w:hAnsi="Times New Roman"/>
          <w:sz w:val="24"/>
          <w:szCs w:val="24"/>
        </w:rPr>
        <w:t>унктах 6.6.1 и 6.6.2 настоящего Административного регламента</w:t>
      </w:r>
      <w:r w:rsidR="00C35634" w:rsidRPr="00DD0BC4">
        <w:rPr>
          <w:rFonts w:ascii="Times New Roman" w:hAnsi="Times New Roman"/>
          <w:sz w:val="24"/>
          <w:szCs w:val="24"/>
        </w:rPr>
        <w:t>.</w:t>
      </w:r>
      <w:r w:rsidR="00137099" w:rsidRPr="00DD0B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823377" w:rsidRPr="00DD0BC4" w:rsidRDefault="00823377" w:rsidP="003478C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BC4">
        <w:rPr>
          <w:rFonts w:ascii="Times New Roman" w:hAnsi="Times New Roman" w:cs="Times New Roman"/>
          <w:sz w:val="24"/>
          <w:szCs w:val="24"/>
        </w:rPr>
        <w:t xml:space="preserve">В </w:t>
      </w:r>
      <w:r w:rsidR="00A94D3F" w:rsidRPr="00DD0BC4">
        <w:rPr>
          <w:rFonts w:ascii="Times New Roman" w:hAnsi="Times New Roman" w:cs="Times New Roman"/>
          <w:sz w:val="24"/>
          <w:szCs w:val="24"/>
        </w:rPr>
        <w:t xml:space="preserve">Удостоверении на основании принятого решения о предоставлении Муниципальной услуги </w:t>
      </w:r>
      <w:r w:rsidR="002A0863" w:rsidRPr="00DD0BC4">
        <w:rPr>
          <w:rFonts w:ascii="Times New Roman" w:hAnsi="Times New Roman" w:cs="Times New Roman"/>
          <w:sz w:val="24"/>
          <w:szCs w:val="24"/>
        </w:rPr>
        <w:t>должны быть указаны</w:t>
      </w:r>
      <w:r w:rsidRPr="00DD0BC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23377" w:rsidRPr="00DD0BC4" w:rsidRDefault="00A51965" w:rsidP="003478C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BC4">
        <w:rPr>
          <w:rFonts w:ascii="Times New Roman" w:hAnsi="Times New Roman" w:cs="Times New Roman"/>
          <w:sz w:val="24"/>
          <w:szCs w:val="24"/>
        </w:rPr>
        <w:t>1</w:t>
      </w:r>
      <w:r w:rsidR="00823377" w:rsidRPr="00DD0BC4">
        <w:rPr>
          <w:rFonts w:ascii="Times New Roman" w:hAnsi="Times New Roman" w:cs="Times New Roman"/>
          <w:sz w:val="24"/>
          <w:szCs w:val="24"/>
        </w:rPr>
        <w:t xml:space="preserve">) наименование кладбища, на территории которого создано захоронение; </w:t>
      </w:r>
    </w:p>
    <w:p w:rsidR="00823377" w:rsidRPr="00DD0BC4" w:rsidRDefault="00A51965" w:rsidP="003478C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BC4">
        <w:rPr>
          <w:rFonts w:ascii="Times New Roman" w:hAnsi="Times New Roman" w:cs="Times New Roman"/>
          <w:sz w:val="24"/>
          <w:szCs w:val="24"/>
        </w:rPr>
        <w:t>2</w:t>
      </w:r>
      <w:r w:rsidR="00823377" w:rsidRPr="00DD0BC4">
        <w:rPr>
          <w:rFonts w:ascii="Times New Roman" w:hAnsi="Times New Roman" w:cs="Times New Roman"/>
          <w:sz w:val="24"/>
          <w:szCs w:val="24"/>
        </w:rPr>
        <w:t xml:space="preserve">) местонахождение (адрес) кладбища; </w:t>
      </w:r>
    </w:p>
    <w:p w:rsidR="00823377" w:rsidRPr="00DD0BC4" w:rsidRDefault="00A51965" w:rsidP="003478C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BC4">
        <w:rPr>
          <w:rFonts w:ascii="Times New Roman" w:hAnsi="Times New Roman" w:cs="Times New Roman"/>
          <w:sz w:val="24"/>
          <w:szCs w:val="24"/>
        </w:rPr>
        <w:t>3</w:t>
      </w:r>
      <w:r w:rsidR="00823377" w:rsidRPr="00DD0BC4">
        <w:rPr>
          <w:rFonts w:ascii="Times New Roman" w:hAnsi="Times New Roman" w:cs="Times New Roman"/>
          <w:sz w:val="24"/>
          <w:szCs w:val="24"/>
        </w:rPr>
        <w:t xml:space="preserve">) размер </w:t>
      </w:r>
      <w:r w:rsidR="00EB29DB" w:rsidRPr="00DD0BC4">
        <w:rPr>
          <w:rFonts w:ascii="Times New Roman" w:hAnsi="Times New Roman" w:cs="Times New Roman"/>
          <w:sz w:val="24"/>
          <w:szCs w:val="24"/>
        </w:rPr>
        <w:t>места захоро</w:t>
      </w:r>
      <w:r w:rsidR="008676A3" w:rsidRPr="00DD0BC4">
        <w:rPr>
          <w:rFonts w:ascii="Times New Roman" w:hAnsi="Times New Roman" w:cs="Times New Roman"/>
          <w:sz w:val="24"/>
          <w:szCs w:val="24"/>
        </w:rPr>
        <w:t>нения</w:t>
      </w:r>
      <w:r w:rsidR="00823377" w:rsidRPr="00DD0BC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23377" w:rsidRPr="00DD0BC4" w:rsidRDefault="00A51965" w:rsidP="003478C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BC4">
        <w:rPr>
          <w:rFonts w:ascii="Times New Roman" w:hAnsi="Times New Roman" w:cs="Times New Roman"/>
          <w:sz w:val="24"/>
          <w:szCs w:val="24"/>
        </w:rPr>
        <w:t>4</w:t>
      </w:r>
      <w:r w:rsidR="00EB29DB" w:rsidRPr="00DD0BC4">
        <w:rPr>
          <w:rFonts w:ascii="Times New Roman" w:hAnsi="Times New Roman" w:cs="Times New Roman"/>
          <w:sz w:val="24"/>
          <w:szCs w:val="24"/>
        </w:rPr>
        <w:t xml:space="preserve">) </w:t>
      </w:r>
      <w:r w:rsidR="00823377" w:rsidRPr="00DD0BC4">
        <w:rPr>
          <w:rFonts w:ascii="Times New Roman" w:hAnsi="Times New Roman" w:cs="Times New Roman"/>
          <w:sz w:val="24"/>
          <w:szCs w:val="24"/>
        </w:rPr>
        <w:t xml:space="preserve">место его расположения на кладбище (номер квартала, сектора, участка); </w:t>
      </w:r>
    </w:p>
    <w:p w:rsidR="008C4CAE" w:rsidRPr="00DD0BC4" w:rsidRDefault="00A51965" w:rsidP="003478C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BC4">
        <w:rPr>
          <w:rFonts w:ascii="Times New Roman" w:hAnsi="Times New Roman" w:cs="Times New Roman"/>
          <w:sz w:val="24"/>
          <w:szCs w:val="24"/>
        </w:rPr>
        <w:t>5</w:t>
      </w:r>
      <w:r w:rsidR="00EB29DB" w:rsidRPr="00DD0BC4">
        <w:rPr>
          <w:rFonts w:ascii="Times New Roman" w:hAnsi="Times New Roman" w:cs="Times New Roman"/>
          <w:sz w:val="24"/>
          <w:szCs w:val="24"/>
        </w:rPr>
        <w:t xml:space="preserve">) </w:t>
      </w:r>
      <w:r w:rsidR="00823377" w:rsidRPr="00DD0BC4">
        <w:rPr>
          <w:rFonts w:ascii="Times New Roman" w:hAnsi="Times New Roman" w:cs="Times New Roman"/>
          <w:sz w:val="24"/>
          <w:szCs w:val="24"/>
        </w:rPr>
        <w:t xml:space="preserve">фамилия, имя и отчество </w:t>
      </w:r>
      <w:r w:rsidR="009F2D8D" w:rsidRPr="00DD0BC4">
        <w:rPr>
          <w:rFonts w:ascii="Times New Roman" w:hAnsi="Times New Roman" w:cs="Times New Roman"/>
          <w:sz w:val="24"/>
          <w:szCs w:val="24"/>
        </w:rPr>
        <w:t xml:space="preserve">(при наличии) </w:t>
      </w:r>
      <w:r w:rsidR="00823377" w:rsidRPr="00DD0BC4">
        <w:rPr>
          <w:rFonts w:ascii="Times New Roman" w:hAnsi="Times New Roman" w:cs="Times New Roman"/>
          <w:sz w:val="24"/>
          <w:szCs w:val="24"/>
        </w:rPr>
        <w:t xml:space="preserve">лица, на которое </w:t>
      </w:r>
      <w:r w:rsidR="009E4660" w:rsidRPr="00DD0BC4">
        <w:rPr>
          <w:rFonts w:ascii="Times New Roman" w:hAnsi="Times New Roman" w:cs="Times New Roman"/>
          <w:sz w:val="24"/>
          <w:szCs w:val="24"/>
        </w:rPr>
        <w:t>оформлено</w:t>
      </w:r>
      <w:r w:rsidR="00823377" w:rsidRPr="00DD0BC4">
        <w:rPr>
          <w:rFonts w:ascii="Times New Roman" w:hAnsi="Times New Roman" w:cs="Times New Roman"/>
          <w:sz w:val="24"/>
          <w:szCs w:val="24"/>
        </w:rPr>
        <w:t xml:space="preserve"> </w:t>
      </w:r>
      <w:r w:rsidR="005D277E" w:rsidRPr="00DD0BC4">
        <w:rPr>
          <w:rFonts w:ascii="Times New Roman" w:hAnsi="Times New Roman" w:cs="Times New Roman"/>
          <w:sz w:val="24"/>
          <w:szCs w:val="24"/>
        </w:rPr>
        <w:t xml:space="preserve">место </w:t>
      </w:r>
      <w:r w:rsidR="00823377" w:rsidRPr="00DD0BC4">
        <w:rPr>
          <w:rFonts w:ascii="Times New Roman" w:hAnsi="Times New Roman" w:cs="Times New Roman"/>
          <w:sz w:val="24"/>
          <w:szCs w:val="24"/>
        </w:rPr>
        <w:t>захоронени</w:t>
      </w:r>
      <w:r w:rsidR="005D277E" w:rsidRPr="00DD0BC4">
        <w:rPr>
          <w:rFonts w:ascii="Times New Roman" w:hAnsi="Times New Roman" w:cs="Times New Roman"/>
          <w:sz w:val="24"/>
          <w:szCs w:val="24"/>
        </w:rPr>
        <w:t>я</w:t>
      </w:r>
      <w:r w:rsidR="005B531D" w:rsidRPr="00DD0BC4">
        <w:rPr>
          <w:rFonts w:ascii="Times New Roman" w:hAnsi="Times New Roman" w:cs="Times New Roman"/>
          <w:sz w:val="24"/>
          <w:szCs w:val="24"/>
        </w:rPr>
        <w:t>;</w:t>
      </w:r>
    </w:p>
    <w:p w:rsidR="004B288A" w:rsidRPr="00DD0BC4" w:rsidRDefault="00A51965" w:rsidP="003478C9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6</w:t>
      </w:r>
      <w:r w:rsidR="004B288A" w:rsidRPr="00DD0BC4">
        <w:rPr>
          <w:rFonts w:ascii="Times New Roman" w:hAnsi="Times New Roman"/>
          <w:sz w:val="24"/>
          <w:szCs w:val="24"/>
        </w:rPr>
        <w:t xml:space="preserve">) </w:t>
      </w:r>
      <w:r w:rsidR="00DA1CAC" w:rsidRPr="00DD0BC4">
        <w:rPr>
          <w:rFonts w:ascii="Times New Roman" w:hAnsi="Times New Roman"/>
          <w:sz w:val="24"/>
          <w:szCs w:val="24"/>
        </w:rPr>
        <w:t xml:space="preserve">фамилия, имя, отчество (при наличии) </w:t>
      </w:r>
      <w:proofErr w:type="gramStart"/>
      <w:r w:rsidR="00DA1CAC" w:rsidRPr="00DD0BC4">
        <w:rPr>
          <w:rFonts w:ascii="Times New Roman" w:hAnsi="Times New Roman"/>
          <w:sz w:val="24"/>
          <w:szCs w:val="24"/>
        </w:rPr>
        <w:t>умерших</w:t>
      </w:r>
      <w:proofErr w:type="gramEnd"/>
      <w:r w:rsidR="004B288A" w:rsidRPr="00DD0BC4">
        <w:rPr>
          <w:rFonts w:ascii="Times New Roman" w:hAnsi="Times New Roman"/>
          <w:sz w:val="24"/>
          <w:szCs w:val="24"/>
        </w:rPr>
        <w:t xml:space="preserve">, </w:t>
      </w:r>
      <w:r w:rsidR="00DA1CAC" w:rsidRPr="00DD0BC4">
        <w:rPr>
          <w:rFonts w:ascii="Times New Roman" w:hAnsi="Times New Roman"/>
          <w:sz w:val="24"/>
          <w:szCs w:val="24"/>
        </w:rPr>
        <w:t>погребенных</w:t>
      </w:r>
      <w:r w:rsidR="004B288A" w:rsidRPr="00DD0BC4">
        <w:rPr>
          <w:rFonts w:ascii="Times New Roman" w:hAnsi="Times New Roman"/>
          <w:sz w:val="24"/>
          <w:szCs w:val="24"/>
        </w:rPr>
        <w:t xml:space="preserve"> на месте захоронения;</w:t>
      </w:r>
    </w:p>
    <w:p w:rsidR="005B531D" w:rsidRPr="00DD0BC4" w:rsidRDefault="00A51965" w:rsidP="003478C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0BC4">
        <w:rPr>
          <w:rFonts w:ascii="Times New Roman" w:hAnsi="Times New Roman"/>
          <w:sz w:val="24"/>
          <w:szCs w:val="24"/>
        </w:rPr>
        <w:t>7</w:t>
      </w:r>
      <w:r w:rsidR="00D83CB6" w:rsidRPr="00DD0BC4">
        <w:rPr>
          <w:rFonts w:ascii="Times New Roman" w:hAnsi="Times New Roman"/>
          <w:sz w:val="24"/>
          <w:szCs w:val="24"/>
        </w:rPr>
        <w:t xml:space="preserve">) </w:t>
      </w:r>
      <w:r w:rsidR="00991111" w:rsidRPr="00DD0BC4">
        <w:rPr>
          <w:rFonts w:ascii="Times New Roman" w:hAnsi="Times New Roman"/>
          <w:sz w:val="24"/>
          <w:szCs w:val="24"/>
        </w:rPr>
        <w:t>сведения о р</w:t>
      </w:r>
      <w:r w:rsidR="005B531D" w:rsidRPr="00DD0BC4">
        <w:rPr>
          <w:rFonts w:ascii="Times New Roman" w:hAnsi="Times New Roman"/>
          <w:sz w:val="24"/>
          <w:szCs w:val="24"/>
          <w:lang w:eastAsia="ru-RU"/>
        </w:rPr>
        <w:t>егистраци</w:t>
      </w:r>
      <w:r w:rsidR="00991111" w:rsidRPr="00DD0BC4">
        <w:rPr>
          <w:rFonts w:ascii="Times New Roman" w:hAnsi="Times New Roman"/>
          <w:sz w:val="24"/>
          <w:szCs w:val="24"/>
          <w:lang w:eastAsia="ru-RU"/>
        </w:rPr>
        <w:t>и</w:t>
      </w:r>
      <w:r w:rsidR="005B531D" w:rsidRPr="00DD0BC4">
        <w:rPr>
          <w:rFonts w:ascii="Times New Roman" w:hAnsi="Times New Roman"/>
          <w:sz w:val="24"/>
          <w:szCs w:val="24"/>
          <w:lang w:eastAsia="ru-RU"/>
        </w:rPr>
        <w:t xml:space="preserve"> установки и замены надмогильного сооружения (надгробия)</w:t>
      </w:r>
      <w:r w:rsidR="00991111" w:rsidRPr="00DD0BC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A0863" w:rsidRPr="00DD0BC4">
        <w:rPr>
          <w:rFonts w:ascii="Times New Roman" w:hAnsi="Times New Roman"/>
          <w:sz w:val="24"/>
          <w:szCs w:val="24"/>
          <w:lang w:eastAsia="ru-RU"/>
        </w:rPr>
        <w:t>(</w:t>
      </w:r>
      <w:r w:rsidR="00991111" w:rsidRPr="00DD0BC4">
        <w:rPr>
          <w:rFonts w:ascii="Times New Roman" w:hAnsi="Times New Roman"/>
          <w:sz w:val="24"/>
          <w:szCs w:val="24"/>
          <w:lang w:eastAsia="ru-RU"/>
        </w:rPr>
        <w:t xml:space="preserve">в случае обращения с заявлением о </w:t>
      </w:r>
      <w:r w:rsidR="002A0863" w:rsidRPr="00DD0BC4">
        <w:rPr>
          <w:rFonts w:ascii="Times New Roman" w:hAnsi="Times New Roman"/>
          <w:sz w:val="24"/>
          <w:szCs w:val="24"/>
          <w:lang w:eastAsia="ru-RU"/>
        </w:rPr>
        <w:t xml:space="preserve">предоставлении муниципальной услуги по </w:t>
      </w:r>
      <w:r w:rsidR="00991111" w:rsidRPr="00DD0BC4">
        <w:rPr>
          <w:rFonts w:ascii="Times New Roman" w:hAnsi="Times New Roman"/>
          <w:sz w:val="24"/>
          <w:szCs w:val="24"/>
          <w:lang w:eastAsia="ru-RU"/>
        </w:rPr>
        <w:t>регистрации установки и замены каждого надмогильного сооружения (надгробия).</w:t>
      </w:r>
    </w:p>
    <w:p w:rsidR="00D04EC1" w:rsidRPr="00DD0BC4" w:rsidRDefault="00DA51C3" w:rsidP="003478C9">
      <w:pPr>
        <w:tabs>
          <w:tab w:val="left" w:pos="318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95FC1">
        <w:rPr>
          <w:rFonts w:ascii="Times New Roman" w:hAnsi="Times New Roman"/>
          <w:sz w:val="24"/>
          <w:szCs w:val="24"/>
        </w:rPr>
        <w:t>6.6.1.Удостоверение</w:t>
      </w:r>
      <w:r w:rsidR="006221C2" w:rsidRPr="00895FC1">
        <w:rPr>
          <w:rFonts w:ascii="Times New Roman" w:hAnsi="Times New Roman"/>
          <w:sz w:val="24"/>
          <w:szCs w:val="24"/>
        </w:rPr>
        <w:t xml:space="preserve"> офор</w:t>
      </w:r>
      <w:r w:rsidR="00D04EC1" w:rsidRPr="00895FC1">
        <w:rPr>
          <w:rFonts w:ascii="Times New Roman" w:hAnsi="Times New Roman"/>
          <w:sz w:val="24"/>
          <w:szCs w:val="24"/>
        </w:rPr>
        <w:t>мляется на бумажном носителе</w:t>
      </w:r>
      <w:r w:rsidRPr="00895FC1">
        <w:rPr>
          <w:rFonts w:ascii="Times New Roman" w:hAnsi="Times New Roman"/>
          <w:sz w:val="24"/>
          <w:szCs w:val="24"/>
        </w:rPr>
        <w:t xml:space="preserve"> </w:t>
      </w:r>
      <w:r w:rsidR="00D04EC1" w:rsidRPr="00895FC1">
        <w:rPr>
          <w:rFonts w:ascii="Times New Roman" w:hAnsi="Times New Roman"/>
          <w:sz w:val="24"/>
          <w:szCs w:val="24"/>
        </w:rPr>
        <w:t xml:space="preserve">в МФЦ </w:t>
      </w:r>
      <w:r w:rsidRPr="00895FC1">
        <w:rPr>
          <w:rFonts w:ascii="Times New Roman" w:hAnsi="Times New Roman"/>
          <w:sz w:val="24"/>
          <w:szCs w:val="24"/>
        </w:rPr>
        <w:t xml:space="preserve">(вносятся сведения на основании принятого решения о предоставлении Муниципальной услуги), подписывается </w:t>
      </w:r>
      <w:r w:rsidR="00D04EC1" w:rsidRPr="00895FC1">
        <w:rPr>
          <w:rFonts w:ascii="Times New Roman" w:hAnsi="Times New Roman"/>
          <w:sz w:val="24"/>
          <w:szCs w:val="24"/>
        </w:rPr>
        <w:t xml:space="preserve">уполномоченным работником </w:t>
      </w:r>
      <w:r w:rsidRPr="00895FC1">
        <w:rPr>
          <w:rFonts w:ascii="Times New Roman" w:hAnsi="Times New Roman"/>
          <w:sz w:val="24"/>
          <w:szCs w:val="24"/>
        </w:rPr>
        <w:t>МФЦ и заверяется печатью МФЦ.</w:t>
      </w:r>
      <w:r w:rsidRPr="00DD0BC4">
        <w:rPr>
          <w:rFonts w:ascii="Times New Roman" w:hAnsi="Times New Roman"/>
          <w:sz w:val="24"/>
          <w:szCs w:val="24"/>
        </w:rPr>
        <w:t xml:space="preserve"> </w:t>
      </w:r>
    </w:p>
    <w:p w:rsidR="0005173B" w:rsidRDefault="00D04EC1" w:rsidP="003478C9">
      <w:pPr>
        <w:tabs>
          <w:tab w:val="left" w:pos="318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5173B">
        <w:rPr>
          <w:rFonts w:ascii="Times New Roman" w:hAnsi="Times New Roman"/>
          <w:sz w:val="24"/>
          <w:szCs w:val="24"/>
          <w:highlight w:val="yellow"/>
        </w:rPr>
        <w:t>По основаниям, указанным в подпункте 9 пункта 6.1 настоящего Административного регламента,</w:t>
      </w:r>
      <w:r w:rsidR="0005173B" w:rsidRPr="0005173B">
        <w:rPr>
          <w:rFonts w:ascii="Times New Roman" w:hAnsi="Times New Roman"/>
          <w:sz w:val="24"/>
          <w:szCs w:val="24"/>
          <w:highlight w:val="yellow"/>
        </w:rPr>
        <w:t xml:space="preserve"> в </w:t>
      </w:r>
      <w:r w:rsidRPr="0005173B">
        <w:rPr>
          <w:rFonts w:ascii="Times New Roman" w:hAnsi="Times New Roman"/>
          <w:sz w:val="24"/>
          <w:szCs w:val="24"/>
          <w:highlight w:val="yellow"/>
        </w:rPr>
        <w:t xml:space="preserve"> р</w:t>
      </w:r>
      <w:r w:rsidR="00237376" w:rsidRPr="0005173B">
        <w:rPr>
          <w:rFonts w:ascii="Times New Roman" w:hAnsi="Times New Roman"/>
          <w:sz w:val="24"/>
          <w:szCs w:val="24"/>
          <w:highlight w:val="yellow"/>
        </w:rPr>
        <w:t>анее выданное У</w:t>
      </w:r>
      <w:r w:rsidRPr="0005173B">
        <w:rPr>
          <w:rFonts w:ascii="Times New Roman" w:hAnsi="Times New Roman"/>
          <w:sz w:val="24"/>
          <w:szCs w:val="24"/>
          <w:highlight w:val="yellow"/>
        </w:rPr>
        <w:t>достоверение изымается</w:t>
      </w:r>
      <w:r w:rsidR="00E60AEB" w:rsidRPr="0005173B">
        <w:rPr>
          <w:rFonts w:ascii="Times New Roman" w:hAnsi="Times New Roman"/>
          <w:sz w:val="24"/>
          <w:szCs w:val="24"/>
          <w:highlight w:val="yellow"/>
        </w:rPr>
        <w:t xml:space="preserve"> и аннулируется в порядке, у</w:t>
      </w:r>
      <w:r w:rsidR="003478C9" w:rsidRPr="0005173B">
        <w:rPr>
          <w:rFonts w:ascii="Times New Roman" w:hAnsi="Times New Roman"/>
          <w:sz w:val="24"/>
          <w:szCs w:val="24"/>
          <w:highlight w:val="yellow"/>
        </w:rPr>
        <w:t>с</w:t>
      </w:r>
      <w:r w:rsidR="00E60AEB" w:rsidRPr="0005173B">
        <w:rPr>
          <w:rFonts w:ascii="Times New Roman" w:hAnsi="Times New Roman"/>
          <w:sz w:val="24"/>
          <w:szCs w:val="24"/>
          <w:highlight w:val="yellow"/>
        </w:rPr>
        <w:t>тановленном Администрацией</w:t>
      </w:r>
      <w:r w:rsidRPr="0005173B">
        <w:rPr>
          <w:rFonts w:ascii="Times New Roman" w:hAnsi="Times New Roman"/>
          <w:sz w:val="24"/>
          <w:szCs w:val="24"/>
          <w:highlight w:val="yellow"/>
        </w:rPr>
        <w:t>.</w:t>
      </w:r>
      <w:r w:rsidR="0091435F" w:rsidRPr="00DD0BC4">
        <w:rPr>
          <w:rFonts w:ascii="Times New Roman" w:hAnsi="Times New Roman"/>
          <w:sz w:val="24"/>
          <w:szCs w:val="24"/>
        </w:rPr>
        <w:t xml:space="preserve"> </w:t>
      </w:r>
    </w:p>
    <w:p w:rsidR="00DA51C3" w:rsidRPr="00DD0BC4" w:rsidRDefault="00D04EC1" w:rsidP="003478C9">
      <w:pPr>
        <w:tabs>
          <w:tab w:val="left" w:pos="318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lastRenderedPageBreak/>
        <w:t xml:space="preserve">По основаниям, указанным в </w:t>
      </w:r>
      <w:r w:rsidR="00237376" w:rsidRPr="00DD0BC4">
        <w:rPr>
          <w:rFonts w:ascii="Times New Roman" w:hAnsi="Times New Roman"/>
          <w:sz w:val="24"/>
          <w:szCs w:val="24"/>
        </w:rPr>
        <w:t>подпунктах 8</w:t>
      </w:r>
      <w:r w:rsidR="0091435F" w:rsidRPr="00DD0BC4">
        <w:rPr>
          <w:rFonts w:ascii="Times New Roman" w:hAnsi="Times New Roman"/>
          <w:sz w:val="24"/>
          <w:szCs w:val="24"/>
        </w:rPr>
        <w:t xml:space="preserve">, </w:t>
      </w:r>
      <w:r w:rsidR="0005173B">
        <w:rPr>
          <w:rFonts w:ascii="Times New Roman" w:hAnsi="Times New Roman"/>
          <w:sz w:val="24"/>
          <w:szCs w:val="24"/>
        </w:rPr>
        <w:t xml:space="preserve">9, </w:t>
      </w:r>
      <w:r w:rsidR="0091435F" w:rsidRPr="00DD0BC4">
        <w:rPr>
          <w:rFonts w:ascii="Times New Roman" w:hAnsi="Times New Roman"/>
          <w:sz w:val="24"/>
          <w:szCs w:val="24"/>
        </w:rPr>
        <w:t>12 пункта 6.1 настоящего Административн</w:t>
      </w:r>
      <w:r w:rsidR="00737FD2">
        <w:rPr>
          <w:rFonts w:ascii="Times New Roman" w:hAnsi="Times New Roman"/>
          <w:sz w:val="24"/>
          <w:szCs w:val="24"/>
        </w:rPr>
        <w:t>ого регламента, уполномоченный сотрудник</w:t>
      </w:r>
      <w:r w:rsidR="00237376" w:rsidRPr="00DD0BC4">
        <w:rPr>
          <w:rFonts w:ascii="Times New Roman" w:hAnsi="Times New Roman"/>
          <w:sz w:val="24"/>
          <w:szCs w:val="24"/>
        </w:rPr>
        <w:t xml:space="preserve"> МФЦ вносит сведения в </w:t>
      </w:r>
      <w:r w:rsidR="001E20E8" w:rsidRPr="00DD0BC4">
        <w:rPr>
          <w:rFonts w:ascii="Times New Roman" w:hAnsi="Times New Roman"/>
          <w:sz w:val="24"/>
          <w:szCs w:val="24"/>
        </w:rPr>
        <w:t xml:space="preserve">ранее выданное </w:t>
      </w:r>
      <w:r w:rsidR="00237376" w:rsidRPr="00DD0BC4">
        <w:rPr>
          <w:rFonts w:ascii="Times New Roman" w:hAnsi="Times New Roman"/>
          <w:sz w:val="24"/>
          <w:szCs w:val="24"/>
        </w:rPr>
        <w:t>Уд</w:t>
      </w:r>
      <w:r w:rsidR="0091435F" w:rsidRPr="00DD0BC4">
        <w:rPr>
          <w:rFonts w:ascii="Times New Roman" w:hAnsi="Times New Roman"/>
          <w:sz w:val="24"/>
          <w:szCs w:val="24"/>
        </w:rPr>
        <w:t>остоверение, которые заверяются подписью уполномоченного</w:t>
      </w:r>
      <w:r w:rsidR="00737FD2" w:rsidRPr="00737FD2">
        <w:rPr>
          <w:rFonts w:ascii="Times New Roman" w:hAnsi="Times New Roman"/>
          <w:sz w:val="24"/>
          <w:szCs w:val="24"/>
        </w:rPr>
        <w:t xml:space="preserve"> </w:t>
      </w:r>
      <w:r w:rsidR="00737FD2">
        <w:rPr>
          <w:rFonts w:ascii="Times New Roman" w:hAnsi="Times New Roman"/>
          <w:sz w:val="24"/>
          <w:szCs w:val="24"/>
        </w:rPr>
        <w:t>работника</w:t>
      </w:r>
      <w:r w:rsidR="00737FD2" w:rsidRPr="00DD0BC4">
        <w:rPr>
          <w:rFonts w:ascii="Times New Roman" w:hAnsi="Times New Roman"/>
          <w:sz w:val="24"/>
          <w:szCs w:val="24"/>
        </w:rPr>
        <w:t xml:space="preserve"> </w:t>
      </w:r>
      <w:r w:rsidR="0091435F" w:rsidRPr="00DD0BC4">
        <w:rPr>
          <w:rFonts w:ascii="Times New Roman" w:hAnsi="Times New Roman"/>
          <w:sz w:val="24"/>
          <w:szCs w:val="24"/>
        </w:rPr>
        <w:t>МФЦ и заверяются печатью МФЦ</w:t>
      </w:r>
      <w:r w:rsidR="003478C9" w:rsidRPr="00DD0BC4">
        <w:rPr>
          <w:rFonts w:ascii="Times New Roman" w:hAnsi="Times New Roman"/>
          <w:sz w:val="24"/>
          <w:szCs w:val="24"/>
        </w:rPr>
        <w:t>. Н</w:t>
      </w:r>
      <w:r w:rsidR="0091435F" w:rsidRPr="00DD0BC4">
        <w:rPr>
          <w:rFonts w:ascii="Times New Roman" w:hAnsi="Times New Roman"/>
          <w:sz w:val="24"/>
          <w:szCs w:val="24"/>
        </w:rPr>
        <w:t xml:space="preserve">овое </w:t>
      </w:r>
      <w:r w:rsidR="001E20E8" w:rsidRPr="00DD0BC4">
        <w:rPr>
          <w:rFonts w:ascii="Times New Roman" w:hAnsi="Times New Roman"/>
          <w:sz w:val="24"/>
          <w:szCs w:val="24"/>
        </w:rPr>
        <w:t>У</w:t>
      </w:r>
      <w:r w:rsidR="0091435F" w:rsidRPr="00DD0BC4">
        <w:rPr>
          <w:rFonts w:ascii="Times New Roman" w:hAnsi="Times New Roman"/>
          <w:sz w:val="24"/>
          <w:szCs w:val="24"/>
        </w:rPr>
        <w:t xml:space="preserve">достоверение о захоронении </w:t>
      </w:r>
      <w:r w:rsidR="003478C9" w:rsidRPr="00DD0BC4">
        <w:rPr>
          <w:rFonts w:ascii="Times New Roman" w:hAnsi="Times New Roman"/>
          <w:sz w:val="24"/>
          <w:szCs w:val="24"/>
        </w:rPr>
        <w:t xml:space="preserve"> </w:t>
      </w:r>
      <w:r w:rsidR="0091435F" w:rsidRPr="00DD0BC4">
        <w:rPr>
          <w:rFonts w:ascii="Times New Roman" w:hAnsi="Times New Roman"/>
          <w:sz w:val="24"/>
          <w:szCs w:val="24"/>
        </w:rPr>
        <w:t xml:space="preserve">не оформляется. </w:t>
      </w:r>
    </w:p>
    <w:p w:rsidR="0078471A" w:rsidRPr="00DD0BC4" w:rsidRDefault="00D83CB6" w:rsidP="003478C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BC4">
        <w:rPr>
          <w:rFonts w:ascii="Times New Roman" w:hAnsi="Times New Roman" w:cs="Times New Roman"/>
          <w:sz w:val="24"/>
          <w:szCs w:val="24"/>
        </w:rPr>
        <w:t xml:space="preserve">6.6.2. </w:t>
      </w:r>
      <w:r w:rsidR="00C759BE" w:rsidRPr="00DD0BC4">
        <w:rPr>
          <w:rFonts w:ascii="Times New Roman" w:hAnsi="Times New Roman" w:cs="Times New Roman"/>
          <w:sz w:val="24"/>
          <w:szCs w:val="24"/>
        </w:rPr>
        <w:t xml:space="preserve">По основаниям, указанным в подпунктах 5, 6 пункта 6.1 настоящего Административного регламента, </w:t>
      </w:r>
      <w:r w:rsidR="00027EF3" w:rsidRPr="00DD0BC4">
        <w:rPr>
          <w:rFonts w:ascii="Times New Roman" w:hAnsi="Times New Roman" w:cs="Times New Roman"/>
          <w:sz w:val="24"/>
          <w:szCs w:val="24"/>
        </w:rPr>
        <w:t xml:space="preserve">Удостоверение выдается </w:t>
      </w:r>
      <w:r w:rsidR="009F178F" w:rsidRPr="00DD0BC4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2A76FE" w:rsidRPr="00DD0BC4">
        <w:rPr>
          <w:rFonts w:ascii="Times New Roman" w:hAnsi="Times New Roman" w:cs="Times New Roman"/>
          <w:sz w:val="24"/>
          <w:szCs w:val="24"/>
        </w:rPr>
        <w:t>(</w:t>
      </w:r>
      <w:r w:rsidR="00B23F06" w:rsidRPr="00DD0BC4">
        <w:rPr>
          <w:rFonts w:ascii="Times New Roman" w:hAnsi="Times New Roman" w:cs="Times New Roman"/>
          <w:sz w:val="24"/>
          <w:szCs w:val="24"/>
        </w:rPr>
        <w:t xml:space="preserve">представителю Заявителя) </w:t>
      </w:r>
      <w:r w:rsidR="009F178F" w:rsidRPr="00DD0BC4">
        <w:rPr>
          <w:rFonts w:ascii="Times New Roman" w:hAnsi="Times New Roman" w:cs="Times New Roman"/>
          <w:sz w:val="24"/>
          <w:szCs w:val="24"/>
        </w:rPr>
        <w:t>в</w:t>
      </w:r>
      <w:r w:rsidR="0078471A" w:rsidRPr="00DD0BC4">
        <w:rPr>
          <w:rFonts w:ascii="Times New Roman" w:hAnsi="Times New Roman" w:cs="Times New Roman"/>
          <w:sz w:val="24"/>
          <w:szCs w:val="24"/>
        </w:rPr>
        <w:t xml:space="preserve"> МФЦ </w:t>
      </w:r>
      <w:r w:rsidR="00027EF3" w:rsidRPr="00DD0BC4">
        <w:rPr>
          <w:rFonts w:ascii="Times New Roman" w:hAnsi="Times New Roman" w:cs="Times New Roman"/>
          <w:sz w:val="24"/>
          <w:szCs w:val="24"/>
        </w:rPr>
        <w:t xml:space="preserve">после получения сведений из МКУ или </w:t>
      </w:r>
      <w:r w:rsidR="00C759BE" w:rsidRPr="00DD0BC4">
        <w:rPr>
          <w:rFonts w:ascii="Times New Roman" w:hAnsi="Times New Roman" w:cs="Times New Roman"/>
          <w:sz w:val="24"/>
          <w:szCs w:val="24"/>
        </w:rPr>
        <w:t xml:space="preserve">представленных Заявителем </w:t>
      </w:r>
      <w:r w:rsidR="00027EF3" w:rsidRPr="00DD0BC4">
        <w:rPr>
          <w:rFonts w:ascii="Times New Roman" w:hAnsi="Times New Roman" w:cs="Times New Roman"/>
          <w:sz w:val="24"/>
          <w:szCs w:val="24"/>
        </w:rPr>
        <w:t>по собственной инициативе</w:t>
      </w:r>
      <w:r w:rsidR="00C759BE" w:rsidRPr="00DD0BC4">
        <w:rPr>
          <w:rFonts w:ascii="Times New Roman" w:hAnsi="Times New Roman" w:cs="Times New Roman"/>
          <w:sz w:val="24"/>
          <w:szCs w:val="24"/>
        </w:rPr>
        <w:t>,</w:t>
      </w:r>
      <w:r w:rsidR="00027EF3" w:rsidRPr="00DD0BC4">
        <w:rPr>
          <w:rFonts w:ascii="Times New Roman" w:hAnsi="Times New Roman" w:cs="Times New Roman"/>
          <w:sz w:val="24"/>
          <w:szCs w:val="24"/>
        </w:rPr>
        <w:t xml:space="preserve"> </w:t>
      </w:r>
      <w:r w:rsidR="003015B3" w:rsidRPr="00DD0BC4">
        <w:rPr>
          <w:rFonts w:ascii="Times New Roman" w:hAnsi="Times New Roman"/>
          <w:sz w:val="24"/>
          <w:szCs w:val="24"/>
        </w:rPr>
        <w:t xml:space="preserve">об оплате резервирования места </w:t>
      </w:r>
      <w:r w:rsidR="00C759BE" w:rsidRPr="00DD0BC4">
        <w:rPr>
          <w:rFonts w:ascii="Times New Roman" w:hAnsi="Times New Roman"/>
          <w:sz w:val="24"/>
          <w:szCs w:val="24"/>
        </w:rPr>
        <w:t>для создания</w:t>
      </w:r>
      <w:r w:rsidR="003015B3" w:rsidRPr="00DD0BC4">
        <w:rPr>
          <w:rFonts w:ascii="Times New Roman" w:hAnsi="Times New Roman"/>
          <w:sz w:val="24"/>
          <w:szCs w:val="24"/>
        </w:rPr>
        <w:t xml:space="preserve"> </w:t>
      </w:r>
      <w:r w:rsidR="00EB29DB" w:rsidRPr="00DD0BC4">
        <w:rPr>
          <w:rFonts w:ascii="Times New Roman" w:hAnsi="Times New Roman"/>
          <w:sz w:val="24"/>
          <w:szCs w:val="24"/>
        </w:rPr>
        <w:t>семейн</w:t>
      </w:r>
      <w:r w:rsidR="00C759BE" w:rsidRPr="00DD0BC4">
        <w:rPr>
          <w:rFonts w:ascii="Times New Roman" w:hAnsi="Times New Roman"/>
          <w:sz w:val="24"/>
          <w:szCs w:val="24"/>
        </w:rPr>
        <w:t>ого</w:t>
      </w:r>
      <w:r w:rsidR="001F5DAE" w:rsidRPr="00DD0BC4">
        <w:rPr>
          <w:rFonts w:ascii="Times New Roman" w:hAnsi="Times New Roman"/>
          <w:sz w:val="24"/>
          <w:szCs w:val="24"/>
        </w:rPr>
        <w:t xml:space="preserve"> </w:t>
      </w:r>
      <w:r w:rsidR="00EB29DB" w:rsidRPr="00DD0BC4">
        <w:rPr>
          <w:rFonts w:ascii="Times New Roman" w:hAnsi="Times New Roman"/>
          <w:sz w:val="24"/>
          <w:szCs w:val="24"/>
        </w:rPr>
        <w:t>(родово</w:t>
      </w:r>
      <w:r w:rsidR="00C759BE" w:rsidRPr="00DD0BC4">
        <w:rPr>
          <w:rFonts w:ascii="Times New Roman" w:hAnsi="Times New Roman"/>
          <w:sz w:val="24"/>
          <w:szCs w:val="24"/>
        </w:rPr>
        <w:t>го</w:t>
      </w:r>
      <w:r w:rsidR="00EB29DB" w:rsidRPr="00DD0BC4">
        <w:rPr>
          <w:rFonts w:ascii="Times New Roman" w:hAnsi="Times New Roman"/>
          <w:sz w:val="24"/>
          <w:szCs w:val="24"/>
        </w:rPr>
        <w:t xml:space="preserve">) </w:t>
      </w:r>
      <w:r w:rsidR="003015B3" w:rsidRPr="00DD0BC4">
        <w:rPr>
          <w:rFonts w:ascii="Times New Roman" w:hAnsi="Times New Roman"/>
          <w:sz w:val="24"/>
          <w:szCs w:val="24"/>
        </w:rPr>
        <w:t>захор</w:t>
      </w:r>
      <w:r w:rsidR="00E30A89" w:rsidRPr="00DD0BC4">
        <w:rPr>
          <w:rFonts w:ascii="Times New Roman" w:hAnsi="Times New Roman"/>
          <w:sz w:val="24"/>
          <w:szCs w:val="24"/>
        </w:rPr>
        <w:t>онени</w:t>
      </w:r>
      <w:r w:rsidR="00C759BE" w:rsidRPr="00DD0BC4">
        <w:rPr>
          <w:rFonts w:ascii="Times New Roman" w:hAnsi="Times New Roman"/>
          <w:sz w:val="24"/>
          <w:szCs w:val="24"/>
        </w:rPr>
        <w:t>я</w:t>
      </w:r>
      <w:r w:rsidR="00E30A89" w:rsidRPr="00DD0BC4">
        <w:rPr>
          <w:rFonts w:ascii="Times New Roman" w:hAnsi="Times New Roman"/>
          <w:sz w:val="24"/>
          <w:szCs w:val="24"/>
        </w:rPr>
        <w:t xml:space="preserve"> </w:t>
      </w:r>
      <w:r w:rsidR="003015B3" w:rsidRPr="00DD0BC4">
        <w:rPr>
          <w:rFonts w:ascii="Times New Roman" w:hAnsi="Times New Roman"/>
          <w:sz w:val="24"/>
          <w:szCs w:val="24"/>
        </w:rPr>
        <w:t xml:space="preserve">в </w:t>
      </w:r>
      <w:r w:rsidR="00027EF3" w:rsidRPr="00DD0BC4">
        <w:rPr>
          <w:rFonts w:ascii="Times New Roman" w:hAnsi="Times New Roman"/>
          <w:sz w:val="24"/>
          <w:szCs w:val="24"/>
        </w:rPr>
        <w:t>п</w:t>
      </w:r>
      <w:r w:rsidR="00EB29DB" w:rsidRPr="00DD0BC4">
        <w:rPr>
          <w:rFonts w:ascii="Times New Roman" w:hAnsi="Times New Roman"/>
          <w:sz w:val="24"/>
          <w:szCs w:val="24"/>
        </w:rPr>
        <w:t>о</w:t>
      </w:r>
      <w:r w:rsidR="00027EF3" w:rsidRPr="00DD0BC4">
        <w:rPr>
          <w:rFonts w:ascii="Times New Roman" w:hAnsi="Times New Roman"/>
          <w:sz w:val="24"/>
          <w:szCs w:val="24"/>
        </w:rPr>
        <w:t xml:space="preserve">рядке, </w:t>
      </w:r>
      <w:r w:rsidR="003015B3" w:rsidRPr="00DD0BC4">
        <w:rPr>
          <w:rFonts w:ascii="Times New Roman" w:hAnsi="Times New Roman"/>
          <w:sz w:val="24"/>
          <w:szCs w:val="24"/>
        </w:rPr>
        <w:t xml:space="preserve">указанном в </w:t>
      </w:r>
      <w:r w:rsidR="00C759BE" w:rsidRPr="00DD0BC4">
        <w:rPr>
          <w:rFonts w:ascii="Times New Roman" w:hAnsi="Times New Roman"/>
          <w:sz w:val="24"/>
          <w:szCs w:val="24"/>
        </w:rPr>
        <w:t>разделе 14</w:t>
      </w:r>
      <w:r w:rsidR="003015B3" w:rsidRPr="00DD0BC4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</w:t>
      </w:r>
      <w:r w:rsidR="00027EF3" w:rsidRPr="00DD0BC4">
        <w:rPr>
          <w:rFonts w:ascii="Times New Roman" w:hAnsi="Times New Roman"/>
          <w:sz w:val="24"/>
          <w:szCs w:val="24"/>
        </w:rPr>
        <w:t xml:space="preserve">. </w:t>
      </w:r>
    </w:p>
    <w:p w:rsidR="0078471A" w:rsidRPr="00DD0BC4" w:rsidRDefault="0078471A" w:rsidP="0099111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BC4">
        <w:rPr>
          <w:rFonts w:ascii="Times New Roman" w:hAnsi="Times New Roman" w:cs="Times New Roman"/>
          <w:sz w:val="24"/>
          <w:szCs w:val="24"/>
        </w:rPr>
        <w:t>6.6.</w:t>
      </w:r>
      <w:r w:rsidR="00D83CB6" w:rsidRPr="00DD0BC4">
        <w:rPr>
          <w:rFonts w:ascii="Times New Roman" w:hAnsi="Times New Roman" w:cs="Times New Roman"/>
          <w:sz w:val="24"/>
          <w:szCs w:val="24"/>
        </w:rPr>
        <w:t>3</w:t>
      </w:r>
      <w:r w:rsidRPr="00DD0BC4">
        <w:rPr>
          <w:rFonts w:ascii="Times New Roman" w:hAnsi="Times New Roman" w:cs="Times New Roman"/>
          <w:sz w:val="24"/>
          <w:szCs w:val="24"/>
        </w:rPr>
        <w:t>. Сведения о выданном Удостоверении вносятся сотрудником МФЦ в Модуль МФЦ ЕИС ОУ.</w:t>
      </w:r>
    </w:p>
    <w:p w:rsidR="0078471A" w:rsidRPr="00DD0BC4" w:rsidRDefault="0078471A" w:rsidP="0099111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DD0BC4">
        <w:rPr>
          <w:rFonts w:ascii="Times New Roman" w:hAnsi="Times New Roman" w:cs="Times New Roman"/>
          <w:sz w:val="24"/>
          <w:szCs w:val="24"/>
        </w:rPr>
        <w:t>6.6.</w:t>
      </w:r>
      <w:r w:rsidR="00D83CB6" w:rsidRPr="00DD0BC4">
        <w:rPr>
          <w:rFonts w:ascii="Times New Roman" w:hAnsi="Times New Roman" w:cs="Times New Roman"/>
          <w:sz w:val="24"/>
          <w:szCs w:val="24"/>
        </w:rPr>
        <w:t>4</w:t>
      </w:r>
      <w:r w:rsidR="00027EF3" w:rsidRPr="00DD0BC4">
        <w:rPr>
          <w:rFonts w:ascii="Times New Roman" w:hAnsi="Times New Roman" w:cs="Times New Roman"/>
          <w:sz w:val="24"/>
          <w:szCs w:val="24"/>
        </w:rPr>
        <w:t>.</w:t>
      </w:r>
      <w:r w:rsidR="00737FD2">
        <w:rPr>
          <w:rFonts w:ascii="Times New Roman" w:hAnsi="Times New Roman" w:cs="Times New Roman"/>
          <w:sz w:val="24"/>
          <w:szCs w:val="24"/>
        </w:rPr>
        <w:t xml:space="preserve"> </w:t>
      </w:r>
      <w:r w:rsidR="00C01F45">
        <w:rPr>
          <w:rFonts w:ascii="Times New Roman" w:hAnsi="Times New Roman"/>
          <w:sz w:val="24"/>
          <w:szCs w:val="24"/>
        </w:rPr>
        <w:t>Уполномоченный</w:t>
      </w:r>
      <w:r w:rsidR="00BF3EFF">
        <w:rPr>
          <w:rFonts w:ascii="Times New Roman" w:hAnsi="Times New Roman"/>
          <w:sz w:val="24"/>
          <w:szCs w:val="24"/>
        </w:rPr>
        <w:t xml:space="preserve"> </w:t>
      </w:r>
      <w:r w:rsidR="00C01F45">
        <w:rPr>
          <w:rFonts w:ascii="Times New Roman" w:hAnsi="Times New Roman"/>
          <w:sz w:val="24"/>
          <w:szCs w:val="24"/>
        </w:rPr>
        <w:t xml:space="preserve"> сотрудник </w:t>
      </w:r>
      <w:r w:rsidR="00BF3EFF">
        <w:rPr>
          <w:rFonts w:ascii="Times New Roman" w:hAnsi="Times New Roman"/>
          <w:sz w:val="24"/>
          <w:szCs w:val="24"/>
        </w:rPr>
        <w:t xml:space="preserve"> </w:t>
      </w:r>
      <w:r w:rsidR="003015B3" w:rsidRPr="00DD0BC4">
        <w:rPr>
          <w:rFonts w:ascii="Times New Roman" w:hAnsi="Times New Roman"/>
          <w:sz w:val="24"/>
          <w:szCs w:val="24"/>
        </w:rPr>
        <w:t xml:space="preserve"> МКУ не позднее следующего рабочего дня после выдачи Удостоверения вносит запись в Реестр выданных удостоверений о захоронениях</w:t>
      </w:r>
      <w:r w:rsidR="00685ACD" w:rsidRPr="00DD0BC4">
        <w:rPr>
          <w:rFonts w:ascii="Times New Roman" w:hAnsi="Times New Roman"/>
          <w:sz w:val="24"/>
          <w:szCs w:val="24"/>
        </w:rPr>
        <w:t>, произведенных на кладбищах, находящихся в ведении органа местного самоуправления</w:t>
      </w:r>
      <w:r w:rsidR="003015B3" w:rsidRPr="00DD0BC4">
        <w:rPr>
          <w:rFonts w:ascii="Times New Roman" w:hAnsi="Times New Roman"/>
          <w:sz w:val="24"/>
          <w:szCs w:val="24"/>
        </w:rPr>
        <w:t xml:space="preserve">. </w:t>
      </w:r>
    </w:p>
    <w:p w:rsidR="003015B3" w:rsidRPr="00DD0BC4" w:rsidRDefault="0078471A" w:rsidP="0099111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BC4">
        <w:rPr>
          <w:rFonts w:ascii="Times New Roman" w:hAnsi="Times New Roman" w:cs="Times New Roman"/>
          <w:sz w:val="24"/>
          <w:szCs w:val="24"/>
        </w:rPr>
        <w:t>6.</w:t>
      </w:r>
      <w:r w:rsidR="001B54F1" w:rsidRPr="00DD0BC4">
        <w:rPr>
          <w:rFonts w:ascii="Times New Roman" w:hAnsi="Times New Roman" w:cs="Times New Roman"/>
          <w:sz w:val="24"/>
          <w:szCs w:val="24"/>
        </w:rPr>
        <w:t>7</w:t>
      </w:r>
      <w:r w:rsidRPr="00DD0BC4">
        <w:rPr>
          <w:rFonts w:ascii="Times New Roman" w:hAnsi="Times New Roman" w:cs="Times New Roman"/>
          <w:sz w:val="24"/>
          <w:szCs w:val="24"/>
        </w:rPr>
        <w:t>.</w:t>
      </w:r>
      <w:r w:rsidRPr="00DD0BC4">
        <w:rPr>
          <w:sz w:val="24"/>
          <w:szCs w:val="24"/>
        </w:rPr>
        <w:t xml:space="preserve"> </w:t>
      </w:r>
      <w:r w:rsidR="00BF3EFF">
        <w:rPr>
          <w:rFonts w:ascii="Times New Roman" w:hAnsi="Times New Roman" w:cs="Times New Roman"/>
          <w:sz w:val="24"/>
          <w:szCs w:val="24"/>
        </w:rPr>
        <w:t>Уполномоч</w:t>
      </w:r>
      <w:r w:rsidR="00C01F45">
        <w:rPr>
          <w:rFonts w:ascii="Times New Roman" w:hAnsi="Times New Roman" w:cs="Times New Roman"/>
          <w:sz w:val="24"/>
          <w:szCs w:val="24"/>
        </w:rPr>
        <w:t>енный сотрудник</w:t>
      </w:r>
      <w:r w:rsidR="00027EF3" w:rsidRPr="00DD0BC4">
        <w:rPr>
          <w:rFonts w:ascii="Times New Roman" w:hAnsi="Times New Roman" w:cs="Times New Roman"/>
          <w:sz w:val="24"/>
          <w:szCs w:val="24"/>
        </w:rPr>
        <w:t xml:space="preserve"> МКУ не позднее следующего рабочего дня после принятия решения о регистрации надмогильного сооружения (надгробия) вносит соответствующую запись в книгу регистрации надмогильных сооружений (надгробий).</w:t>
      </w:r>
    </w:p>
    <w:p w:rsidR="00121793" w:rsidRPr="00DD0BC4" w:rsidRDefault="00121793" w:rsidP="000E5E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5A53" w:rsidRPr="00DD0BC4" w:rsidRDefault="000F215A" w:rsidP="000E5EED">
      <w:pPr>
        <w:pStyle w:val="2-"/>
        <w:numPr>
          <w:ilvl w:val="0"/>
          <w:numId w:val="0"/>
        </w:numPr>
        <w:tabs>
          <w:tab w:val="left" w:pos="284"/>
        </w:tabs>
        <w:spacing w:before="0" w:after="0"/>
        <w:rPr>
          <w:sz w:val="24"/>
          <w:szCs w:val="24"/>
        </w:rPr>
      </w:pPr>
      <w:r w:rsidRPr="00DD0BC4">
        <w:rPr>
          <w:sz w:val="24"/>
          <w:szCs w:val="24"/>
        </w:rPr>
        <w:t>7</w:t>
      </w:r>
      <w:r w:rsidR="00CC48F7" w:rsidRPr="00DD0BC4">
        <w:rPr>
          <w:sz w:val="24"/>
          <w:szCs w:val="24"/>
        </w:rPr>
        <w:t>.</w:t>
      </w:r>
      <w:r w:rsidR="00CC48F7" w:rsidRPr="00DD0BC4">
        <w:rPr>
          <w:sz w:val="24"/>
          <w:szCs w:val="24"/>
        </w:rPr>
        <w:tab/>
      </w:r>
      <w:r w:rsidR="00225A53" w:rsidRPr="00DD0BC4">
        <w:rPr>
          <w:sz w:val="24"/>
          <w:szCs w:val="24"/>
        </w:rPr>
        <w:t xml:space="preserve">Срок регистрации </w:t>
      </w:r>
      <w:r w:rsidR="00DF7AEE" w:rsidRPr="00DD0BC4">
        <w:rPr>
          <w:sz w:val="24"/>
          <w:szCs w:val="24"/>
        </w:rPr>
        <w:t>з</w:t>
      </w:r>
      <w:r w:rsidR="00225A53" w:rsidRPr="00DD0BC4">
        <w:rPr>
          <w:sz w:val="24"/>
          <w:szCs w:val="24"/>
        </w:rPr>
        <w:t>аявления</w:t>
      </w:r>
    </w:p>
    <w:p w:rsidR="000E5EED" w:rsidRPr="00DD0BC4" w:rsidRDefault="000E5EED" w:rsidP="000E5EED">
      <w:pPr>
        <w:pStyle w:val="2-"/>
        <w:numPr>
          <w:ilvl w:val="0"/>
          <w:numId w:val="0"/>
        </w:numPr>
        <w:tabs>
          <w:tab w:val="left" w:pos="284"/>
        </w:tabs>
        <w:spacing w:before="0" w:after="0"/>
        <w:rPr>
          <w:sz w:val="24"/>
          <w:szCs w:val="24"/>
        </w:rPr>
      </w:pPr>
    </w:p>
    <w:p w:rsidR="00956AF2" w:rsidRPr="00DD0BC4" w:rsidRDefault="00D53848" w:rsidP="004459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9" w:name="_Toc437973287"/>
      <w:bookmarkStart w:id="30" w:name="_Toc438110028"/>
      <w:bookmarkStart w:id="31" w:name="_Toc438376232"/>
      <w:bookmarkStart w:id="32" w:name="_Toc441496541"/>
      <w:r w:rsidRPr="00DD0BC4">
        <w:rPr>
          <w:rFonts w:ascii="Times New Roman" w:hAnsi="Times New Roman"/>
          <w:sz w:val="24"/>
          <w:szCs w:val="24"/>
        </w:rPr>
        <w:t>7.1.</w:t>
      </w:r>
      <w:r w:rsidR="00E321D8" w:rsidRPr="00DD0BC4">
        <w:rPr>
          <w:rFonts w:ascii="Times New Roman" w:hAnsi="Times New Roman"/>
          <w:sz w:val="24"/>
          <w:szCs w:val="24"/>
        </w:rPr>
        <w:t xml:space="preserve"> Заявление</w:t>
      </w:r>
      <w:r w:rsidR="009F69EA" w:rsidRPr="00DD0BC4">
        <w:rPr>
          <w:rFonts w:ascii="Times New Roman" w:hAnsi="Times New Roman"/>
          <w:sz w:val="24"/>
          <w:szCs w:val="24"/>
        </w:rPr>
        <w:t xml:space="preserve"> о предоставлении Муниципальной услуги</w:t>
      </w:r>
      <w:r w:rsidR="00E321D8" w:rsidRPr="00DD0BC4">
        <w:rPr>
          <w:rFonts w:ascii="Times New Roman" w:hAnsi="Times New Roman"/>
          <w:sz w:val="24"/>
          <w:szCs w:val="24"/>
        </w:rPr>
        <w:t xml:space="preserve">, поданное </w:t>
      </w:r>
      <w:r w:rsidRPr="00DD0BC4">
        <w:rPr>
          <w:rFonts w:ascii="Times New Roman" w:hAnsi="Times New Roman"/>
          <w:sz w:val="24"/>
          <w:szCs w:val="24"/>
        </w:rPr>
        <w:t xml:space="preserve">Заявителем </w:t>
      </w:r>
      <w:r w:rsidR="00AB6A66" w:rsidRPr="00DD0BC4">
        <w:rPr>
          <w:rFonts w:ascii="Times New Roman" w:hAnsi="Times New Roman"/>
          <w:sz w:val="24"/>
          <w:szCs w:val="24"/>
        </w:rPr>
        <w:t xml:space="preserve">в МКУ </w:t>
      </w:r>
      <w:r w:rsidR="00E321D8" w:rsidRPr="00DD0BC4">
        <w:rPr>
          <w:rFonts w:ascii="Times New Roman" w:hAnsi="Times New Roman"/>
          <w:sz w:val="24"/>
          <w:szCs w:val="24"/>
        </w:rPr>
        <w:t>через МФЦ</w:t>
      </w:r>
      <w:r w:rsidR="0042041F" w:rsidRPr="00DD0BC4">
        <w:rPr>
          <w:rFonts w:ascii="Times New Roman" w:hAnsi="Times New Roman"/>
          <w:sz w:val="24"/>
          <w:szCs w:val="24"/>
        </w:rPr>
        <w:t xml:space="preserve"> </w:t>
      </w:r>
      <w:r w:rsidR="00733D91" w:rsidRPr="00DD0BC4">
        <w:rPr>
          <w:rFonts w:ascii="Times New Roman" w:hAnsi="Times New Roman"/>
          <w:sz w:val="24"/>
          <w:szCs w:val="24"/>
        </w:rPr>
        <w:t xml:space="preserve">или в электронной форме посредством РПГУ </w:t>
      </w:r>
      <w:r w:rsidR="0042041F" w:rsidRPr="00DD0BC4">
        <w:rPr>
          <w:rFonts w:ascii="Times New Roman" w:hAnsi="Times New Roman"/>
          <w:sz w:val="24"/>
          <w:szCs w:val="24"/>
        </w:rPr>
        <w:t xml:space="preserve">регистрируется </w:t>
      </w:r>
      <w:r w:rsidR="00E321D8" w:rsidRPr="00DD0BC4">
        <w:rPr>
          <w:rFonts w:ascii="Times New Roman" w:hAnsi="Times New Roman"/>
          <w:sz w:val="24"/>
          <w:szCs w:val="24"/>
        </w:rPr>
        <w:t xml:space="preserve">в </w:t>
      </w:r>
      <w:r w:rsidR="00445956" w:rsidRPr="00DD0BC4">
        <w:rPr>
          <w:rFonts w:ascii="Times New Roman" w:hAnsi="Times New Roman"/>
          <w:sz w:val="24"/>
          <w:szCs w:val="24"/>
        </w:rPr>
        <w:t xml:space="preserve">рабочий </w:t>
      </w:r>
      <w:r w:rsidR="00AB6A66" w:rsidRPr="00DD0BC4">
        <w:rPr>
          <w:rFonts w:ascii="Times New Roman" w:hAnsi="Times New Roman"/>
          <w:sz w:val="24"/>
          <w:szCs w:val="24"/>
        </w:rPr>
        <w:t xml:space="preserve">день </w:t>
      </w:r>
      <w:r w:rsidR="00445956" w:rsidRPr="00DD0BC4">
        <w:rPr>
          <w:rFonts w:ascii="Times New Roman" w:hAnsi="Times New Roman"/>
          <w:sz w:val="24"/>
          <w:szCs w:val="24"/>
        </w:rPr>
        <w:t xml:space="preserve">поступления </w:t>
      </w:r>
      <w:r w:rsidR="00AB6A66" w:rsidRPr="00DD0BC4">
        <w:rPr>
          <w:rFonts w:ascii="Times New Roman" w:hAnsi="Times New Roman"/>
          <w:sz w:val="24"/>
          <w:szCs w:val="24"/>
        </w:rPr>
        <w:t>заявления</w:t>
      </w:r>
      <w:r w:rsidR="00445956" w:rsidRPr="00DD0BC4">
        <w:rPr>
          <w:rFonts w:ascii="Times New Roman" w:hAnsi="Times New Roman"/>
          <w:sz w:val="24"/>
          <w:szCs w:val="24"/>
        </w:rPr>
        <w:t xml:space="preserve"> в</w:t>
      </w:r>
      <w:r w:rsidR="00C01F45">
        <w:rPr>
          <w:rFonts w:ascii="Times New Roman" w:hAnsi="Times New Roman"/>
          <w:sz w:val="24"/>
          <w:szCs w:val="24"/>
        </w:rPr>
        <w:t xml:space="preserve"> </w:t>
      </w:r>
      <w:r w:rsidR="00445956" w:rsidRPr="00DD0BC4">
        <w:rPr>
          <w:rFonts w:ascii="Times New Roman" w:hAnsi="Times New Roman"/>
          <w:sz w:val="24"/>
          <w:szCs w:val="24"/>
        </w:rPr>
        <w:t>МКУ</w:t>
      </w:r>
      <w:r w:rsidR="00733D91" w:rsidRPr="00DD0BC4">
        <w:rPr>
          <w:rFonts w:ascii="Times New Roman" w:hAnsi="Times New Roman"/>
          <w:sz w:val="24"/>
          <w:szCs w:val="24"/>
        </w:rPr>
        <w:t xml:space="preserve">. </w:t>
      </w:r>
    </w:p>
    <w:p w:rsidR="009A205D" w:rsidRPr="00DD0BC4" w:rsidRDefault="009A205D" w:rsidP="009A20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7.2. Заявление о предоставлении Муниципальной услуги, поданное Заявителем в МКУ через МФЦ или в электронной форме посредством РПГУ после окончания рабочего дня</w:t>
      </w:r>
      <w:r w:rsidR="00C01F45">
        <w:rPr>
          <w:rFonts w:ascii="Times New Roman" w:hAnsi="Times New Roman"/>
          <w:sz w:val="24"/>
          <w:szCs w:val="24"/>
        </w:rPr>
        <w:t xml:space="preserve"> (18.00- пн.- чт., 17.00-пт.</w:t>
      </w:r>
      <w:r w:rsidRPr="00DD0BC4">
        <w:rPr>
          <w:rFonts w:ascii="Times New Roman" w:hAnsi="Times New Roman"/>
          <w:sz w:val="24"/>
          <w:szCs w:val="24"/>
        </w:rPr>
        <w:t>)</w:t>
      </w:r>
      <w:r w:rsidR="0062540D" w:rsidRPr="00DD0BC4">
        <w:rPr>
          <w:rFonts w:ascii="Times New Roman" w:hAnsi="Times New Roman"/>
          <w:sz w:val="24"/>
          <w:szCs w:val="24"/>
        </w:rPr>
        <w:t xml:space="preserve"> </w:t>
      </w:r>
      <w:r w:rsidR="00BE0534" w:rsidRPr="00DD0BC4">
        <w:rPr>
          <w:rFonts w:ascii="Times New Roman" w:hAnsi="Times New Roman"/>
          <w:sz w:val="24"/>
          <w:szCs w:val="24"/>
        </w:rPr>
        <w:t>в</w:t>
      </w:r>
      <w:r w:rsidRPr="00DD0BC4">
        <w:rPr>
          <w:rFonts w:ascii="Times New Roman" w:hAnsi="Times New Roman"/>
          <w:sz w:val="24"/>
          <w:szCs w:val="24"/>
        </w:rPr>
        <w:t xml:space="preserve"> МКУ</w:t>
      </w:r>
      <w:r w:rsidR="002D0816" w:rsidRPr="00DD0BC4">
        <w:rPr>
          <w:rFonts w:ascii="Times New Roman" w:hAnsi="Times New Roman"/>
          <w:sz w:val="24"/>
          <w:szCs w:val="24"/>
        </w:rPr>
        <w:t>,</w:t>
      </w:r>
      <w:r w:rsidRPr="00DD0BC4">
        <w:rPr>
          <w:rFonts w:ascii="Times New Roman" w:hAnsi="Times New Roman"/>
          <w:sz w:val="24"/>
          <w:szCs w:val="24"/>
        </w:rPr>
        <w:t xml:space="preserve"> регистрируется в МКУ на следующий рабочий день.</w:t>
      </w:r>
      <w:r w:rsidR="0062540D" w:rsidRPr="00DD0BC4">
        <w:rPr>
          <w:rFonts w:ascii="Times New Roman" w:hAnsi="Times New Roman"/>
          <w:sz w:val="24"/>
          <w:szCs w:val="24"/>
        </w:rPr>
        <w:t xml:space="preserve"> </w:t>
      </w:r>
    </w:p>
    <w:p w:rsidR="009A205D" w:rsidRPr="00DD0BC4" w:rsidRDefault="009A205D" w:rsidP="009A20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1C8F" w:rsidRPr="00DD0BC4" w:rsidRDefault="006B2413" w:rsidP="00956AF2">
      <w:pPr>
        <w:tabs>
          <w:tab w:val="left" w:pos="993"/>
          <w:tab w:val="left" w:pos="1134"/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D0BC4">
        <w:rPr>
          <w:rFonts w:ascii="Times New Roman" w:hAnsi="Times New Roman"/>
          <w:b/>
          <w:i/>
          <w:sz w:val="24"/>
          <w:szCs w:val="24"/>
        </w:rPr>
        <w:t>8</w:t>
      </w:r>
      <w:r w:rsidR="00CC48F7" w:rsidRPr="00DD0BC4">
        <w:rPr>
          <w:rFonts w:ascii="Times New Roman" w:hAnsi="Times New Roman"/>
          <w:b/>
          <w:i/>
          <w:sz w:val="24"/>
          <w:szCs w:val="24"/>
        </w:rPr>
        <w:t>.</w:t>
      </w:r>
      <w:r w:rsidR="00841778" w:rsidRPr="00DD0BC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F720B" w:rsidRPr="00DD0BC4">
        <w:rPr>
          <w:rFonts w:ascii="Times New Roman" w:hAnsi="Times New Roman"/>
          <w:b/>
          <w:i/>
          <w:sz w:val="24"/>
          <w:szCs w:val="24"/>
        </w:rPr>
        <w:t xml:space="preserve">Срок предоставления </w:t>
      </w:r>
      <w:bookmarkEnd w:id="29"/>
      <w:bookmarkEnd w:id="30"/>
      <w:r w:rsidR="00E20E7E" w:rsidRPr="00DD0BC4">
        <w:rPr>
          <w:rFonts w:ascii="Times New Roman" w:hAnsi="Times New Roman"/>
          <w:b/>
          <w:i/>
          <w:sz w:val="24"/>
          <w:szCs w:val="24"/>
        </w:rPr>
        <w:t>Муниципальной у</w:t>
      </w:r>
      <w:r w:rsidR="00CF720B" w:rsidRPr="00DD0BC4">
        <w:rPr>
          <w:rFonts w:ascii="Times New Roman" w:hAnsi="Times New Roman"/>
          <w:b/>
          <w:i/>
          <w:sz w:val="24"/>
          <w:szCs w:val="24"/>
        </w:rPr>
        <w:t>слуги</w:t>
      </w:r>
      <w:bookmarkEnd w:id="31"/>
      <w:bookmarkEnd w:id="32"/>
    </w:p>
    <w:p w:rsidR="00B378D9" w:rsidRPr="00DD0BC4" w:rsidRDefault="00B378D9" w:rsidP="00C148D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284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</w:p>
    <w:p w:rsidR="00C148DC" w:rsidRPr="00DD0BC4" w:rsidRDefault="00D53848" w:rsidP="00C148DC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8.1.</w:t>
      </w:r>
      <w:r w:rsidR="00487A7E" w:rsidRPr="00DD0BC4">
        <w:rPr>
          <w:rFonts w:ascii="Times New Roman" w:hAnsi="Times New Roman"/>
          <w:sz w:val="24"/>
          <w:szCs w:val="24"/>
        </w:rPr>
        <w:t xml:space="preserve"> </w:t>
      </w:r>
      <w:r w:rsidR="0049615D" w:rsidRPr="00DD0BC4">
        <w:rPr>
          <w:rFonts w:ascii="Times New Roman" w:hAnsi="Times New Roman"/>
          <w:sz w:val="24"/>
          <w:szCs w:val="24"/>
        </w:rPr>
        <w:t>Муниципальная услуг</w:t>
      </w:r>
      <w:r w:rsidR="00287775" w:rsidRPr="00DD0BC4">
        <w:rPr>
          <w:rFonts w:ascii="Times New Roman" w:hAnsi="Times New Roman"/>
          <w:sz w:val="24"/>
          <w:szCs w:val="24"/>
        </w:rPr>
        <w:t>а</w:t>
      </w:r>
      <w:r w:rsidR="0049615D" w:rsidRPr="00DD0BC4">
        <w:rPr>
          <w:rFonts w:ascii="Times New Roman" w:hAnsi="Times New Roman"/>
          <w:sz w:val="24"/>
          <w:szCs w:val="24"/>
        </w:rPr>
        <w:t xml:space="preserve"> предоставляется в день регистрации заявления</w:t>
      </w:r>
      <w:r w:rsidR="00E01C03" w:rsidRPr="00DD0BC4">
        <w:rPr>
          <w:rFonts w:ascii="Times New Roman" w:hAnsi="Times New Roman"/>
          <w:sz w:val="24"/>
          <w:szCs w:val="24"/>
        </w:rPr>
        <w:t xml:space="preserve"> </w:t>
      </w:r>
      <w:r w:rsidR="00E20E7E" w:rsidRPr="00DD0BC4">
        <w:rPr>
          <w:rFonts w:ascii="Times New Roman" w:hAnsi="Times New Roman"/>
          <w:sz w:val="24"/>
          <w:szCs w:val="24"/>
        </w:rPr>
        <w:t xml:space="preserve">о предоставлении </w:t>
      </w:r>
      <w:r w:rsidR="009143D9" w:rsidRPr="00DD0BC4">
        <w:rPr>
          <w:rFonts w:ascii="Times New Roman" w:hAnsi="Times New Roman"/>
          <w:sz w:val="24"/>
          <w:szCs w:val="24"/>
        </w:rPr>
        <w:t>М</w:t>
      </w:r>
      <w:r w:rsidR="00E20E7E" w:rsidRPr="00DD0BC4">
        <w:rPr>
          <w:rFonts w:ascii="Times New Roman" w:hAnsi="Times New Roman"/>
          <w:sz w:val="24"/>
          <w:szCs w:val="24"/>
        </w:rPr>
        <w:t xml:space="preserve">униципальной услуги </w:t>
      </w:r>
      <w:r w:rsidR="00E01C03" w:rsidRPr="00DD0BC4">
        <w:rPr>
          <w:rFonts w:ascii="Times New Roman" w:hAnsi="Times New Roman"/>
          <w:sz w:val="24"/>
          <w:szCs w:val="24"/>
        </w:rPr>
        <w:t xml:space="preserve">в </w:t>
      </w:r>
      <w:r w:rsidR="00493035" w:rsidRPr="00DD0BC4">
        <w:rPr>
          <w:rFonts w:ascii="Times New Roman" w:hAnsi="Times New Roman"/>
          <w:sz w:val="24"/>
          <w:szCs w:val="24"/>
        </w:rPr>
        <w:t>МКУ</w:t>
      </w:r>
      <w:r w:rsidR="00C148DC" w:rsidRPr="00DD0BC4">
        <w:rPr>
          <w:rFonts w:ascii="Times New Roman" w:hAnsi="Times New Roman"/>
          <w:sz w:val="24"/>
          <w:szCs w:val="24"/>
        </w:rPr>
        <w:t>.</w:t>
      </w:r>
    </w:p>
    <w:p w:rsidR="00260E27" w:rsidRPr="00DD0BC4" w:rsidRDefault="00614E9C" w:rsidP="00665C55">
      <w:pPr>
        <w:pStyle w:val="2-"/>
        <w:numPr>
          <w:ilvl w:val="0"/>
          <w:numId w:val="0"/>
        </w:numPr>
        <w:tabs>
          <w:tab w:val="left" w:pos="284"/>
        </w:tabs>
        <w:rPr>
          <w:sz w:val="24"/>
          <w:szCs w:val="24"/>
        </w:rPr>
      </w:pPr>
      <w:r w:rsidRPr="00DD0BC4">
        <w:rPr>
          <w:i w:val="0"/>
          <w:sz w:val="24"/>
          <w:szCs w:val="24"/>
        </w:rPr>
        <w:t>9</w:t>
      </w:r>
      <w:r w:rsidR="00A81DDA" w:rsidRPr="00DD0BC4">
        <w:rPr>
          <w:sz w:val="24"/>
          <w:szCs w:val="24"/>
        </w:rPr>
        <w:t>.</w:t>
      </w:r>
      <w:r w:rsidR="00A81DDA" w:rsidRPr="00DD0BC4">
        <w:rPr>
          <w:sz w:val="24"/>
          <w:szCs w:val="24"/>
        </w:rPr>
        <w:tab/>
      </w:r>
      <w:bookmarkStart w:id="33" w:name="_Toc437973283"/>
      <w:bookmarkStart w:id="34" w:name="_Toc438110024"/>
      <w:bookmarkStart w:id="35" w:name="_Toc438376228"/>
      <w:bookmarkStart w:id="36" w:name="_Toc441496538"/>
      <w:r w:rsidR="00260E27" w:rsidRPr="00DD0BC4">
        <w:rPr>
          <w:sz w:val="24"/>
          <w:szCs w:val="24"/>
        </w:rPr>
        <w:t xml:space="preserve">Правовые основания предоставления </w:t>
      </w:r>
      <w:r w:rsidR="00B04B09" w:rsidRPr="00DD0BC4">
        <w:rPr>
          <w:sz w:val="24"/>
          <w:szCs w:val="24"/>
        </w:rPr>
        <w:t>Муниципальной у</w:t>
      </w:r>
      <w:r w:rsidR="00260E27" w:rsidRPr="00DD0BC4">
        <w:rPr>
          <w:sz w:val="24"/>
          <w:szCs w:val="24"/>
        </w:rPr>
        <w:t>слуги</w:t>
      </w:r>
      <w:bookmarkEnd w:id="33"/>
      <w:bookmarkEnd w:id="34"/>
      <w:bookmarkEnd w:id="35"/>
      <w:bookmarkEnd w:id="36"/>
    </w:p>
    <w:p w:rsidR="00141455" w:rsidRPr="00DD0BC4" w:rsidRDefault="00A75407" w:rsidP="004B196A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  <w:lang w:eastAsia="ar-SA"/>
        </w:rPr>
      </w:pPr>
      <w:r w:rsidRPr="00DD0BC4">
        <w:rPr>
          <w:sz w:val="24"/>
          <w:szCs w:val="24"/>
          <w:lang w:eastAsia="ar-SA"/>
        </w:rPr>
        <w:t>9.1. Основными нормативными правовыми актами, регулирующими предоставление Муниципальной услуги, являются</w:t>
      </w:r>
      <w:r w:rsidR="00141455" w:rsidRPr="00DD0BC4">
        <w:rPr>
          <w:sz w:val="24"/>
          <w:szCs w:val="24"/>
          <w:lang w:eastAsia="ar-SA"/>
        </w:rPr>
        <w:t>:</w:t>
      </w:r>
    </w:p>
    <w:p w:rsidR="00141455" w:rsidRPr="00DD0BC4" w:rsidRDefault="004B196A" w:rsidP="004B196A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Федеральный закон от 12.01.1996 года № 8-ФЗ «О погребении и похоронном деле»</w:t>
      </w:r>
      <w:r w:rsidR="00141455" w:rsidRPr="00DD0BC4">
        <w:rPr>
          <w:sz w:val="24"/>
          <w:szCs w:val="24"/>
        </w:rPr>
        <w:t>;</w:t>
      </w:r>
    </w:p>
    <w:p w:rsidR="004B196A" w:rsidRPr="00DD0BC4" w:rsidRDefault="004B196A" w:rsidP="004B196A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Закон Московской области № 115/2007-ОЗ «О погребении и похоронном деле в Московской области»</w:t>
      </w:r>
      <w:r w:rsidR="00141455" w:rsidRPr="00DD0BC4">
        <w:rPr>
          <w:sz w:val="24"/>
          <w:szCs w:val="24"/>
        </w:rPr>
        <w:t>;</w:t>
      </w:r>
    </w:p>
    <w:p w:rsidR="00260E27" w:rsidRDefault="004B196A" w:rsidP="00355A3F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  <w:lang w:eastAsia="ar-SA"/>
        </w:rPr>
      </w:pPr>
      <w:r w:rsidRPr="00253FBD">
        <w:rPr>
          <w:sz w:val="24"/>
          <w:szCs w:val="24"/>
        </w:rPr>
        <w:t>9.2. Список нормативных</w:t>
      </w:r>
      <w:r w:rsidR="00260E27" w:rsidRPr="00253FBD">
        <w:rPr>
          <w:sz w:val="24"/>
          <w:szCs w:val="24"/>
          <w:lang w:eastAsia="ar-SA"/>
        </w:rPr>
        <w:t xml:space="preserve"> правовых актов, </w:t>
      </w:r>
      <w:r w:rsidRPr="00253FBD">
        <w:rPr>
          <w:sz w:val="24"/>
          <w:szCs w:val="24"/>
          <w:lang w:eastAsia="ar-SA"/>
        </w:rPr>
        <w:t>применяемых при предоставлении Муниципальной услуги, указан</w:t>
      </w:r>
      <w:r w:rsidR="008F4D30" w:rsidRPr="00253FBD">
        <w:rPr>
          <w:sz w:val="24"/>
          <w:szCs w:val="24"/>
          <w:lang w:eastAsia="ar-SA"/>
        </w:rPr>
        <w:t xml:space="preserve"> в П</w:t>
      </w:r>
      <w:r w:rsidR="00260E27" w:rsidRPr="00253FBD">
        <w:rPr>
          <w:sz w:val="24"/>
          <w:szCs w:val="24"/>
          <w:lang w:eastAsia="ar-SA"/>
        </w:rPr>
        <w:t xml:space="preserve">риложении </w:t>
      </w:r>
      <w:r w:rsidR="00FD254B" w:rsidRPr="00253FBD">
        <w:rPr>
          <w:sz w:val="24"/>
          <w:szCs w:val="24"/>
          <w:lang w:eastAsia="ar-SA"/>
        </w:rPr>
        <w:t>7</w:t>
      </w:r>
      <w:r w:rsidR="00260E27" w:rsidRPr="00253FBD">
        <w:rPr>
          <w:sz w:val="24"/>
          <w:szCs w:val="24"/>
          <w:lang w:eastAsia="ar-SA"/>
        </w:rPr>
        <w:t xml:space="preserve"> к </w:t>
      </w:r>
      <w:r w:rsidR="00945609" w:rsidRPr="00253FBD">
        <w:rPr>
          <w:sz w:val="24"/>
          <w:szCs w:val="24"/>
          <w:lang w:eastAsia="ar-SA"/>
        </w:rPr>
        <w:t xml:space="preserve">настоящему </w:t>
      </w:r>
      <w:r w:rsidR="00D943BC" w:rsidRPr="00253FBD">
        <w:rPr>
          <w:sz w:val="24"/>
          <w:szCs w:val="24"/>
          <w:lang w:eastAsia="ar-SA"/>
        </w:rPr>
        <w:t>Административному р</w:t>
      </w:r>
      <w:r w:rsidR="00260E27" w:rsidRPr="00253FBD">
        <w:rPr>
          <w:sz w:val="24"/>
          <w:szCs w:val="24"/>
          <w:lang w:eastAsia="ar-SA"/>
        </w:rPr>
        <w:t>егламенту.</w:t>
      </w:r>
    </w:p>
    <w:p w:rsidR="00C01F45" w:rsidRDefault="00C01F45" w:rsidP="00355A3F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  <w:lang w:eastAsia="ar-SA"/>
        </w:rPr>
      </w:pPr>
    </w:p>
    <w:p w:rsidR="00C01F45" w:rsidRDefault="00C01F45" w:rsidP="00355A3F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  <w:lang w:eastAsia="ar-SA"/>
        </w:rPr>
      </w:pPr>
    </w:p>
    <w:p w:rsidR="00C01F45" w:rsidRDefault="00C01F45" w:rsidP="00355A3F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  <w:lang w:eastAsia="ar-SA"/>
        </w:rPr>
      </w:pPr>
    </w:p>
    <w:p w:rsidR="00C01F45" w:rsidRPr="00DD0BC4" w:rsidRDefault="00C01F45" w:rsidP="00355A3F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  <w:lang w:eastAsia="ar-SA"/>
        </w:rPr>
      </w:pPr>
    </w:p>
    <w:p w:rsidR="004C1B63" w:rsidRPr="00DD0BC4" w:rsidRDefault="000459C2" w:rsidP="00665C55">
      <w:pPr>
        <w:pStyle w:val="2-"/>
        <w:numPr>
          <w:ilvl w:val="0"/>
          <w:numId w:val="0"/>
        </w:numPr>
        <w:tabs>
          <w:tab w:val="left" w:pos="284"/>
        </w:tabs>
        <w:rPr>
          <w:sz w:val="24"/>
          <w:szCs w:val="24"/>
        </w:rPr>
      </w:pPr>
      <w:bookmarkStart w:id="37" w:name="_Toc437973288"/>
      <w:bookmarkStart w:id="38" w:name="_Toc438110029"/>
      <w:bookmarkStart w:id="39" w:name="_Toc438376233"/>
      <w:bookmarkStart w:id="40" w:name="_Ref440654922"/>
      <w:bookmarkStart w:id="41" w:name="_Ref440654930"/>
      <w:bookmarkStart w:id="42" w:name="_Ref440654937"/>
      <w:bookmarkStart w:id="43" w:name="_Ref440654944"/>
      <w:bookmarkStart w:id="44" w:name="_Ref440654952"/>
      <w:bookmarkStart w:id="45" w:name="_Toc441496542"/>
      <w:r w:rsidRPr="00DD0BC4">
        <w:rPr>
          <w:sz w:val="24"/>
          <w:szCs w:val="24"/>
        </w:rPr>
        <w:lastRenderedPageBreak/>
        <w:t>10.</w:t>
      </w:r>
      <w:r w:rsidR="00A6591B" w:rsidRPr="00DD0BC4">
        <w:rPr>
          <w:sz w:val="24"/>
          <w:szCs w:val="24"/>
        </w:rPr>
        <w:tab/>
      </w:r>
      <w:r w:rsidR="004C1B63" w:rsidRPr="00DD0BC4">
        <w:rPr>
          <w:sz w:val="24"/>
          <w:szCs w:val="24"/>
        </w:rPr>
        <w:t xml:space="preserve">Исчерпывающий перечень документов, необходимых для </w:t>
      </w:r>
      <w:bookmarkEnd w:id="37"/>
      <w:bookmarkEnd w:id="38"/>
      <w:bookmarkEnd w:id="39"/>
      <w:r w:rsidR="00FA201F" w:rsidRPr="00DD0BC4">
        <w:rPr>
          <w:sz w:val="24"/>
          <w:szCs w:val="24"/>
        </w:rPr>
        <w:t xml:space="preserve">предоставления </w:t>
      </w:r>
      <w:r w:rsidR="00472E82" w:rsidRPr="00DD0BC4">
        <w:rPr>
          <w:sz w:val="24"/>
          <w:szCs w:val="24"/>
        </w:rPr>
        <w:t>Муниципальной у</w:t>
      </w:r>
      <w:r w:rsidR="00FA201F" w:rsidRPr="00DD0BC4">
        <w:rPr>
          <w:sz w:val="24"/>
          <w:szCs w:val="24"/>
        </w:rPr>
        <w:t>слуги</w:t>
      </w:r>
      <w:bookmarkEnd w:id="40"/>
      <w:bookmarkEnd w:id="41"/>
      <w:bookmarkEnd w:id="42"/>
      <w:bookmarkEnd w:id="43"/>
      <w:bookmarkEnd w:id="44"/>
      <w:bookmarkEnd w:id="45"/>
    </w:p>
    <w:p w:rsidR="00962FA4" w:rsidRPr="00DD0BC4" w:rsidRDefault="00A1441F" w:rsidP="00841778">
      <w:pPr>
        <w:pStyle w:val="11"/>
        <w:numPr>
          <w:ilvl w:val="0"/>
          <w:numId w:val="0"/>
        </w:numPr>
        <w:tabs>
          <w:tab w:val="left" w:pos="1134"/>
          <w:tab w:val="left" w:pos="1701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10.1.</w:t>
      </w:r>
      <w:r w:rsidR="003943CF" w:rsidRPr="00DD0BC4">
        <w:rPr>
          <w:sz w:val="24"/>
          <w:szCs w:val="24"/>
        </w:rPr>
        <w:tab/>
      </w:r>
      <w:r w:rsidR="00962FA4" w:rsidRPr="00DD0BC4">
        <w:rPr>
          <w:sz w:val="24"/>
          <w:szCs w:val="24"/>
        </w:rPr>
        <w:t>Список документов, необходимых для предоставления Муниципальной услуги независимо от основания обращения:</w:t>
      </w:r>
    </w:p>
    <w:p w:rsidR="00E84BE2" w:rsidRPr="00DD0BC4" w:rsidRDefault="00E84BE2" w:rsidP="00E84BE2">
      <w:pPr>
        <w:pStyle w:val="11"/>
        <w:numPr>
          <w:ilvl w:val="0"/>
          <w:numId w:val="0"/>
        </w:numPr>
        <w:tabs>
          <w:tab w:val="left" w:pos="1134"/>
          <w:tab w:val="left" w:pos="1701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1) заявление о предоставлении Муниципальной услуги;</w:t>
      </w:r>
    </w:p>
    <w:p w:rsidR="00E84BE2" w:rsidRPr="00DD0BC4" w:rsidRDefault="00E84BE2" w:rsidP="00FF23BB">
      <w:pPr>
        <w:pStyle w:val="11"/>
        <w:numPr>
          <w:ilvl w:val="0"/>
          <w:numId w:val="0"/>
        </w:numPr>
        <w:tabs>
          <w:tab w:val="left" w:pos="1134"/>
          <w:tab w:val="left" w:pos="1701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2) документ, удостоверяющий личность Заявителя</w:t>
      </w:r>
      <w:r w:rsidR="002A0863" w:rsidRPr="00DD0BC4">
        <w:rPr>
          <w:sz w:val="24"/>
          <w:szCs w:val="24"/>
        </w:rPr>
        <w:t>;</w:t>
      </w:r>
    </w:p>
    <w:p w:rsidR="00E84BE2" w:rsidRPr="00DD0BC4" w:rsidRDefault="00E84BE2" w:rsidP="00FF23BB">
      <w:pPr>
        <w:pStyle w:val="11"/>
        <w:numPr>
          <w:ilvl w:val="0"/>
          <w:numId w:val="0"/>
        </w:numPr>
        <w:tabs>
          <w:tab w:val="left" w:pos="993"/>
          <w:tab w:val="left" w:pos="1134"/>
          <w:tab w:val="left" w:pos="1701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3) документ, удостоверяющий личность представителя Заявителя в случае обращения за предоставлением Муниципальной услуги представителя Заявителя;</w:t>
      </w:r>
    </w:p>
    <w:p w:rsidR="00E84BE2" w:rsidRPr="00DD0BC4" w:rsidRDefault="00E84BE2" w:rsidP="00FF23BB">
      <w:pPr>
        <w:pStyle w:val="11"/>
        <w:numPr>
          <w:ilvl w:val="0"/>
          <w:numId w:val="0"/>
        </w:numPr>
        <w:tabs>
          <w:tab w:val="left" w:pos="993"/>
          <w:tab w:val="left" w:pos="1134"/>
          <w:tab w:val="left" w:pos="1701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4) документ, </w:t>
      </w:r>
      <w:r w:rsidR="00A852CE" w:rsidRPr="00DD0BC4">
        <w:rPr>
          <w:sz w:val="24"/>
          <w:szCs w:val="24"/>
        </w:rPr>
        <w:t>подтверждающий</w:t>
      </w:r>
      <w:r w:rsidRPr="00DD0BC4">
        <w:rPr>
          <w:sz w:val="24"/>
          <w:szCs w:val="24"/>
        </w:rPr>
        <w:t xml:space="preserve"> полномочия представителя Заявителя в случае обращения за предоставлением Муниципальной услуги представителя Заявителя.</w:t>
      </w:r>
    </w:p>
    <w:p w:rsidR="00E84BE2" w:rsidRPr="00DD0BC4" w:rsidRDefault="00E84BE2" w:rsidP="00FF23BB">
      <w:pPr>
        <w:pStyle w:val="11"/>
        <w:numPr>
          <w:ilvl w:val="0"/>
          <w:numId w:val="0"/>
        </w:numPr>
        <w:tabs>
          <w:tab w:val="left" w:pos="1134"/>
          <w:tab w:val="left" w:pos="1701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10.2. Список документов, необходимых для предоставления Муниципальной услуги в зависимости от основания обращения:</w:t>
      </w:r>
    </w:p>
    <w:p w:rsidR="00E84BE2" w:rsidRPr="00DD0BC4" w:rsidRDefault="00E84BE2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10.2.1. Предоставление места для одиночного захоронения:</w:t>
      </w:r>
    </w:p>
    <w:p w:rsidR="00FF23BB" w:rsidRPr="00DD0BC4" w:rsidRDefault="00E84BE2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1) </w:t>
      </w:r>
      <w:r w:rsidR="00FF23BB" w:rsidRPr="00DD0BC4">
        <w:rPr>
          <w:sz w:val="24"/>
          <w:szCs w:val="24"/>
        </w:rPr>
        <w:t>документ, подтверждающий наделение статусом специализированной службы по вопросам похоронного дела;</w:t>
      </w:r>
    </w:p>
    <w:p w:rsidR="00E84BE2" w:rsidRPr="00DD0BC4" w:rsidRDefault="00FF23BB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2) </w:t>
      </w:r>
      <w:r w:rsidR="00E84BE2" w:rsidRPr="00DD0BC4">
        <w:rPr>
          <w:sz w:val="24"/>
          <w:szCs w:val="24"/>
        </w:rPr>
        <w:t>свидетельство о смерти;</w:t>
      </w:r>
    </w:p>
    <w:p w:rsidR="00E84BE2" w:rsidRPr="00DD0BC4" w:rsidRDefault="00FF23BB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3</w:t>
      </w:r>
      <w:r w:rsidR="00E84BE2" w:rsidRPr="00DD0BC4">
        <w:rPr>
          <w:sz w:val="24"/>
          <w:szCs w:val="24"/>
        </w:rPr>
        <w:t>) справка органов внутренних дел (полиции) о согласии на погребение (для умерших, личность которых не установлена)</w:t>
      </w:r>
      <w:r w:rsidR="008E447D" w:rsidRPr="00DD0BC4">
        <w:rPr>
          <w:sz w:val="24"/>
          <w:szCs w:val="24"/>
        </w:rPr>
        <w:t>.</w:t>
      </w:r>
    </w:p>
    <w:p w:rsidR="00E84BE2" w:rsidRPr="00DD0BC4" w:rsidRDefault="00E84BE2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10.2.2. Предоставление места для родственного захоронения:</w:t>
      </w:r>
    </w:p>
    <w:p w:rsidR="00E84BE2" w:rsidRPr="00DD0BC4" w:rsidRDefault="00E84BE2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1) свидетельство о смерти;</w:t>
      </w:r>
    </w:p>
    <w:p w:rsidR="00E84BE2" w:rsidRPr="00DD0BC4" w:rsidRDefault="00E84BE2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2) справка о кремации в случае захоронения урны с прахом;</w:t>
      </w:r>
    </w:p>
    <w:p w:rsidR="00496B0D" w:rsidRPr="00DD0BC4" w:rsidRDefault="00496B0D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10.2.3. П</w:t>
      </w:r>
      <w:r w:rsidR="00E84BE2" w:rsidRPr="00DD0BC4">
        <w:rPr>
          <w:sz w:val="24"/>
          <w:szCs w:val="24"/>
        </w:rPr>
        <w:t>редоставление места для воинского захоронения</w:t>
      </w:r>
      <w:r w:rsidRPr="00DD0BC4">
        <w:rPr>
          <w:sz w:val="24"/>
          <w:szCs w:val="24"/>
        </w:rPr>
        <w:t>:</w:t>
      </w:r>
    </w:p>
    <w:p w:rsidR="00496B0D" w:rsidRPr="00DD0BC4" w:rsidRDefault="00496B0D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1) свидетельство о смерти;</w:t>
      </w:r>
    </w:p>
    <w:p w:rsidR="00496B0D" w:rsidRPr="00DD0BC4" w:rsidRDefault="00496B0D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2) справка о кремации в случае захоронения урны с прахом</w:t>
      </w:r>
      <w:r w:rsidR="008E447D" w:rsidRPr="00DD0BC4">
        <w:rPr>
          <w:sz w:val="24"/>
          <w:szCs w:val="24"/>
        </w:rPr>
        <w:t>.</w:t>
      </w:r>
    </w:p>
    <w:p w:rsidR="00496B0D" w:rsidRPr="00DD0BC4" w:rsidRDefault="00496B0D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10.2.4. П</w:t>
      </w:r>
      <w:r w:rsidR="00E84BE2" w:rsidRPr="00DD0BC4">
        <w:rPr>
          <w:sz w:val="24"/>
          <w:szCs w:val="24"/>
        </w:rPr>
        <w:t>редоставление места для почетного захоронения</w:t>
      </w:r>
      <w:r w:rsidRPr="00DD0BC4">
        <w:rPr>
          <w:sz w:val="24"/>
          <w:szCs w:val="24"/>
        </w:rPr>
        <w:t>:</w:t>
      </w:r>
    </w:p>
    <w:p w:rsidR="00496B0D" w:rsidRPr="00DD0BC4" w:rsidRDefault="00496B0D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1) свидетельство о смерти;</w:t>
      </w:r>
    </w:p>
    <w:p w:rsidR="00496B0D" w:rsidRPr="00DD0BC4" w:rsidRDefault="00496B0D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2) справка о кремации в случае захоронения урны с прахом;</w:t>
      </w:r>
    </w:p>
    <w:p w:rsidR="00E84BE2" w:rsidRPr="00DD0BC4" w:rsidRDefault="00496B0D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3) ходатайство заинтересованных лиц и</w:t>
      </w:r>
      <w:r w:rsidR="005B43EF" w:rsidRPr="00DD0BC4">
        <w:rPr>
          <w:sz w:val="24"/>
          <w:szCs w:val="24"/>
        </w:rPr>
        <w:t>ли</w:t>
      </w:r>
      <w:r w:rsidRPr="00DD0BC4">
        <w:rPr>
          <w:sz w:val="24"/>
          <w:szCs w:val="24"/>
        </w:rPr>
        <w:t xml:space="preserve"> организаций, их представителей о предоставлении места для почетного захоронения;</w:t>
      </w:r>
    </w:p>
    <w:p w:rsidR="00496B0D" w:rsidRPr="00DD0BC4" w:rsidRDefault="00496B0D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4) документы, подтверждающие соответствующие заслуги </w:t>
      </w:r>
      <w:proofErr w:type="gramStart"/>
      <w:r w:rsidRPr="00DD0BC4">
        <w:rPr>
          <w:sz w:val="24"/>
          <w:szCs w:val="24"/>
        </w:rPr>
        <w:t>умершего</w:t>
      </w:r>
      <w:proofErr w:type="gramEnd"/>
      <w:r w:rsidRPr="00DD0BC4">
        <w:rPr>
          <w:sz w:val="24"/>
          <w:szCs w:val="24"/>
        </w:rPr>
        <w:t xml:space="preserve"> перед Российской Федерацией, Московской областью, соответствующим муниципальным образованием;</w:t>
      </w:r>
    </w:p>
    <w:p w:rsidR="00496B0D" w:rsidRPr="00DD0BC4" w:rsidRDefault="00496B0D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5) документ о волеизъявлении умершего, его супруга, близких родственников, иных родственников или законного представителя умершего</w:t>
      </w:r>
      <w:r w:rsidR="008E447D" w:rsidRPr="00DD0BC4">
        <w:rPr>
          <w:sz w:val="24"/>
          <w:szCs w:val="24"/>
        </w:rPr>
        <w:t>.</w:t>
      </w:r>
    </w:p>
    <w:p w:rsidR="00E84BE2" w:rsidRPr="00DD0BC4" w:rsidRDefault="00496B0D" w:rsidP="002A0863">
      <w:pPr>
        <w:pStyle w:val="11"/>
        <w:numPr>
          <w:ilvl w:val="0"/>
          <w:numId w:val="0"/>
        </w:numPr>
        <w:tabs>
          <w:tab w:val="left" w:pos="993"/>
          <w:tab w:val="left" w:pos="1134"/>
          <w:tab w:val="left" w:pos="1560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10.2.5. П</w:t>
      </w:r>
      <w:r w:rsidR="00E84BE2" w:rsidRPr="00DD0BC4">
        <w:rPr>
          <w:sz w:val="24"/>
          <w:szCs w:val="24"/>
        </w:rPr>
        <w:t>редоставление места для семейного (родового) захоронения под настоящие захоронения;</w:t>
      </w:r>
    </w:p>
    <w:p w:rsidR="00496B0D" w:rsidRPr="00DD0BC4" w:rsidRDefault="00496B0D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1) свидетельство о смерти;</w:t>
      </w:r>
    </w:p>
    <w:p w:rsidR="00496B0D" w:rsidRPr="00DD0BC4" w:rsidRDefault="00496B0D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2) справка о кремации в случае захоронения урны с прахом</w:t>
      </w:r>
      <w:r w:rsidR="008E447D" w:rsidRPr="00DD0BC4">
        <w:rPr>
          <w:sz w:val="24"/>
          <w:szCs w:val="24"/>
        </w:rPr>
        <w:t>.</w:t>
      </w:r>
    </w:p>
    <w:p w:rsidR="00496B0D" w:rsidRPr="00DD0BC4" w:rsidRDefault="00496B0D" w:rsidP="002A0863">
      <w:pPr>
        <w:pStyle w:val="11"/>
        <w:numPr>
          <w:ilvl w:val="0"/>
          <w:numId w:val="0"/>
        </w:numPr>
        <w:tabs>
          <w:tab w:val="left" w:pos="993"/>
          <w:tab w:val="left" w:pos="1134"/>
          <w:tab w:val="left" w:pos="1560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</w:t>
      </w:r>
      <w:r w:rsidR="00771F86" w:rsidRPr="00DD0BC4">
        <w:rPr>
          <w:sz w:val="24"/>
          <w:szCs w:val="24"/>
        </w:rPr>
        <w:t>0</w:t>
      </w:r>
      <w:r w:rsidRPr="00DD0BC4">
        <w:rPr>
          <w:sz w:val="24"/>
          <w:szCs w:val="24"/>
        </w:rPr>
        <w:t>.2.6. П</w:t>
      </w:r>
      <w:r w:rsidR="00E84BE2" w:rsidRPr="00DD0BC4">
        <w:rPr>
          <w:sz w:val="24"/>
          <w:szCs w:val="24"/>
        </w:rPr>
        <w:t>редоставление места для семейного (родового) захоронения под будущие захоронения</w:t>
      </w:r>
      <w:r w:rsidRPr="00DD0BC4">
        <w:rPr>
          <w:sz w:val="24"/>
          <w:szCs w:val="24"/>
        </w:rPr>
        <w:t>:</w:t>
      </w:r>
    </w:p>
    <w:p w:rsidR="00E84BE2" w:rsidRPr="00DD0BC4" w:rsidRDefault="008E447D" w:rsidP="002A0863">
      <w:pPr>
        <w:pStyle w:val="11"/>
        <w:numPr>
          <w:ilvl w:val="0"/>
          <w:numId w:val="0"/>
        </w:numPr>
        <w:tabs>
          <w:tab w:val="left" w:pos="993"/>
          <w:tab w:val="left" w:pos="1134"/>
          <w:tab w:val="left" w:pos="1560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Документы, необходимые для предоставления в зависимости от данного основания, отсутствуют.</w:t>
      </w:r>
    </w:p>
    <w:p w:rsidR="008E447D" w:rsidRPr="00DD0BC4" w:rsidRDefault="008E447D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</w:t>
      </w:r>
      <w:r w:rsidR="00771F86" w:rsidRPr="00DD0BC4">
        <w:rPr>
          <w:sz w:val="24"/>
          <w:szCs w:val="24"/>
        </w:rPr>
        <w:t>0</w:t>
      </w:r>
      <w:r w:rsidRPr="00DD0BC4">
        <w:rPr>
          <w:sz w:val="24"/>
          <w:szCs w:val="24"/>
        </w:rPr>
        <w:t>.2.7. П</w:t>
      </w:r>
      <w:r w:rsidR="00E84BE2" w:rsidRPr="00DD0BC4">
        <w:rPr>
          <w:sz w:val="24"/>
          <w:szCs w:val="24"/>
        </w:rPr>
        <w:t>редоставление ниши в стене скорби</w:t>
      </w:r>
      <w:r w:rsidRPr="00DD0BC4">
        <w:rPr>
          <w:sz w:val="24"/>
          <w:szCs w:val="24"/>
        </w:rPr>
        <w:t>:</w:t>
      </w:r>
    </w:p>
    <w:p w:rsidR="008E447D" w:rsidRPr="00DD0BC4" w:rsidRDefault="008E447D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1) свидетельство о смерти;</w:t>
      </w:r>
    </w:p>
    <w:p w:rsidR="008E447D" w:rsidRPr="00DD0BC4" w:rsidRDefault="008E447D" w:rsidP="002A086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2) справка о кремации.</w:t>
      </w:r>
    </w:p>
    <w:p w:rsidR="004E06DC" w:rsidRPr="00DD0BC4" w:rsidRDefault="004E06DC" w:rsidP="002A0863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10.2.8. Оформление разрешения на </w:t>
      </w:r>
      <w:proofErr w:type="spellStart"/>
      <w:r w:rsidRPr="00DD0BC4">
        <w:rPr>
          <w:sz w:val="24"/>
          <w:szCs w:val="24"/>
        </w:rPr>
        <w:t>подзахоронение</w:t>
      </w:r>
      <w:proofErr w:type="spellEnd"/>
      <w:r w:rsidRPr="00DD0BC4">
        <w:rPr>
          <w:sz w:val="24"/>
          <w:szCs w:val="24"/>
        </w:rPr>
        <w:t>:</w:t>
      </w:r>
    </w:p>
    <w:p w:rsidR="004E06DC" w:rsidRPr="00DD0BC4" w:rsidRDefault="004E06DC" w:rsidP="002A0863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lastRenderedPageBreak/>
        <w:t>1) удостоверение о захоронении;</w:t>
      </w:r>
    </w:p>
    <w:p w:rsidR="004E06DC" w:rsidRPr="00DD0BC4" w:rsidRDefault="004E06DC" w:rsidP="002A0863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2) свидетельство о смерти;</w:t>
      </w:r>
    </w:p>
    <w:p w:rsidR="004E06DC" w:rsidRPr="00DD0BC4" w:rsidRDefault="004E06DC" w:rsidP="002A0863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3) справка о кремации в случае захоронения урны с прахом;</w:t>
      </w:r>
    </w:p>
    <w:p w:rsidR="004E06DC" w:rsidRPr="00DD0BC4" w:rsidRDefault="004E06DC" w:rsidP="002A0863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4) документ</w:t>
      </w:r>
      <w:r w:rsidR="00FF23BB" w:rsidRPr="00DD0BC4">
        <w:rPr>
          <w:sz w:val="24"/>
          <w:szCs w:val="24"/>
        </w:rPr>
        <w:t>ы</w:t>
      </w:r>
      <w:r w:rsidRPr="00DD0BC4">
        <w:rPr>
          <w:sz w:val="24"/>
          <w:szCs w:val="24"/>
        </w:rPr>
        <w:t>, подтверждающ</w:t>
      </w:r>
      <w:r w:rsidR="00906DA4" w:rsidRPr="00DD0BC4">
        <w:rPr>
          <w:sz w:val="24"/>
          <w:szCs w:val="24"/>
        </w:rPr>
        <w:t>и</w:t>
      </w:r>
      <w:r w:rsidR="00FF23BB" w:rsidRPr="00DD0BC4">
        <w:rPr>
          <w:sz w:val="24"/>
          <w:szCs w:val="24"/>
        </w:rPr>
        <w:t>е</w:t>
      </w:r>
      <w:r w:rsidRPr="00DD0BC4">
        <w:rPr>
          <w:sz w:val="24"/>
          <w:szCs w:val="24"/>
        </w:rPr>
        <w:t xml:space="preserve"> семейную, родственную связь </w:t>
      </w:r>
      <w:r w:rsidR="007C33CA" w:rsidRPr="00DD0BC4">
        <w:rPr>
          <w:sz w:val="24"/>
          <w:szCs w:val="24"/>
        </w:rPr>
        <w:t xml:space="preserve">умершего </w:t>
      </w:r>
      <w:r w:rsidRPr="00DD0BC4">
        <w:rPr>
          <w:sz w:val="24"/>
          <w:szCs w:val="24"/>
        </w:rPr>
        <w:t>с лицом, на которое оформлено родственное или семейное (родовое) захоронение</w:t>
      </w:r>
      <w:r w:rsidR="007C33CA" w:rsidRPr="00DD0BC4">
        <w:rPr>
          <w:sz w:val="24"/>
          <w:szCs w:val="24"/>
        </w:rPr>
        <w:t xml:space="preserve"> (при </w:t>
      </w:r>
      <w:proofErr w:type="spellStart"/>
      <w:r w:rsidR="007C33CA" w:rsidRPr="00DD0BC4">
        <w:rPr>
          <w:sz w:val="24"/>
          <w:szCs w:val="24"/>
        </w:rPr>
        <w:t>подзахоронении</w:t>
      </w:r>
      <w:proofErr w:type="spellEnd"/>
      <w:r w:rsidR="007C33CA" w:rsidRPr="00DD0BC4">
        <w:rPr>
          <w:sz w:val="24"/>
          <w:szCs w:val="24"/>
        </w:rPr>
        <w:t xml:space="preserve"> на месте родственного, семейного (родового) захоронения)</w:t>
      </w:r>
      <w:r w:rsidRPr="00DD0BC4">
        <w:rPr>
          <w:sz w:val="24"/>
          <w:szCs w:val="24"/>
        </w:rPr>
        <w:t xml:space="preserve">; </w:t>
      </w:r>
    </w:p>
    <w:p w:rsidR="008E447D" w:rsidRPr="00DD0BC4" w:rsidRDefault="008E447D" w:rsidP="002A0863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</w:t>
      </w:r>
      <w:r w:rsidR="00771F86" w:rsidRPr="00DD0BC4">
        <w:rPr>
          <w:sz w:val="24"/>
          <w:szCs w:val="24"/>
        </w:rPr>
        <w:t>0</w:t>
      </w:r>
      <w:r w:rsidRPr="00DD0BC4">
        <w:rPr>
          <w:sz w:val="24"/>
          <w:szCs w:val="24"/>
        </w:rPr>
        <w:t>.2.</w:t>
      </w:r>
      <w:r w:rsidR="004E06DC" w:rsidRPr="00DD0BC4">
        <w:rPr>
          <w:sz w:val="24"/>
          <w:szCs w:val="24"/>
        </w:rPr>
        <w:t>9</w:t>
      </w:r>
      <w:r w:rsidRPr="00DD0BC4">
        <w:rPr>
          <w:sz w:val="24"/>
          <w:szCs w:val="24"/>
        </w:rPr>
        <w:t>. П</w:t>
      </w:r>
      <w:r w:rsidR="00E84BE2" w:rsidRPr="00DD0BC4">
        <w:rPr>
          <w:sz w:val="24"/>
          <w:szCs w:val="24"/>
        </w:rPr>
        <w:t>еререгистрация захоронений на других лиц</w:t>
      </w:r>
      <w:r w:rsidRPr="00DD0BC4">
        <w:rPr>
          <w:sz w:val="24"/>
          <w:szCs w:val="24"/>
        </w:rPr>
        <w:t>:</w:t>
      </w:r>
    </w:p>
    <w:p w:rsidR="00E84BE2" w:rsidRPr="00DD0BC4" w:rsidRDefault="008E447D" w:rsidP="002A0863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1) удостоверение о захоронении;</w:t>
      </w:r>
    </w:p>
    <w:p w:rsidR="008E447D" w:rsidRPr="00DD0BC4" w:rsidRDefault="008E447D" w:rsidP="002A0863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2) свидетельство о смерти</w:t>
      </w:r>
      <w:r w:rsidR="00FF23BB" w:rsidRPr="00DD0BC4">
        <w:rPr>
          <w:sz w:val="24"/>
          <w:szCs w:val="24"/>
        </w:rPr>
        <w:t xml:space="preserve"> (представляется Заявителем в случае смерти лица, на которое </w:t>
      </w:r>
      <w:r w:rsidR="00FB6BA1" w:rsidRPr="00DD0BC4">
        <w:rPr>
          <w:sz w:val="24"/>
          <w:szCs w:val="24"/>
        </w:rPr>
        <w:t xml:space="preserve">зарегистрировано </w:t>
      </w:r>
      <w:r w:rsidR="00FF23BB" w:rsidRPr="00DD0BC4">
        <w:rPr>
          <w:sz w:val="24"/>
          <w:szCs w:val="24"/>
        </w:rPr>
        <w:t>место захоронения);</w:t>
      </w:r>
    </w:p>
    <w:p w:rsidR="008E447D" w:rsidRPr="00DD0BC4" w:rsidRDefault="008E447D" w:rsidP="002A0863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proofErr w:type="gramStart"/>
      <w:r w:rsidRPr="00DD0BC4">
        <w:rPr>
          <w:sz w:val="24"/>
          <w:szCs w:val="24"/>
        </w:rPr>
        <w:t>3) документ</w:t>
      </w:r>
      <w:r w:rsidR="00FF23BB" w:rsidRPr="00DD0BC4">
        <w:rPr>
          <w:sz w:val="24"/>
          <w:szCs w:val="24"/>
        </w:rPr>
        <w:t>ы</w:t>
      </w:r>
      <w:r w:rsidRPr="00DD0BC4">
        <w:rPr>
          <w:sz w:val="24"/>
          <w:szCs w:val="24"/>
        </w:rPr>
        <w:t>, подтверждающи</w:t>
      </w:r>
      <w:r w:rsidR="00FF23BB" w:rsidRPr="00DD0BC4">
        <w:rPr>
          <w:sz w:val="24"/>
          <w:szCs w:val="24"/>
        </w:rPr>
        <w:t>е</w:t>
      </w:r>
      <w:r w:rsidRPr="00DD0BC4">
        <w:rPr>
          <w:sz w:val="24"/>
          <w:szCs w:val="24"/>
        </w:rPr>
        <w:t xml:space="preserve"> семейную, родственную связь с лицом, на которое оформлено родственное или семейное</w:t>
      </w:r>
      <w:r w:rsidR="00727811" w:rsidRPr="00DD0BC4">
        <w:rPr>
          <w:sz w:val="24"/>
          <w:szCs w:val="24"/>
        </w:rPr>
        <w:t xml:space="preserve"> </w:t>
      </w:r>
      <w:r w:rsidR="00CA1E38">
        <w:rPr>
          <w:sz w:val="24"/>
          <w:szCs w:val="24"/>
        </w:rPr>
        <w:t xml:space="preserve">(родовое) захоронение </w:t>
      </w:r>
      <w:r w:rsidR="007C33CA" w:rsidRPr="00DD0BC4">
        <w:rPr>
          <w:sz w:val="24"/>
          <w:szCs w:val="24"/>
        </w:rPr>
        <w:t xml:space="preserve"> (при перерегистрации родственных, семейных (родовых) захоронений);</w:t>
      </w:r>
      <w:proofErr w:type="gramEnd"/>
    </w:p>
    <w:p w:rsidR="008E447D" w:rsidRPr="00DD0BC4" w:rsidRDefault="008E447D" w:rsidP="002A0863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</w:t>
      </w:r>
      <w:r w:rsidR="00742CD2" w:rsidRPr="00DD0BC4">
        <w:rPr>
          <w:sz w:val="24"/>
          <w:szCs w:val="24"/>
        </w:rPr>
        <w:t>0</w:t>
      </w:r>
      <w:r w:rsidRPr="00DD0BC4">
        <w:rPr>
          <w:sz w:val="24"/>
          <w:szCs w:val="24"/>
        </w:rPr>
        <w:t>.2.</w:t>
      </w:r>
      <w:r w:rsidR="00E84BE2" w:rsidRPr="00DD0BC4">
        <w:rPr>
          <w:sz w:val="24"/>
          <w:szCs w:val="24"/>
        </w:rPr>
        <w:t>10</w:t>
      </w:r>
      <w:r w:rsidRPr="00DD0BC4">
        <w:rPr>
          <w:sz w:val="24"/>
          <w:szCs w:val="24"/>
        </w:rPr>
        <w:t>.</w:t>
      </w:r>
      <w:r w:rsidR="00E84BE2" w:rsidRPr="00DD0BC4">
        <w:rPr>
          <w:sz w:val="24"/>
          <w:szCs w:val="24"/>
        </w:rPr>
        <w:t xml:space="preserve"> </w:t>
      </w:r>
      <w:r w:rsidR="00771F86" w:rsidRPr="00DD0BC4">
        <w:rPr>
          <w:sz w:val="24"/>
          <w:szCs w:val="24"/>
        </w:rPr>
        <w:t>О</w:t>
      </w:r>
      <w:r w:rsidR="00E84BE2" w:rsidRPr="00DD0BC4">
        <w:rPr>
          <w:sz w:val="24"/>
          <w:szCs w:val="24"/>
        </w:rPr>
        <w:t>формление удостоверений на захоронения, произведенные до 1 августа 2004 года</w:t>
      </w:r>
      <w:r w:rsidRPr="00DD0BC4">
        <w:rPr>
          <w:sz w:val="24"/>
          <w:szCs w:val="24"/>
        </w:rPr>
        <w:t>:</w:t>
      </w:r>
    </w:p>
    <w:p w:rsidR="008E447D" w:rsidRPr="00DD0BC4" w:rsidRDefault="008E447D" w:rsidP="002A0863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1) свидетельство о смерти</w:t>
      </w:r>
      <w:r w:rsidR="00727811" w:rsidRPr="00DD0BC4">
        <w:rPr>
          <w:sz w:val="24"/>
          <w:szCs w:val="24"/>
        </w:rPr>
        <w:t xml:space="preserve"> </w:t>
      </w:r>
      <w:r w:rsidR="004E06DC" w:rsidRPr="00DD0BC4">
        <w:rPr>
          <w:sz w:val="24"/>
          <w:szCs w:val="24"/>
        </w:rPr>
        <w:t>(представляется в отношении всех умерших, погребенных на соответствующем месте захоронения)</w:t>
      </w:r>
      <w:r w:rsidRPr="00DD0BC4">
        <w:rPr>
          <w:sz w:val="24"/>
          <w:szCs w:val="24"/>
        </w:rPr>
        <w:t>;</w:t>
      </w:r>
    </w:p>
    <w:p w:rsidR="008E447D" w:rsidRPr="00DD0BC4" w:rsidRDefault="008E447D" w:rsidP="002A0863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2) справка о кремации в случае захоронения урны с прахом;</w:t>
      </w:r>
    </w:p>
    <w:p w:rsidR="008E447D" w:rsidRPr="00DD0BC4" w:rsidRDefault="00727811" w:rsidP="002A0863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3</w:t>
      </w:r>
      <w:r w:rsidR="008E447D" w:rsidRPr="00DD0BC4">
        <w:rPr>
          <w:sz w:val="24"/>
          <w:szCs w:val="24"/>
        </w:rPr>
        <w:t>) документ</w:t>
      </w:r>
      <w:r w:rsidR="004E06DC" w:rsidRPr="00DD0BC4">
        <w:rPr>
          <w:sz w:val="24"/>
          <w:szCs w:val="24"/>
        </w:rPr>
        <w:t>ы</w:t>
      </w:r>
      <w:r w:rsidR="008E447D" w:rsidRPr="00DD0BC4">
        <w:rPr>
          <w:sz w:val="24"/>
          <w:szCs w:val="24"/>
        </w:rPr>
        <w:t>, подтверждающи</w:t>
      </w:r>
      <w:r w:rsidR="004E06DC" w:rsidRPr="00DD0BC4">
        <w:rPr>
          <w:sz w:val="24"/>
          <w:szCs w:val="24"/>
        </w:rPr>
        <w:t>е</w:t>
      </w:r>
      <w:r w:rsidR="008E447D" w:rsidRPr="00DD0BC4">
        <w:rPr>
          <w:sz w:val="24"/>
          <w:szCs w:val="24"/>
        </w:rPr>
        <w:t xml:space="preserve"> родственную связь с умершим</w:t>
      </w:r>
      <w:r w:rsidRPr="00DD0BC4">
        <w:rPr>
          <w:sz w:val="24"/>
          <w:szCs w:val="24"/>
        </w:rPr>
        <w:t xml:space="preserve"> (</w:t>
      </w:r>
      <w:r w:rsidR="004E06DC" w:rsidRPr="00DD0BC4">
        <w:rPr>
          <w:sz w:val="24"/>
          <w:szCs w:val="24"/>
        </w:rPr>
        <w:t>представляются в отношении всех умерших, погребенных на соответствующем месте захоронения</w:t>
      </w:r>
      <w:r w:rsidRPr="00DD0BC4">
        <w:rPr>
          <w:sz w:val="24"/>
          <w:szCs w:val="24"/>
        </w:rPr>
        <w:t>)</w:t>
      </w:r>
      <w:r w:rsidR="008E447D" w:rsidRPr="00DD0BC4">
        <w:rPr>
          <w:sz w:val="24"/>
          <w:szCs w:val="24"/>
        </w:rPr>
        <w:t>.</w:t>
      </w:r>
    </w:p>
    <w:p w:rsidR="00771F86" w:rsidRPr="00DD0BC4" w:rsidRDefault="00771F86" w:rsidP="002A0863">
      <w:pPr>
        <w:pStyle w:val="11"/>
        <w:numPr>
          <w:ilvl w:val="0"/>
          <w:numId w:val="0"/>
        </w:numPr>
        <w:tabs>
          <w:tab w:val="left" w:pos="851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10.2.11. О</w:t>
      </w:r>
      <w:r w:rsidR="00E84BE2" w:rsidRPr="00DD0BC4">
        <w:rPr>
          <w:sz w:val="24"/>
          <w:szCs w:val="24"/>
        </w:rPr>
        <w:t xml:space="preserve">формление удостоверений на захоронения, произведенные после </w:t>
      </w:r>
      <w:r w:rsidR="00E84BE2" w:rsidRPr="00DD0BC4">
        <w:rPr>
          <w:sz w:val="24"/>
          <w:szCs w:val="24"/>
        </w:rPr>
        <w:br/>
        <w:t>1 августа 2004 года, в случае если удостоверения о захоронениях не выданы в соответствии с требованиями Закона Московской области № 115/2007-ОЗ</w:t>
      </w:r>
      <w:r w:rsidR="00FF23BB" w:rsidRPr="00DD0BC4">
        <w:rPr>
          <w:sz w:val="24"/>
          <w:szCs w:val="24"/>
        </w:rPr>
        <w:t xml:space="preserve"> «О погребении и похоронном деле в Московской области»</w:t>
      </w:r>
      <w:r w:rsidRPr="00DD0BC4">
        <w:rPr>
          <w:sz w:val="24"/>
          <w:szCs w:val="24"/>
        </w:rPr>
        <w:t>:</w:t>
      </w:r>
    </w:p>
    <w:p w:rsidR="00771F86" w:rsidRPr="00DD0BC4" w:rsidRDefault="00771F86" w:rsidP="002A0863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1) свидетельство о смерти</w:t>
      </w:r>
      <w:r w:rsidR="007E0F26" w:rsidRPr="00DD0BC4">
        <w:rPr>
          <w:sz w:val="24"/>
          <w:szCs w:val="24"/>
        </w:rPr>
        <w:t xml:space="preserve"> умершего</w:t>
      </w:r>
      <w:r w:rsidR="004E06DC" w:rsidRPr="00DD0BC4">
        <w:rPr>
          <w:sz w:val="24"/>
          <w:szCs w:val="24"/>
        </w:rPr>
        <w:t xml:space="preserve"> </w:t>
      </w:r>
      <w:r w:rsidR="007E0F26" w:rsidRPr="00DD0BC4">
        <w:rPr>
          <w:sz w:val="24"/>
          <w:szCs w:val="24"/>
        </w:rPr>
        <w:t>(</w:t>
      </w:r>
      <w:r w:rsidR="004E06DC" w:rsidRPr="00DD0BC4">
        <w:rPr>
          <w:sz w:val="24"/>
          <w:szCs w:val="24"/>
        </w:rPr>
        <w:t>представляется в отношении всех умерших, погребенных на соответствующем месте захоронения</w:t>
      </w:r>
      <w:r w:rsidR="007E0F26" w:rsidRPr="00DD0BC4">
        <w:rPr>
          <w:sz w:val="24"/>
          <w:szCs w:val="24"/>
        </w:rPr>
        <w:t>)</w:t>
      </w:r>
      <w:r w:rsidRPr="00DD0BC4">
        <w:rPr>
          <w:sz w:val="24"/>
          <w:szCs w:val="24"/>
        </w:rPr>
        <w:t>;</w:t>
      </w:r>
    </w:p>
    <w:p w:rsidR="00771F86" w:rsidRPr="00DD0BC4" w:rsidRDefault="00771F86" w:rsidP="002A0863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2) справка о кремации в случае захоронения урны с прахом;</w:t>
      </w:r>
    </w:p>
    <w:p w:rsidR="00771F86" w:rsidRPr="00DD0BC4" w:rsidRDefault="00D6020D" w:rsidP="002A0863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3</w:t>
      </w:r>
      <w:r w:rsidR="00771F86" w:rsidRPr="00DD0BC4">
        <w:rPr>
          <w:sz w:val="24"/>
          <w:szCs w:val="24"/>
        </w:rPr>
        <w:t>) документ</w:t>
      </w:r>
      <w:r w:rsidR="004E06DC" w:rsidRPr="00DD0BC4">
        <w:rPr>
          <w:sz w:val="24"/>
          <w:szCs w:val="24"/>
        </w:rPr>
        <w:t>ы</w:t>
      </w:r>
      <w:r w:rsidR="00771F86" w:rsidRPr="00DD0BC4">
        <w:rPr>
          <w:sz w:val="24"/>
          <w:szCs w:val="24"/>
        </w:rPr>
        <w:t>, подтверждающи</w:t>
      </w:r>
      <w:r w:rsidR="004E06DC" w:rsidRPr="00DD0BC4">
        <w:rPr>
          <w:sz w:val="24"/>
          <w:szCs w:val="24"/>
        </w:rPr>
        <w:t>е</w:t>
      </w:r>
      <w:r w:rsidR="00771F86" w:rsidRPr="00DD0BC4">
        <w:rPr>
          <w:sz w:val="24"/>
          <w:szCs w:val="24"/>
        </w:rPr>
        <w:t xml:space="preserve"> родственную связь с умершим</w:t>
      </w:r>
      <w:r w:rsidR="00727811" w:rsidRPr="00DD0BC4">
        <w:rPr>
          <w:sz w:val="24"/>
          <w:szCs w:val="24"/>
        </w:rPr>
        <w:t xml:space="preserve"> (</w:t>
      </w:r>
      <w:r w:rsidR="004E06DC" w:rsidRPr="00DD0BC4">
        <w:rPr>
          <w:sz w:val="24"/>
          <w:szCs w:val="24"/>
        </w:rPr>
        <w:t>представляются в отношении всех умерших, погребенных на соответствующем месте захоронения</w:t>
      </w:r>
      <w:r w:rsidR="00727811" w:rsidRPr="00DD0BC4">
        <w:rPr>
          <w:sz w:val="24"/>
          <w:szCs w:val="24"/>
        </w:rPr>
        <w:t>)</w:t>
      </w:r>
      <w:r w:rsidR="00771F86" w:rsidRPr="00DD0BC4">
        <w:rPr>
          <w:sz w:val="24"/>
          <w:szCs w:val="24"/>
        </w:rPr>
        <w:t>.</w:t>
      </w:r>
    </w:p>
    <w:p w:rsidR="00771F86" w:rsidRPr="00DD0BC4" w:rsidRDefault="00771F86" w:rsidP="002A0863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</w:t>
      </w:r>
      <w:r w:rsidR="00742CD2" w:rsidRPr="00DD0BC4">
        <w:rPr>
          <w:sz w:val="24"/>
          <w:szCs w:val="24"/>
        </w:rPr>
        <w:t>0</w:t>
      </w:r>
      <w:r w:rsidRPr="00DD0BC4">
        <w:rPr>
          <w:sz w:val="24"/>
          <w:szCs w:val="24"/>
        </w:rPr>
        <w:t>.2.1</w:t>
      </w:r>
      <w:r w:rsidR="00742CD2" w:rsidRPr="00DD0BC4">
        <w:rPr>
          <w:sz w:val="24"/>
          <w:szCs w:val="24"/>
        </w:rPr>
        <w:t>2</w:t>
      </w:r>
      <w:r w:rsidRPr="00DD0BC4">
        <w:rPr>
          <w:sz w:val="24"/>
          <w:szCs w:val="24"/>
        </w:rPr>
        <w:t>. Р</w:t>
      </w:r>
      <w:r w:rsidR="00E84BE2" w:rsidRPr="00DD0BC4">
        <w:rPr>
          <w:sz w:val="24"/>
          <w:szCs w:val="24"/>
        </w:rPr>
        <w:t>егистрация установки и замены надмогильного сооружения (надгробия)</w:t>
      </w:r>
      <w:r w:rsidRPr="00DD0BC4">
        <w:rPr>
          <w:sz w:val="24"/>
          <w:szCs w:val="24"/>
        </w:rPr>
        <w:t>:</w:t>
      </w:r>
    </w:p>
    <w:p w:rsidR="00771F86" w:rsidRPr="00DD0BC4" w:rsidRDefault="00771F86" w:rsidP="002A0863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1) удостоверение о захоронении;</w:t>
      </w:r>
    </w:p>
    <w:p w:rsidR="00E84BE2" w:rsidRPr="00DD0BC4" w:rsidRDefault="00771F86" w:rsidP="002A0863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2) документы об изготовлении (приобретении) надмогильного сооружени</w:t>
      </w:r>
      <w:r w:rsidR="0072571A" w:rsidRPr="00DD0BC4">
        <w:rPr>
          <w:sz w:val="24"/>
          <w:szCs w:val="24"/>
        </w:rPr>
        <w:t>я (</w:t>
      </w:r>
      <w:r w:rsidRPr="00DD0BC4">
        <w:rPr>
          <w:sz w:val="24"/>
          <w:szCs w:val="24"/>
        </w:rPr>
        <w:t>надгробия)</w:t>
      </w:r>
      <w:r w:rsidR="00E84BE2" w:rsidRPr="00DD0BC4">
        <w:rPr>
          <w:sz w:val="24"/>
          <w:szCs w:val="24"/>
        </w:rPr>
        <w:t>.</w:t>
      </w:r>
    </w:p>
    <w:p w:rsidR="002D0816" w:rsidRPr="00DD0BC4" w:rsidRDefault="00771F86" w:rsidP="002A0863">
      <w:pPr>
        <w:pStyle w:val="11"/>
        <w:numPr>
          <w:ilvl w:val="0"/>
          <w:numId w:val="0"/>
        </w:numPr>
        <w:tabs>
          <w:tab w:val="left" w:pos="1134"/>
          <w:tab w:val="left" w:pos="1701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10.3. Требования к документам, необходимым для предоставления Муниципальной услуги, указаны в Приложении </w:t>
      </w:r>
      <w:r w:rsidR="00F40B64" w:rsidRPr="00DD0BC4">
        <w:rPr>
          <w:sz w:val="24"/>
          <w:szCs w:val="24"/>
        </w:rPr>
        <w:t>8</w:t>
      </w:r>
      <w:r w:rsidRPr="00DD0BC4">
        <w:rPr>
          <w:sz w:val="24"/>
          <w:szCs w:val="24"/>
        </w:rPr>
        <w:t xml:space="preserve"> к настоящему Административному </w:t>
      </w:r>
      <w:r w:rsidR="00237376" w:rsidRPr="00DD0BC4">
        <w:rPr>
          <w:sz w:val="24"/>
          <w:szCs w:val="24"/>
        </w:rPr>
        <w:t>р</w:t>
      </w:r>
      <w:r w:rsidRPr="00DD0BC4">
        <w:rPr>
          <w:sz w:val="24"/>
          <w:szCs w:val="24"/>
        </w:rPr>
        <w:t>егламенту</w:t>
      </w:r>
      <w:r w:rsidR="00841778" w:rsidRPr="00DD0BC4">
        <w:rPr>
          <w:sz w:val="24"/>
          <w:szCs w:val="24"/>
        </w:rPr>
        <w:t>.</w:t>
      </w:r>
    </w:p>
    <w:p w:rsidR="008C0E8F" w:rsidRPr="00DD0BC4" w:rsidRDefault="008C0E8F" w:rsidP="002A0863">
      <w:pPr>
        <w:pStyle w:val="11"/>
        <w:numPr>
          <w:ilvl w:val="0"/>
          <w:numId w:val="0"/>
        </w:numPr>
        <w:tabs>
          <w:tab w:val="left" w:pos="1134"/>
          <w:tab w:val="left" w:pos="1701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10.</w:t>
      </w:r>
      <w:r w:rsidR="00C84870" w:rsidRPr="00DD0BC4">
        <w:rPr>
          <w:sz w:val="24"/>
          <w:szCs w:val="24"/>
        </w:rPr>
        <w:t>4</w:t>
      </w:r>
      <w:r w:rsidRPr="00DD0BC4">
        <w:rPr>
          <w:sz w:val="24"/>
          <w:szCs w:val="24"/>
        </w:rPr>
        <w:t>. Документы, составленные на иностранном языке, подлежат переводу на русский язык. Верность перевода и подлинность подписи переводчика свидетельствуются в порядке, установленном законодательством Российской Федерации.</w:t>
      </w:r>
    </w:p>
    <w:p w:rsidR="00B8246D" w:rsidRDefault="002813D2" w:rsidP="002A0863">
      <w:pPr>
        <w:pStyle w:val="11"/>
        <w:numPr>
          <w:ilvl w:val="0"/>
          <w:numId w:val="0"/>
        </w:numPr>
        <w:tabs>
          <w:tab w:val="left" w:pos="1134"/>
          <w:tab w:val="left" w:pos="1560"/>
          <w:tab w:val="left" w:pos="1701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10.</w:t>
      </w:r>
      <w:r w:rsidR="00C84870" w:rsidRPr="00DD0BC4">
        <w:rPr>
          <w:sz w:val="24"/>
          <w:szCs w:val="24"/>
        </w:rPr>
        <w:t>5</w:t>
      </w:r>
      <w:r w:rsidRPr="00DD0BC4">
        <w:rPr>
          <w:sz w:val="24"/>
          <w:szCs w:val="24"/>
        </w:rPr>
        <w:t>.</w:t>
      </w:r>
      <w:r w:rsidR="00253FBD">
        <w:rPr>
          <w:sz w:val="24"/>
          <w:szCs w:val="24"/>
        </w:rPr>
        <w:t xml:space="preserve"> </w:t>
      </w:r>
      <w:r w:rsidR="005C46DE" w:rsidRPr="00DD0BC4">
        <w:rPr>
          <w:sz w:val="24"/>
          <w:szCs w:val="24"/>
        </w:rPr>
        <w:t>Администрация</w:t>
      </w:r>
      <w:r w:rsidR="00763F54" w:rsidRPr="00DD0BC4">
        <w:rPr>
          <w:sz w:val="24"/>
          <w:szCs w:val="24"/>
        </w:rPr>
        <w:t xml:space="preserve">, </w:t>
      </w:r>
      <w:r w:rsidR="008C0E8F" w:rsidRPr="00DD0BC4">
        <w:rPr>
          <w:sz w:val="24"/>
          <w:szCs w:val="24"/>
        </w:rPr>
        <w:t xml:space="preserve">МКУ, </w:t>
      </w:r>
      <w:r w:rsidR="00763F54" w:rsidRPr="00DD0BC4">
        <w:rPr>
          <w:sz w:val="24"/>
          <w:szCs w:val="24"/>
        </w:rPr>
        <w:t>МФЦ не вправе требовать от Заявителя</w:t>
      </w:r>
      <w:r w:rsidR="008071AD" w:rsidRPr="00DD0BC4">
        <w:rPr>
          <w:sz w:val="24"/>
          <w:szCs w:val="24"/>
        </w:rPr>
        <w:t xml:space="preserve"> (представителя Заявителя)</w:t>
      </w:r>
      <w:r w:rsidR="00763F54" w:rsidRPr="00DD0BC4">
        <w:rPr>
          <w:sz w:val="24"/>
          <w:szCs w:val="24"/>
        </w:rPr>
        <w:t xml:space="preserve"> представления документов</w:t>
      </w:r>
      <w:r w:rsidR="001E78F8" w:rsidRPr="00DD0BC4">
        <w:rPr>
          <w:sz w:val="24"/>
          <w:szCs w:val="24"/>
        </w:rPr>
        <w:t xml:space="preserve">, не предусмотренных </w:t>
      </w:r>
      <w:r w:rsidR="0037392C" w:rsidRPr="00DD0BC4">
        <w:rPr>
          <w:sz w:val="24"/>
          <w:szCs w:val="24"/>
        </w:rPr>
        <w:t>приложением</w:t>
      </w:r>
      <w:r w:rsidR="008F343B" w:rsidRPr="00DD0BC4">
        <w:rPr>
          <w:sz w:val="24"/>
          <w:szCs w:val="24"/>
        </w:rPr>
        <w:t xml:space="preserve"> </w:t>
      </w:r>
      <w:r w:rsidR="00C84870" w:rsidRPr="00DD0BC4">
        <w:rPr>
          <w:sz w:val="24"/>
          <w:szCs w:val="24"/>
        </w:rPr>
        <w:t>8</w:t>
      </w:r>
      <w:r w:rsidR="0037392C" w:rsidRPr="00DD0BC4">
        <w:rPr>
          <w:sz w:val="24"/>
          <w:szCs w:val="24"/>
        </w:rPr>
        <w:t xml:space="preserve"> </w:t>
      </w:r>
      <w:r w:rsidR="00C84870" w:rsidRPr="00DD0BC4">
        <w:rPr>
          <w:sz w:val="24"/>
          <w:szCs w:val="24"/>
        </w:rPr>
        <w:t xml:space="preserve">к </w:t>
      </w:r>
      <w:r w:rsidR="0037392C" w:rsidRPr="00DD0BC4">
        <w:rPr>
          <w:sz w:val="24"/>
          <w:szCs w:val="24"/>
        </w:rPr>
        <w:t>настоящему Административному регламенту</w:t>
      </w:r>
      <w:r w:rsidR="003C71B0" w:rsidRPr="00DD0BC4">
        <w:rPr>
          <w:sz w:val="24"/>
          <w:szCs w:val="24"/>
        </w:rPr>
        <w:t>,</w:t>
      </w:r>
      <w:r w:rsidR="00AC31FC" w:rsidRPr="00DD0BC4">
        <w:rPr>
          <w:sz w:val="24"/>
          <w:szCs w:val="24"/>
        </w:rPr>
        <w:t xml:space="preserve"> и осуществления </w:t>
      </w:r>
      <w:r w:rsidR="00B97EAA" w:rsidRPr="00DD0BC4">
        <w:rPr>
          <w:sz w:val="24"/>
          <w:szCs w:val="24"/>
        </w:rPr>
        <w:t xml:space="preserve">иных </w:t>
      </w:r>
      <w:r w:rsidR="00AC31FC" w:rsidRPr="00DD0BC4">
        <w:rPr>
          <w:sz w:val="24"/>
          <w:szCs w:val="24"/>
        </w:rPr>
        <w:t xml:space="preserve">действий, не предусмотренных </w:t>
      </w:r>
      <w:r w:rsidR="00D923D3" w:rsidRPr="00DD0BC4">
        <w:rPr>
          <w:sz w:val="24"/>
          <w:szCs w:val="24"/>
        </w:rPr>
        <w:t xml:space="preserve">настоящим </w:t>
      </w:r>
      <w:r w:rsidR="00C7312C" w:rsidRPr="00DD0BC4">
        <w:rPr>
          <w:sz w:val="24"/>
          <w:szCs w:val="24"/>
        </w:rPr>
        <w:t>Административным р</w:t>
      </w:r>
      <w:r w:rsidR="00AC31FC" w:rsidRPr="00DD0BC4">
        <w:rPr>
          <w:sz w:val="24"/>
          <w:szCs w:val="24"/>
        </w:rPr>
        <w:t>егламентом.</w:t>
      </w:r>
    </w:p>
    <w:p w:rsidR="00C01F45" w:rsidRDefault="00C01F45" w:rsidP="002A0863">
      <w:pPr>
        <w:pStyle w:val="11"/>
        <w:numPr>
          <w:ilvl w:val="0"/>
          <w:numId w:val="0"/>
        </w:numPr>
        <w:tabs>
          <w:tab w:val="left" w:pos="1134"/>
          <w:tab w:val="left" w:pos="1560"/>
          <w:tab w:val="left" w:pos="1701"/>
        </w:tabs>
        <w:ind w:firstLine="709"/>
        <w:rPr>
          <w:sz w:val="24"/>
          <w:szCs w:val="24"/>
        </w:rPr>
      </w:pPr>
    </w:p>
    <w:p w:rsidR="00C01F45" w:rsidRPr="00DD0BC4" w:rsidRDefault="00C01F45" w:rsidP="002A0863">
      <w:pPr>
        <w:pStyle w:val="11"/>
        <w:numPr>
          <w:ilvl w:val="0"/>
          <w:numId w:val="0"/>
        </w:numPr>
        <w:tabs>
          <w:tab w:val="left" w:pos="1134"/>
          <w:tab w:val="left" w:pos="1560"/>
          <w:tab w:val="left" w:pos="1701"/>
        </w:tabs>
        <w:ind w:firstLine="709"/>
        <w:rPr>
          <w:sz w:val="24"/>
          <w:szCs w:val="24"/>
        </w:rPr>
      </w:pPr>
    </w:p>
    <w:p w:rsidR="005816CC" w:rsidRPr="00DD0BC4" w:rsidRDefault="006F7814" w:rsidP="00872868">
      <w:pPr>
        <w:pStyle w:val="2-"/>
        <w:numPr>
          <w:ilvl w:val="0"/>
          <w:numId w:val="0"/>
        </w:numPr>
        <w:tabs>
          <w:tab w:val="left" w:pos="567"/>
          <w:tab w:val="left" w:pos="709"/>
        </w:tabs>
        <w:spacing w:line="276" w:lineRule="auto"/>
        <w:rPr>
          <w:b w:val="0"/>
          <w:i w:val="0"/>
          <w:sz w:val="24"/>
          <w:szCs w:val="24"/>
        </w:rPr>
      </w:pPr>
      <w:bookmarkStart w:id="46" w:name="_Toc437973290"/>
      <w:bookmarkStart w:id="47" w:name="_Toc438110031"/>
      <w:bookmarkStart w:id="48" w:name="_Toc438376235"/>
      <w:bookmarkStart w:id="49" w:name="_Toc441496544"/>
      <w:r w:rsidRPr="00DD0BC4">
        <w:rPr>
          <w:sz w:val="24"/>
          <w:szCs w:val="24"/>
        </w:rPr>
        <w:lastRenderedPageBreak/>
        <w:t>1</w:t>
      </w:r>
      <w:r w:rsidR="00A5742F" w:rsidRPr="00DD0BC4">
        <w:rPr>
          <w:sz w:val="24"/>
          <w:szCs w:val="24"/>
        </w:rPr>
        <w:t>1</w:t>
      </w:r>
      <w:r w:rsidR="00FD0B15" w:rsidRPr="00DD0BC4">
        <w:rPr>
          <w:sz w:val="24"/>
          <w:szCs w:val="24"/>
        </w:rPr>
        <w:t>.</w:t>
      </w:r>
      <w:r w:rsidR="00FD0B15" w:rsidRPr="00DD0BC4">
        <w:rPr>
          <w:sz w:val="24"/>
          <w:szCs w:val="24"/>
        </w:rPr>
        <w:tab/>
      </w:r>
      <w:r w:rsidR="005816CC" w:rsidRPr="00DD0BC4">
        <w:rPr>
          <w:sz w:val="24"/>
          <w:szCs w:val="24"/>
        </w:rPr>
        <w:t xml:space="preserve">Исчерпывающий перечень документов, необходимых для предоставления </w:t>
      </w:r>
      <w:r w:rsidR="00472E82" w:rsidRPr="00DD0BC4">
        <w:rPr>
          <w:sz w:val="24"/>
          <w:szCs w:val="24"/>
        </w:rPr>
        <w:t>Муниципальной у</w:t>
      </w:r>
      <w:r w:rsidR="005816CC" w:rsidRPr="00DD0BC4">
        <w:rPr>
          <w:sz w:val="24"/>
          <w:szCs w:val="24"/>
        </w:rPr>
        <w:t xml:space="preserve">слуги, которые находятся в распоряжении </w:t>
      </w:r>
      <w:r w:rsidR="00EF7DB6" w:rsidRPr="00DD0BC4">
        <w:rPr>
          <w:sz w:val="24"/>
          <w:szCs w:val="24"/>
        </w:rPr>
        <w:t>о</w:t>
      </w:r>
      <w:r w:rsidR="005816CC" w:rsidRPr="00DD0BC4">
        <w:rPr>
          <w:sz w:val="24"/>
          <w:szCs w:val="24"/>
        </w:rPr>
        <w:t>рганов</w:t>
      </w:r>
      <w:r w:rsidR="00AB57E9" w:rsidRPr="00DD0BC4">
        <w:rPr>
          <w:sz w:val="24"/>
          <w:szCs w:val="24"/>
        </w:rPr>
        <w:t xml:space="preserve"> государственной</w:t>
      </w:r>
      <w:r w:rsidR="005816CC" w:rsidRPr="00DD0BC4">
        <w:rPr>
          <w:sz w:val="24"/>
          <w:szCs w:val="24"/>
        </w:rPr>
        <w:t xml:space="preserve"> власти</w:t>
      </w:r>
      <w:r w:rsidR="00EF7DB6" w:rsidRPr="00DD0BC4">
        <w:rPr>
          <w:sz w:val="24"/>
          <w:szCs w:val="24"/>
        </w:rPr>
        <w:t>,</w:t>
      </w:r>
      <w:r w:rsidR="00EF7DB6" w:rsidRPr="00DD0BC4">
        <w:rPr>
          <w:b w:val="0"/>
          <w:i w:val="0"/>
          <w:sz w:val="24"/>
          <w:szCs w:val="24"/>
        </w:rPr>
        <w:t xml:space="preserve"> </w:t>
      </w:r>
      <w:r w:rsidR="00EF7DB6" w:rsidRPr="00DD0BC4">
        <w:rPr>
          <w:sz w:val="24"/>
          <w:szCs w:val="24"/>
        </w:rPr>
        <w:t xml:space="preserve">органов </w:t>
      </w:r>
      <w:r w:rsidR="00AB57E9" w:rsidRPr="00DD0BC4">
        <w:rPr>
          <w:sz w:val="24"/>
          <w:szCs w:val="24"/>
        </w:rPr>
        <w:t>местного самоуправления</w:t>
      </w:r>
      <w:r w:rsidR="00EF7DB6" w:rsidRPr="00DD0BC4">
        <w:rPr>
          <w:sz w:val="24"/>
          <w:szCs w:val="24"/>
        </w:rPr>
        <w:t xml:space="preserve"> и</w:t>
      </w:r>
      <w:r w:rsidR="00836921" w:rsidRPr="00DD0BC4">
        <w:rPr>
          <w:sz w:val="24"/>
          <w:szCs w:val="24"/>
        </w:rPr>
        <w:t>ли</w:t>
      </w:r>
      <w:r w:rsidR="00EF7DB6" w:rsidRPr="00DD0BC4">
        <w:rPr>
          <w:sz w:val="24"/>
          <w:szCs w:val="24"/>
        </w:rPr>
        <w:t xml:space="preserve"> </w:t>
      </w:r>
      <w:r w:rsidR="00C913A4" w:rsidRPr="00DD0BC4">
        <w:rPr>
          <w:sz w:val="24"/>
          <w:szCs w:val="24"/>
        </w:rPr>
        <w:t>подведомственных и</w:t>
      </w:r>
      <w:r w:rsidR="00F43C84" w:rsidRPr="00DD0BC4">
        <w:rPr>
          <w:sz w:val="24"/>
          <w:szCs w:val="24"/>
        </w:rPr>
        <w:t>м</w:t>
      </w:r>
      <w:r w:rsidR="00472E82" w:rsidRPr="00DD0BC4">
        <w:rPr>
          <w:sz w:val="24"/>
          <w:szCs w:val="24"/>
        </w:rPr>
        <w:t xml:space="preserve"> организаци</w:t>
      </w:r>
      <w:r w:rsidR="00F43C84" w:rsidRPr="00DD0BC4">
        <w:rPr>
          <w:sz w:val="24"/>
          <w:szCs w:val="24"/>
        </w:rPr>
        <w:t>ях</w:t>
      </w:r>
    </w:p>
    <w:p w:rsidR="00676CC1" w:rsidRPr="00DD0BC4" w:rsidRDefault="00676CC1" w:rsidP="00665C55">
      <w:pPr>
        <w:pStyle w:val="11"/>
        <w:numPr>
          <w:ilvl w:val="0"/>
          <w:numId w:val="0"/>
        </w:numPr>
        <w:tabs>
          <w:tab w:val="left" w:pos="1134"/>
        </w:tabs>
        <w:ind w:firstLine="710"/>
        <w:rPr>
          <w:sz w:val="24"/>
          <w:szCs w:val="24"/>
        </w:rPr>
      </w:pPr>
      <w:r w:rsidRPr="00DD0BC4">
        <w:rPr>
          <w:sz w:val="24"/>
          <w:szCs w:val="24"/>
        </w:rPr>
        <w:t xml:space="preserve">11.1. </w:t>
      </w:r>
      <w:r w:rsidR="008823CC" w:rsidRPr="00DD0BC4">
        <w:rPr>
          <w:sz w:val="24"/>
          <w:szCs w:val="24"/>
        </w:rPr>
        <w:t>Документы, необходимы</w:t>
      </w:r>
      <w:r w:rsidR="0037392C" w:rsidRPr="00DD0BC4">
        <w:rPr>
          <w:sz w:val="24"/>
          <w:szCs w:val="24"/>
        </w:rPr>
        <w:t>е</w:t>
      </w:r>
      <w:r w:rsidR="008823CC" w:rsidRPr="00DD0BC4">
        <w:rPr>
          <w:sz w:val="24"/>
          <w:szCs w:val="24"/>
        </w:rPr>
        <w:t xml:space="preserve"> для предоставления Муниципальной услуги, которые находятся в распоряжении органов государственной власти,</w:t>
      </w:r>
      <w:r w:rsidR="008823CC" w:rsidRPr="00DD0BC4">
        <w:rPr>
          <w:b/>
          <w:i/>
          <w:sz w:val="24"/>
          <w:szCs w:val="24"/>
        </w:rPr>
        <w:t xml:space="preserve"> </w:t>
      </w:r>
      <w:r w:rsidR="008823CC" w:rsidRPr="00DD0BC4">
        <w:rPr>
          <w:sz w:val="24"/>
          <w:szCs w:val="24"/>
        </w:rPr>
        <w:t xml:space="preserve">органов местного самоуправления или подведомственных им организациях и запрашиваются </w:t>
      </w:r>
      <w:r w:rsidR="0037392C" w:rsidRPr="00DD0BC4">
        <w:rPr>
          <w:sz w:val="24"/>
          <w:szCs w:val="24"/>
        </w:rPr>
        <w:t xml:space="preserve">МКУ </w:t>
      </w:r>
      <w:r w:rsidR="008823CC" w:rsidRPr="00DD0BC4">
        <w:rPr>
          <w:sz w:val="24"/>
          <w:szCs w:val="24"/>
        </w:rPr>
        <w:t>в порядке межведомственного взаимодействия</w:t>
      </w:r>
      <w:r w:rsidR="0037392C" w:rsidRPr="00DD0BC4">
        <w:rPr>
          <w:sz w:val="24"/>
          <w:szCs w:val="24"/>
        </w:rPr>
        <w:t>,</w:t>
      </w:r>
      <w:r w:rsidR="008823CC" w:rsidRPr="00DD0BC4">
        <w:rPr>
          <w:sz w:val="24"/>
          <w:szCs w:val="24"/>
        </w:rPr>
        <w:t xml:space="preserve"> отсутствуют. </w:t>
      </w:r>
    </w:p>
    <w:p w:rsidR="00637B97" w:rsidRPr="00DD0BC4" w:rsidRDefault="006F7814" w:rsidP="00665C55">
      <w:pPr>
        <w:pStyle w:val="2-"/>
        <w:numPr>
          <w:ilvl w:val="0"/>
          <w:numId w:val="0"/>
        </w:numPr>
        <w:ind w:left="360"/>
        <w:rPr>
          <w:sz w:val="24"/>
          <w:szCs w:val="24"/>
        </w:rPr>
      </w:pPr>
      <w:r w:rsidRPr="00DD0BC4">
        <w:rPr>
          <w:sz w:val="24"/>
          <w:szCs w:val="24"/>
        </w:rPr>
        <w:t>1</w:t>
      </w:r>
      <w:r w:rsidR="00A5742F" w:rsidRPr="00DD0BC4">
        <w:rPr>
          <w:sz w:val="24"/>
          <w:szCs w:val="24"/>
        </w:rPr>
        <w:t>2</w:t>
      </w:r>
      <w:r w:rsidR="002F7875" w:rsidRPr="00DD0BC4">
        <w:rPr>
          <w:sz w:val="24"/>
          <w:szCs w:val="24"/>
        </w:rPr>
        <w:t xml:space="preserve">. </w:t>
      </w:r>
      <w:r w:rsidR="00637B97" w:rsidRPr="00DD0BC4">
        <w:rPr>
          <w:sz w:val="24"/>
          <w:szCs w:val="24"/>
        </w:rPr>
        <w:t xml:space="preserve">Исчерпывающий перечень оснований для отказа в </w:t>
      </w:r>
      <w:r w:rsidR="007F72DF" w:rsidRPr="00DD0BC4">
        <w:rPr>
          <w:sz w:val="24"/>
          <w:szCs w:val="24"/>
        </w:rPr>
        <w:t xml:space="preserve">регистрации </w:t>
      </w:r>
      <w:r w:rsidR="00637B97" w:rsidRPr="00DD0BC4">
        <w:rPr>
          <w:sz w:val="24"/>
          <w:szCs w:val="24"/>
        </w:rPr>
        <w:t xml:space="preserve">документов, необходимых для предоставления </w:t>
      </w:r>
      <w:r w:rsidR="00472E82" w:rsidRPr="00DD0BC4">
        <w:rPr>
          <w:sz w:val="24"/>
          <w:szCs w:val="24"/>
        </w:rPr>
        <w:t>Муниципальной услуги</w:t>
      </w:r>
    </w:p>
    <w:p w:rsidR="00637B97" w:rsidRPr="00DD0BC4" w:rsidRDefault="00061227" w:rsidP="00E9200B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12.1</w:t>
      </w:r>
      <w:r w:rsidR="00D56F75" w:rsidRPr="00DD0BC4">
        <w:rPr>
          <w:sz w:val="24"/>
          <w:szCs w:val="24"/>
        </w:rPr>
        <w:t>.</w:t>
      </w:r>
      <w:r w:rsidR="00D56F75" w:rsidRPr="00DD0BC4">
        <w:rPr>
          <w:sz w:val="24"/>
          <w:szCs w:val="24"/>
        </w:rPr>
        <w:tab/>
      </w:r>
      <w:r w:rsidR="00637B97" w:rsidRPr="00DD0BC4">
        <w:rPr>
          <w:sz w:val="24"/>
          <w:szCs w:val="24"/>
        </w:rPr>
        <w:t xml:space="preserve">Основаниями для отказа в </w:t>
      </w:r>
      <w:r w:rsidR="007F72DF" w:rsidRPr="00DD0BC4">
        <w:rPr>
          <w:sz w:val="24"/>
          <w:szCs w:val="24"/>
        </w:rPr>
        <w:t xml:space="preserve">регистрации </w:t>
      </w:r>
      <w:r w:rsidR="00637B97" w:rsidRPr="00DD0BC4">
        <w:rPr>
          <w:sz w:val="24"/>
          <w:szCs w:val="24"/>
        </w:rPr>
        <w:t xml:space="preserve">документов, необходимых для предоставления </w:t>
      </w:r>
      <w:r w:rsidR="000A2D79" w:rsidRPr="00DD0BC4">
        <w:rPr>
          <w:sz w:val="24"/>
          <w:szCs w:val="24"/>
        </w:rPr>
        <w:t>Муниципальной у</w:t>
      </w:r>
      <w:r w:rsidR="00637B97" w:rsidRPr="00DD0BC4">
        <w:rPr>
          <w:sz w:val="24"/>
          <w:szCs w:val="24"/>
        </w:rPr>
        <w:t xml:space="preserve">слуги, являются: </w:t>
      </w:r>
    </w:p>
    <w:p w:rsidR="000C4F17" w:rsidRPr="00DD0BC4" w:rsidRDefault="000C4F17" w:rsidP="000C4F17">
      <w:p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1)</w:t>
      </w:r>
      <w:r w:rsidRPr="00DD0BC4">
        <w:rPr>
          <w:rFonts w:ascii="Times New Roman" w:hAnsi="Times New Roman"/>
          <w:sz w:val="24"/>
          <w:szCs w:val="24"/>
        </w:rPr>
        <w:tab/>
        <w:t xml:space="preserve">обращение за предоставлением </w:t>
      </w:r>
      <w:r w:rsidR="000A2D79" w:rsidRPr="00DD0BC4">
        <w:rPr>
          <w:rFonts w:ascii="Times New Roman" w:hAnsi="Times New Roman"/>
          <w:sz w:val="24"/>
          <w:szCs w:val="24"/>
        </w:rPr>
        <w:t>Муниципальной у</w:t>
      </w:r>
      <w:r w:rsidRPr="00DD0BC4">
        <w:rPr>
          <w:rFonts w:ascii="Times New Roman" w:hAnsi="Times New Roman"/>
          <w:sz w:val="24"/>
          <w:szCs w:val="24"/>
        </w:rPr>
        <w:t xml:space="preserve">слуги, </w:t>
      </w:r>
      <w:r w:rsidR="003C71B0" w:rsidRPr="00DD0BC4">
        <w:rPr>
          <w:rFonts w:ascii="Times New Roman" w:hAnsi="Times New Roman"/>
          <w:sz w:val="24"/>
          <w:szCs w:val="24"/>
        </w:rPr>
        <w:t xml:space="preserve">которая </w:t>
      </w:r>
      <w:r w:rsidR="001D2934" w:rsidRPr="00DD0BC4">
        <w:rPr>
          <w:rFonts w:ascii="Times New Roman" w:hAnsi="Times New Roman"/>
          <w:sz w:val="24"/>
          <w:szCs w:val="24"/>
        </w:rPr>
        <w:t>МКУ</w:t>
      </w:r>
      <w:r w:rsidR="00E50856" w:rsidRPr="00DD0BC4">
        <w:rPr>
          <w:rFonts w:ascii="Times New Roman" w:hAnsi="Times New Roman"/>
          <w:sz w:val="24"/>
          <w:szCs w:val="24"/>
        </w:rPr>
        <w:t xml:space="preserve"> </w:t>
      </w:r>
      <w:r w:rsidR="003C71B0" w:rsidRPr="00DD0BC4">
        <w:rPr>
          <w:rFonts w:ascii="Times New Roman" w:hAnsi="Times New Roman"/>
          <w:sz w:val="24"/>
          <w:szCs w:val="24"/>
        </w:rPr>
        <w:t>не предоставляется</w:t>
      </w:r>
      <w:r w:rsidRPr="00DD0BC4">
        <w:rPr>
          <w:rFonts w:ascii="Times New Roman" w:hAnsi="Times New Roman"/>
          <w:sz w:val="24"/>
          <w:szCs w:val="24"/>
        </w:rPr>
        <w:t>;</w:t>
      </w:r>
    </w:p>
    <w:p w:rsidR="000C4F17" w:rsidRPr="00DD0BC4" w:rsidRDefault="000C4F17" w:rsidP="000C4F17">
      <w:p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2)</w:t>
      </w:r>
      <w:r w:rsidRPr="00DD0BC4">
        <w:rPr>
          <w:rFonts w:ascii="Times New Roman" w:hAnsi="Times New Roman"/>
          <w:sz w:val="24"/>
          <w:szCs w:val="24"/>
        </w:rPr>
        <w:tab/>
        <w:t xml:space="preserve">обращение за предоставлением </w:t>
      </w:r>
      <w:r w:rsidR="000A2D79" w:rsidRPr="00DD0BC4">
        <w:rPr>
          <w:rFonts w:ascii="Times New Roman" w:hAnsi="Times New Roman"/>
          <w:sz w:val="24"/>
          <w:szCs w:val="24"/>
        </w:rPr>
        <w:t>Муниципальной у</w:t>
      </w:r>
      <w:r w:rsidRPr="00DD0BC4">
        <w:rPr>
          <w:rFonts w:ascii="Times New Roman" w:hAnsi="Times New Roman"/>
          <w:sz w:val="24"/>
          <w:szCs w:val="24"/>
        </w:rPr>
        <w:t>слуги без предъявления документа, позволяющего установить личность Заявителя (представителя Заявителя);</w:t>
      </w:r>
    </w:p>
    <w:p w:rsidR="00472E82" w:rsidRPr="00DD0BC4" w:rsidRDefault="000C4F17" w:rsidP="000C4F17">
      <w:p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3)</w:t>
      </w:r>
      <w:r w:rsidRPr="00DD0BC4">
        <w:rPr>
          <w:rFonts w:ascii="Times New Roman" w:hAnsi="Times New Roman"/>
          <w:sz w:val="24"/>
          <w:szCs w:val="24"/>
        </w:rPr>
        <w:tab/>
      </w:r>
      <w:r w:rsidR="00472E82" w:rsidRPr="00DD0BC4">
        <w:rPr>
          <w:rFonts w:ascii="Times New Roman" w:hAnsi="Times New Roman"/>
          <w:sz w:val="24"/>
          <w:szCs w:val="24"/>
        </w:rPr>
        <w:t>обращение за предоставлением Муниципальной услуги без предъявления документа, удостоверяющего полномочия представителя Заявителя;</w:t>
      </w:r>
    </w:p>
    <w:p w:rsidR="00040DB7" w:rsidRPr="00DD0BC4" w:rsidRDefault="00472E82" w:rsidP="000C4F17">
      <w:p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hAnsi="Times New Roman"/>
          <w:color w:val="FF0000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4) </w:t>
      </w:r>
      <w:r w:rsidR="00040DB7" w:rsidRPr="00DD0BC4">
        <w:rPr>
          <w:rFonts w:ascii="Times New Roman" w:hAnsi="Times New Roman"/>
          <w:sz w:val="24"/>
          <w:szCs w:val="24"/>
        </w:rPr>
        <w:t xml:space="preserve">несоответствие Заявителя </w:t>
      </w:r>
      <w:r w:rsidR="00A94D3F" w:rsidRPr="00DD0BC4">
        <w:rPr>
          <w:rFonts w:ascii="Times New Roman" w:hAnsi="Times New Roman"/>
          <w:sz w:val="24"/>
          <w:szCs w:val="24"/>
        </w:rPr>
        <w:t>категории</w:t>
      </w:r>
      <w:r w:rsidR="00040DB7" w:rsidRPr="00DD0BC4">
        <w:rPr>
          <w:rFonts w:ascii="Times New Roman" w:hAnsi="Times New Roman"/>
          <w:sz w:val="24"/>
          <w:szCs w:val="24"/>
        </w:rPr>
        <w:t xml:space="preserve"> лиц, указанных в пункт</w:t>
      </w:r>
      <w:r w:rsidR="00FE12D2" w:rsidRPr="00DD0BC4">
        <w:rPr>
          <w:rFonts w:ascii="Times New Roman" w:hAnsi="Times New Roman"/>
          <w:sz w:val="24"/>
          <w:szCs w:val="24"/>
        </w:rPr>
        <w:t>е 2.2</w:t>
      </w:r>
      <w:r w:rsidR="00040DB7" w:rsidRPr="00DD0BC4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</w:t>
      </w:r>
      <w:r w:rsidR="00AB300A" w:rsidRPr="00DD0BC4">
        <w:rPr>
          <w:rFonts w:ascii="Times New Roman" w:hAnsi="Times New Roman"/>
          <w:sz w:val="24"/>
          <w:szCs w:val="24"/>
        </w:rPr>
        <w:t xml:space="preserve"> (по соответствующе</w:t>
      </w:r>
      <w:r w:rsidR="000A2D79" w:rsidRPr="00DD0BC4">
        <w:rPr>
          <w:rFonts w:ascii="Times New Roman" w:hAnsi="Times New Roman"/>
          <w:sz w:val="24"/>
          <w:szCs w:val="24"/>
        </w:rPr>
        <w:t>му основанию)</w:t>
      </w:r>
      <w:r w:rsidR="00AB300A" w:rsidRPr="00DD0BC4">
        <w:rPr>
          <w:rFonts w:ascii="Times New Roman" w:hAnsi="Times New Roman"/>
          <w:sz w:val="24"/>
          <w:szCs w:val="24"/>
        </w:rPr>
        <w:t>;</w:t>
      </w:r>
    </w:p>
    <w:p w:rsidR="000C4F17" w:rsidRPr="00DD0BC4" w:rsidRDefault="00040DB7" w:rsidP="000C4F17">
      <w:p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5</w:t>
      </w:r>
      <w:r w:rsidR="000C4F17" w:rsidRPr="00DD0BC4">
        <w:rPr>
          <w:rFonts w:ascii="Times New Roman" w:hAnsi="Times New Roman"/>
          <w:sz w:val="24"/>
          <w:szCs w:val="24"/>
        </w:rPr>
        <w:t>)</w:t>
      </w:r>
      <w:r w:rsidR="000C4F17" w:rsidRPr="00DD0BC4">
        <w:rPr>
          <w:rFonts w:ascii="Times New Roman" w:hAnsi="Times New Roman"/>
          <w:sz w:val="24"/>
          <w:szCs w:val="24"/>
        </w:rPr>
        <w:tab/>
        <w:t>представлен</w:t>
      </w:r>
      <w:r w:rsidR="004A3B99" w:rsidRPr="00DD0BC4">
        <w:rPr>
          <w:rFonts w:ascii="Times New Roman" w:hAnsi="Times New Roman"/>
          <w:sz w:val="24"/>
          <w:szCs w:val="24"/>
        </w:rPr>
        <w:t>ные</w:t>
      </w:r>
      <w:r w:rsidR="000C4F17" w:rsidRPr="00DD0BC4">
        <w:rPr>
          <w:rFonts w:ascii="Times New Roman" w:hAnsi="Times New Roman"/>
          <w:sz w:val="24"/>
          <w:szCs w:val="24"/>
        </w:rPr>
        <w:t xml:space="preserve"> документ</w:t>
      </w:r>
      <w:r w:rsidR="004A3B99" w:rsidRPr="00DD0BC4">
        <w:rPr>
          <w:rFonts w:ascii="Times New Roman" w:hAnsi="Times New Roman"/>
          <w:sz w:val="24"/>
          <w:szCs w:val="24"/>
        </w:rPr>
        <w:t>ы</w:t>
      </w:r>
      <w:r w:rsidR="000C4F17" w:rsidRPr="00DD0BC4">
        <w:rPr>
          <w:rFonts w:ascii="Times New Roman" w:hAnsi="Times New Roman"/>
          <w:sz w:val="24"/>
          <w:szCs w:val="24"/>
        </w:rPr>
        <w:t xml:space="preserve"> содержа</w:t>
      </w:r>
      <w:r w:rsidR="004A3B99" w:rsidRPr="00DD0BC4">
        <w:rPr>
          <w:rFonts w:ascii="Times New Roman" w:hAnsi="Times New Roman"/>
          <w:sz w:val="24"/>
          <w:szCs w:val="24"/>
        </w:rPr>
        <w:t>т</w:t>
      </w:r>
      <w:r w:rsidR="000C4F17" w:rsidRPr="00DD0BC4">
        <w:rPr>
          <w:rFonts w:ascii="Times New Roman" w:hAnsi="Times New Roman"/>
          <w:sz w:val="24"/>
          <w:szCs w:val="24"/>
        </w:rPr>
        <w:t xml:space="preserve"> подчистки</w:t>
      </w:r>
      <w:r w:rsidR="00A071F9" w:rsidRPr="00DD0BC4">
        <w:rPr>
          <w:rFonts w:ascii="Times New Roman" w:hAnsi="Times New Roman"/>
          <w:sz w:val="24"/>
          <w:szCs w:val="24"/>
        </w:rPr>
        <w:t xml:space="preserve">, а также исправления, не заверенные в </w:t>
      </w:r>
      <w:r w:rsidR="00FF6675" w:rsidRPr="00DD0BC4">
        <w:rPr>
          <w:rFonts w:ascii="Times New Roman" w:hAnsi="Times New Roman"/>
          <w:sz w:val="24"/>
          <w:szCs w:val="24"/>
        </w:rPr>
        <w:t xml:space="preserve">порядке, </w:t>
      </w:r>
      <w:r w:rsidR="00A071F9" w:rsidRPr="00DD0BC4">
        <w:rPr>
          <w:rFonts w:ascii="Times New Roman" w:hAnsi="Times New Roman"/>
          <w:sz w:val="24"/>
          <w:szCs w:val="24"/>
        </w:rPr>
        <w:t>установленном законодательством Российской Федерации;</w:t>
      </w:r>
    </w:p>
    <w:p w:rsidR="000C4F17" w:rsidRPr="00DD0BC4" w:rsidRDefault="00040DB7" w:rsidP="00F43C84">
      <w:p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6</w:t>
      </w:r>
      <w:r w:rsidR="000C4F17" w:rsidRPr="00DD0BC4">
        <w:rPr>
          <w:rFonts w:ascii="Times New Roman" w:hAnsi="Times New Roman"/>
          <w:sz w:val="24"/>
          <w:szCs w:val="24"/>
        </w:rPr>
        <w:t>)</w:t>
      </w:r>
      <w:r w:rsidR="000C4F17" w:rsidRPr="00DD0BC4">
        <w:rPr>
          <w:rFonts w:ascii="Times New Roman" w:hAnsi="Times New Roman"/>
          <w:sz w:val="24"/>
          <w:szCs w:val="24"/>
        </w:rPr>
        <w:tab/>
        <w:t xml:space="preserve"> </w:t>
      </w:r>
      <w:r w:rsidR="00AE06F8" w:rsidRPr="00DD0BC4">
        <w:rPr>
          <w:rFonts w:ascii="Times New Roman" w:hAnsi="Times New Roman"/>
          <w:sz w:val="24"/>
          <w:szCs w:val="24"/>
        </w:rPr>
        <w:t>представленные документы</w:t>
      </w:r>
      <w:r w:rsidR="000C4F17" w:rsidRPr="00DD0BC4">
        <w:rPr>
          <w:rFonts w:ascii="Times New Roman" w:hAnsi="Times New Roman"/>
          <w:sz w:val="24"/>
          <w:szCs w:val="24"/>
        </w:rPr>
        <w:t xml:space="preserve"> содержа</w:t>
      </w:r>
      <w:r w:rsidR="00AE06F8" w:rsidRPr="00DD0BC4">
        <w:rPr>
          <w:rFonts w:ascii="Times New Roman" w:hAnsi="Times New Roman"/>
          <w:sz w:val="24"/>
          <w:szCs w:val="24"/>
        </w:rPr>
        <w:t>т</w:t>
      </w:r>
      <w:r w:rsidR="000C4F17" w:rsidRPr="00DD0BC4">
        <w:rPr>
          <w:rFonts w:ascii="Times New Roman" w:hAnsi="Times New Roman"/>
          <w:sz w:val="24"/>
          <w:szCs w:val="24"/>
        </w:rPr>
        <w:t xml:space="preserve"> повреждения, наличие которых не позволяет однозначно истолковать их содержание;</w:t>
      </w:r>
    </w:p>
    <w:p w:rsidR="000C4F17" w:rsidRPr="00DD0BC4" w:rsidRDefault="004A3B99" w:rsidP="000C4F17">
      <w:p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7</w:t>
      </w:r>
      <w:r w:rsidR="000C4F17" w:rsidRPr="00DD0BC4">
        <w:rPr>
          <w:rFonts w:ascii="Times New Roman" w:hAnsi="Times New Roman"/>
          <w:sz w:val="24"/>
          <w:szCs w:val="24"/>
        </w:rPr>
        <w:t>)</w:t>
      </w:r>
      <w:r w:rsidR="000C4F17" w:rsidRPr="00DD0BC4">
        <w:rPr>
          <w:rFonts w:ascii="Times New Roman" w:hAnsi="Times New Roman"/>
          <w:sz w:val="24"/>
          <w:szCs w:val="24"/>
        </w:rPr>
        <w:tab/>
        <w:t>качество предоставленных документов не позволяет в полном объеме прочитать сведения, содержащиеся в документах и /или распознать реквизиты документов;</w:t>
      </w:r>
    </w:p>
    <w:p w:rsidR="00937837" w:rsidRPr="00DD0BC4" w:rsidRDefault="00EF00B2" w:rsidP="00635D93">
      <w:pPr>
        <w:tabs>
          <w:tab w:val="left" w:pos="1134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BatangChe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8</w:t>
      </w:r>
      <w:r w:rsidR="00AE06F8" w:rsidRPr="00DD0BC4">
        <w:rPr>
          <w:rFonts w:ascii="Times New Roman" w:hAnsi="Times New Roman"/>
          <w:sz w:val="24"/>
          <w:szCs w:val="24"/>
        </w:rPr>
        <w:t xml:space="preserve">) </w:t>
      </w:r>
      <w:r w:rsidR="00AB300A" w:rsidRPr="00DD0BC4">
        <w:rPr>
          <w:rFonts w:ascii="Times New Roman" w:eastAsia="BatangChe" w:hAnsi="Times New Roman"/>
          <w:sz w:val="24"/>
          <w:szCs w:val="24"/>
        </w:rPr>
        <w:t xml:space="preserve">предоставление </w:t>
      </w:r>
      <w:r w:rsidR="00B76C97" w:rsidRPr="00DD0BC4">
        <w:rPr>
          <w:rFonts w:ascii="Times New Roman" w:eastAsia="BatangChe" w:hAnsi="Times New Roman"/>
          <w:sz w:val="24"/>
          <w:szCs w:val="24"/>
        </w:rPr>
        <w:t>З</w:t>
      </w:r>
      <w:r w:rsidR="00937837" w:rsidRPr="00DD0BC4">
        <w:rPr>
          <w:rFonts w:ascii="Times New Roman" w:eastAsia="BatangChe" w:hAnsi="Times New Roman"/>
          <w:sz w:val="24"/>
          <w:szCs w:val="24"/>
        </w:rPr>
        <w:t xml:space="preserve">аявителем (представителем Заявителя) </w:t>
      </w:r>
      <w:r w:rsidR="00AB300A" w:rsidRPr="00DD0BC4">
        <w:rPr>
          <w:rFonts w:ascii="Times New Roman" w:eastAsia="BatangChe" w:hAnsi="Times New Roman"/>
          <w:sz w:val="24"/>
          <w:szCs w:val="24"/>
        </w:rPr>
        <w:t>неполного перечня документов</w:t>
      </w:r>
      <w:r w:rsidR="00937837" w:rsidRPr="00DD0BC4">
        <w:rPr>
          <w:rFonts w:ascii="Times New Roman" w:eastAsia="BatangChe" w:hAnsi="Times New Roman"/>
          <w:sz w:val="24"/>
          <w:szCs w:val="24"/>
        </w:rPr>
        <w:t>,</w:t>
      </w:r>
      <w:r w:rsidR="007707A0" w:rsidRPr="00DD0BC4">
        <w:rPr>
          <w:rFonts w:ascii="Times New Roman" w:eastAsia="BatangChe" w:hAnsi="Times New Roman"/>
          <w:sz w:val="24"/>
          <w:szCs w:val="24"/>
        </w:rPr>
        <w:t xml:space="preserve"> указанных </w:t>
      </w:r>
      <w:r w:rsidR="00554330" w:rsidRPr="00DD0BC4">
        <w:rPr>
          <w:rFonts w:ascii="Times New Roman" w:eastAsia="BatangChe" w:hAnsi="Times New Roman"/>
          <w:sz w:val="24"/>
          <w:szCs w:val="24"/>
        </w:rPr>
        <w:t>в пункт</w:t>
      </w:r>
      <w:r w:rsidR="001C2E2A" w:rsidRPr="00DD0BC4">
        <w:rPr>
          <w:rFonts w:ascii="Times New Roman" w:eastAsia="BatangChe" w:hAnsi="Times New Roman"/>
          <w:sz w:val="24"/>
          <w:szCs w:val="24"/>
        </w:rPr>
        <w:t>ах</w:t>
      </w:r>
      <w:r w:rsidR="00554330" w:rsidRPr="00DD0BC4">
        <w:rPr>
          <w:rFonts w:ascii="Times New Roman" w:eastAsia="BatangChe" w:hAnsi="Times New Roman"/>
          <w:sz w:val="24"/>
          <w:szCs w:val="24"/>
        </w:rPr>
        <w:t xml:space="preserve"> 10</w:t>
      </w:r>
      <w:r w:rsidR="001C2E2A" w:rsidRPr="00DD0BC4">
        <w:rPr>
          <w:rFonts w:ascii="Times New Roman" w:eastAsia="BatangChe" w:hAnsi="Times New Roman"/>
          <w:sz w:val="24"/>
          <w:szCs w:val="24"/>
        </w:rPr>
        <w:t>.1</w:t>
      </w:r>
      <w:r w:rsidR="00554330" w:rsidRPr="00DD0BC4">
        <w:rPr>
          <w:rFonts w:ascii="Times New Roman" w:eastAsia="BatangChe" w:hAnsi="Times New Roman"/>
          <w:sz w:val="24"/>
          <w:szCs w:val="24"/>
        </w:rPr>
        <w:t xml:space="preserve"> </w:t>
      </w:r>
      <w:r w:rsidR="001C2E2A" w:rsidRPr="00DD0BC4">
        <w:rPr>
          <w:rFonts w:ascii="Times New Roman" w:eastAsia="BatangChe" w:hAnsi="Times New Roman"/>
          <w:sz w:val="24"/>
          <w:szCs w:val="24"/>
        </w:rPr>
        <w:t xml:space="preserve">и 10.2 </w:t>
      </w:r>
      <w:r w:rsidR="00554330" w:rsidRPr="00DD0BC4">
        <w:rPr>
          <w:rFonts w:ascii="Times New Roman" w:eastAsia="BatangChe" w:hAnsi="Times New Roman"/>
          <w:sz w:val="24"/>
          <w:szCs w:val="24"/>
        </w:rPr>
        <w:t>настоящего Административного регламента</w:t>
      </w:r>
      <w:r w:rsidR="002E398D" w:rsidRPr="00DD0BC4">
        <w:rPr>
          <w:rFonts w:ascii="Times New Roman" w:eastAsia="BatangChe" w:hAnsi="Times New Roman"/>
          <w:sz w:val="24"/>
          <w:szCs w:val="24"/>
        </w:rPr>
        <w:t>;</w:t>
      </w:r>
    </w:p>
    <w:p w:rsidR="00AB300A" w:rsidRDefault="002E398D" w:rsidP="00AB300A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9</w:t>
      </w:r>
      <w:r w:rsidR="000C7A05" w:rsidRPr="00DD0BC4">
        <w:rPr>
          <w:sz w:val="24"/>
          <w:szCs w:val="24"/>
        </w:rPr>
        <w:t>)</w:t>
      </w:r>
      <w:r w:rsidR="00AB300A" w:rsidRPr="00DD0BC4">
        <w:rPr>
          <w:sz w:val="24"/>
          <w:szCs w:val="24"/>
        </w:rPr>
        <w:t xml:space="preserve"> несоответствие документов, </w:t>
      </w:r>
      <w:r w:rsidR="00D651A7" w:rsidRPr="00DD0BC4">
        <w:rPr>
          <w:sz w:val="24"/>
          <w:szCs w:val="24"/>
        </w:rPr>
        <w:t xml:space="preserve">указанных в </w:t>
      </w:r>
      <w:r w:rsidR="00554330" w:rsidRPr="00DD0BC4">
        <w:rPr>
          <w:sz w:val="24"/>
          <w:szCs w:val="24"/>
        </w:rPr>
        <w:t>пункт</w:t>
      </w:r>
      <w:r w:rsidR="001C2E2A" w:rsidRPr="00DD0BC4">
        <w:rPr>
          <w:sz w:val="24"/>
          <w:szCs w:val="24"/>
        </w:rPr>
        <w:t>ах</w:t>
      </w:r>
      <w:r w:rsidR="00554330" w:rsidRPr="00DD0BC4">
        <w:rPr>
          <w:sz w:val="24"/>
          <w:szCs w:val="24"/>
        </w:rPr>
        <w:t xml:space="preserve"> 10</w:t>
      </w:r>
      <w:r w:rsidR="001C2E2A" w:rsidRPr="00DD0BC4">
        <w:rPr>
          <w:sz w:val="24"/>
          <w:szCs w:val="24"/>
        </w:rPr>
        <w:t>.1</w:t>
      </w:r>
      <w:r w:rsidR="00554330" w:rsidRPr="00DD0BC4">
        <w:rPr>
          <w:sz w:val="24"/>
          <w:szCs w:val="24"/>
        </w:rPr>
        <w:t xml:space="preserve"> </w:t>
      </w:r>
      <w:r w:rsidR="001C2E2A" w:rsidRPr="00DD0BC4">
        <w:rPr>
          <w:sz w:val="24"/>
          <w:szCs w:val="24"/>
        </w:rPr>
        <w:t xml:space="preserve">и 10.2 </w:t>
      </w:r>
      <w:r w:rsidR="00554330" w:rsidRPr="00DD0BC4">
        <w:rPr>
          <w:sz w:val="24"/>
          <w:szCs w:val="24"/>
        </w:rPr>
        <w:t>настоящего Административного регламента</w:t>
      </w:r>
      <w:r w:rsidRPr="00DD0BC4">
        <w:rPr>
          <w:sz w:val="24"/>
          <w:szCs w:val="24"/>
        </w:rPr>
        <w:t>,</w:t>
      </w:r>
      <w:r w:rsidR="00AB300A" w:rsidRPr="00DD0BC4">
        <w:rPr>
          <w:sz w:val="24"/>
          <w:szCs w:val="24"/>
        </w:rPr>
        <w:t xml:space="preserve"> по форме или содержанию требованиям законодательства Российской Федерации</w:t>
      </w:r>
      <w:r w:rsidR="003C71B0" w:rsidRPr="00DD0BC4">
        <w:rPr>
          <w:sz w:val="24"/>
          <w:szCs w:val="24"/>
        </w:rPr>
        <w:t>.</w:t>
      </w:r>
    </w:p>
    <w:p w:rsidR="00EC1450" w:rsidRPr="00DD0BC4" w:rsidRDefault="00EC1450" w:rsidP="00AB300A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10) докумен</w:t>
      </w:r>
      <w:proofErr w:type="gramStart"/>
      <w:r>
        <w:rPr>
          <w:sz w:val="24"/>
          <w:szCs w:val="24"/>
        </w:rPr>
        <w:t>т(</w:t>
      </w:r>
      <w:proofErr w:type="gramEnd"/>
      <w:r>
        <w:rPr>
          <w:sz w:val="24"/>
          <w:szCs w:val="24"/>
        </w:rPr>
        <w:t>ы) утратил(и) силу.</w:t>
      </w:r>
    </w:p>
    <w:p w:rsidR="000C0D5D" w:rsidRPr="00DD0BC4" w:rsidRDefault="00061227" w:rsidP="000C0D5D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12.2.</w:t>
      </w:r>
      <w:r w:rsidR="00A261D3" w:rsidRPr="00DD0BC4">
        <w:rPr>
          <w:sz w:val="24"/>
          <w:szCs w:val="24"/>
        </w:rPr>
        <w:tab/>
      </w:r>
      <w:r w:rsidR="000C0D5D" w:rsidRPr="00DD0BC4">
        <w:rPr>
          <w:sz w:val="24"/>
          <w:szCs w:val="24"/>
        </w:rPr>
        <w:t xml:space="preserve">Дополнительными основаниями для отказа в регистрации документов, необходимых для предоставления </w:t>
      </w:r>
      <w:r w:rsidRPr="00DD0BC4">
        <w:rPr>
          <w:sz w:val="24"/>
          <w:szCs w:val="24"/>
        </w:rPr>
        <w:t>Муниципальной услуги</w:t>
      </w:r>
      <w:r w:rsidR="000C0D5D" w:rsidRPr="00DD0BC4">
        <w:rPr>
          <w:sz w:val="24"/>
          <w:szCs w:val="24"/>
        </w:rPr>
        <w:t xml:space="preserve"> при направлении обращения </w:t>
      </w:r>
      <w:r w:rsidR="00251146" w:rsidRPr="00DD0BC4">
        <w:rPr>
          <w:sz w:val="24"/>
          <w:szCs w:val="24"/>
        </w:rPr>
        <w:t>посредством</w:t>
      </w:r>
      <w:r w:rsidR="000C0D5D" w:rsidRPr="00DD0BC4">
        <w:rPr>
          <w:sz w:val="24"/>
          <w:szCs w:val="24"/>
        </w:rPr>
        <w:t xml:space="preserve"> РПГУ</w:t>
      </w:r>
      <w:r w:rsidR="00AB300A" w:rsidRPr="00DD0BC4">
        <w:rPr>
          <w:sz w:val="24"/>
          <w:szCs w:val="24"/>
        </w:rPr>
        <w:t>,</w:t>
      </w:r>
      <w:r w:rsidR="000C0D5D" w:rsidRPr="00DD0BC4">
        <w:rPr>
          <w:sz w:val="24"/>
          <w:szCs w:val="24"/>
        </w:rPr>
        <w:t xml:space="preserve"> являются:</w:t>
      </w:r>
    </w:p>
    <w:p w:rsidR="000C0D5D" w:rsidRPr="00DD0BC4" w:rsidRDefault="00251146" w:rsidP="00F60661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1) </w:t>
      </w:r>
      <w:r w:rsidR="000C0D5D" w:rsidRPr="00DD0BC4">
        <w:rPr>
          <w:sz w:val="24"/>
          <w:szCs w:val="24"/>
        </w:rPr>
        <w:t>некорректное заполнение обязательных полей в форме интерактивного запроса РПГУ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</w:t>
      </w:r>
      <w:r w:rsidR="00AB300A" w:rsidRPr="00DD0BC4">
        <w:rPr>
          <w:sz w:val="24"/>
          <w:szCs w:val="24"/>
        </w:rPr>
        <w:t>;</w:t>
      </w:r>
    </w:p>
    <w:p w:rsidR="000C0D5D" w:rsidRPr="00DD0BC4" w:rsidRDefault="00251146" w:rsidP="000C0D5D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2) </w:t>
      </w:r>
      <w:r w:rsidR="000C0D5D" w:rsidRPr="00DD0BC4">
        <w:rPr>
          <w:sz w:val="24"/>
          <w:szCs w:val="24"/>
        </w:rPr>
        <w:t>пред</w:t>
      </w:r>
      <w:r w:rsidR="00F43C84" w:rsidRPr="00DD0BC4">
        <w:rPr>
          <w:sz w:val="24"/>
          <w:szCs w:val="24"/>
        </w:rPr>
        <w:t>о</w:t>
      </w:r>
      <w:r w:rsidR="000C0D5D" w:rsidRPr="00DD0BC4">
        <w:rPr>
          <w:sz w:val="24"/>
          <w:szCs w:val="24"/>
        </w:rPr>
        <w:t>ставление электронных копий (электронных образов) документов, не позволяющих в полном объеме прочитать текст документа и/или распознать реквизиты документа</w:t>
      </w:r>
      <w:r w:rsidR="00AB300A" w:rsidRPr="00DD0BC4">
        <w:rPr>
          <w:sz w:val="24"/>
          <w:szCs w:val="24"/>
        </w:rPr>
        <w:t>;</w:t>
      </w:r>
    </w:p>
    <w:p w:rsidR="000C0D5D" w:rsidRPr="00DD0BC4" w:rsidRDefault="00251146" w:rsidP="000C0D5D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3) </w:t>
      </w:r>
      <w:r w:rsidR="000C0D5D" w:rsidRPr="00DD0BC4">
        <w:rPr>
          <w:sz w:val="24"/>
          <w:szCs w:val="24"/>
        </w:rPr>
        <w:t xml:space="preserve">подача </w:t>
      </w:r>
      <w:r w:rsidR="00AB300A" w:rsidRPr="00DD0BC4">
        <w:rPr>
          <w:sz w:val="24"/>
          <w:szCs w:val="24"/>
        </w:rPr>
        <w:t>з</w:t>
      </w:r>
      <w:r w:rsidR="000C0D5D" w:rsidRPr="00DD0BC4">
        <w:rPr>
          <w:sz w:val="24"/>
          <w:szCs w:val="24"/>
        </w:rPr>
        <w:t>аявления и иных документов в электронной форме, подписанных с использованием простой электронной подписи, не принадлежащей Заявителю (</w:t>
      </w:r>
      <w:r w:rsidR="00AB300A" w:rsidRPr="00DD0BC4">
        <w:rPr>
          <w:sz w:val="24"/>
          <w:szCs w:val="24"/>
        </w:rPr>
        <w:t>п</w:t>
      </w:r>
      <w:r w:rsidR="000C0D5D" w:rsidRPr="00DD0BC4">
        <w:rPr>
          <w:sz w:val="24"/>
          <w:szCs w:val="24"/>
        </w:rPr>
        <w:t xml:space="preserve">редставителю </w:t>
      </w:r>
      <w:r w:rsidR="00AB300A" w:rsidRPr="00DD0BC4">
        <w:rPr>
          <w:sz w:val="24"/>
          <w:szCs w:val="24"/>
        </w:rPr>
        <w:t>З</w:t>
      </w:r>
      <w:r w:rsidR="000C0D5D" w:rsidRPr="00DD0BC4">
        <w:rPr>
          <w:sz w:val="24"/>
          <w:szCs w:val="24"/>
        </w:rPr>
        <w:t>аявителя).</w:t>
      </w:r>
    </w:p>
    <w:p w:rsidR="000C0D5D" w:rsidRPr="00DD0BC4" w:rsidRDefault="00061227" w:rsidP="000C0D5D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lastRenderedPageBreak/>
        <w:t>12.3.</w:t>
      </w:r>
      <w:r w:rsidR="00251146" w:rsidRPr="00DD0BC4">
        <w:rPr>
          <w:sz w:val="24"/>
          <w:szCs w:val="24"/>
        </w:rPr>
        <w:t xml:space="preserve"> </w:t>
      </w:r>
      <w:proofErr w:type="gramStart"/>
      <w:r w:rsidR="000C0D5D" w:rsidRPr="00DD0BC4">
        <w:rPr>
          <w:sz w:val="24"/>
          <w:szCs w:val="24"/>
        </w:rPr>
        <w:t xml:space="preserve">Письменное </w:t>
      </w:r>
      <w:r w:rsidR="00D24564" w:rsidRPr="00DD0BC4">
        <w:rPr>
          <w:sz w:val="24"/>
          <w:szCs w:val="24"/>
        </w:rPr>
        <w:t>Р</w:t>
      </w:r>
      <w:r w:rsidR="000C0D5D" w:rsidRPr="00DD0BC4">
        <w:rPr>
          <w:sz w:val="24"/>
          <w:szCs w:val="24"/>
        </w:rPr>
        <w:t xml:space="preserve">ешение об отказе в </w:t>
      </w:r>
      <w:r w:rsidR="00A90CFA" w:rsidRPr="00DD0BC4">
        <w:rPr>
          <w:sz w:val="24"/>
          <w:szCs w:val="24"/>
        </w:rPr>
        <w:t>регистрации</w:t>
      </w:r>
      <w:r w:rsidR="000C0D5D" w:rsidRPr="00DD0BC4">
        <w:rPr>
          <w:sz w:val="24"/>
          <w:szCs w:val="24"/>
        </w:rPr>
        <w:t xml:space="preserve"> документов, необходимых для предоставления </w:t>
      </w:r>
      <w:r w:rsidRPr="00DD0BC4">
        <w:rPr>
          <w:sz w:val="24"/>
          <w:szCs w:val="24"/>
        </w:rPr>
        <w:t>Муниципальной услуги</w:t>
      </w:r>
      <w:r w:rsidR="000C0D5D" w:rsidRPr="00DD0BC4">
        <w:rPr>
          <w:sz w:val="24"/>
          <w:szCs w:val="24"/>
        </w:rPr>
        <w:t xml:space="preserve">, оформляется по требованию </w:t>
      </w:r>
      <w:r w:rsidR="00A94D3F" w:rsidRPr="00DD0BC4">
        <w:rPr>
          <w:sz w:val="24"/>
          <w:szCs w:val="24"/>
        </w:rPr>
        <w:t xml:space="preserve">Заявителя </w:t>
      </w:r>
      <w:r w:rsidR="002E398D" w:rsidRPr="00DD0BC4">
        <w:rPr>
          <w:sz w:val="24"/>
          <w:szCs w:val="24"/>
        </w:rPr>
        <w:t xml:space="preserve">(представителя Заявителя) </w:t>
      </w:r>
      <w:r w:rsidR="00A94D3F" w:rsidRPr="00DD0BC4">
        <w:rPr>
          <w:sz w:val="24"/>
          <w:szCs w:val="24"/>
        </w:rPr>
        <w:t>по</w:t>
      </w:r>
      <w:r w:rsidR="000C0D5D" w:rsidRPr="00DD0BC4">
        <w:rPr>
          <w:sz w:val="24"/>
          <w:szCs w:val="24"/>
        </w:rPr>
        <w:t xml:space="preserve"> форме согласно Приложению </w:t>
      </w:r>
      <w:r w:rsidR="00DA1CAC" w:rsidRPr="00DD0BC4">
        <w:rPr>
          <w:sz w:val="24"/>
          <w:szCs w:val="24"/>
        </w:rPr>
        <w:t>9</w:t>
      </w:r>
      <w:r w:rsidR="000C0D5D" w:rsidRPr="00DD0BC4">
        <w:rPr>
          <w:sz w:val="24"/>
          <w:szCs w:val="24"/>
        </w:rPr>
        <w:t xml:space="preserve"> </w:t>
      </w:r>
      <w:r w:rsidR="0098620C" w:rsidRPr="00DD0BC4">
        <w:rPr>
          <w:sz w:val="24"/>
          <w:szCs w:val="24"/>
        </w:rPr>
        <w:t xml:space="preserve">к </w:t>
      </w:r>
      <w:r w:rsidR="000C0D5D" w:rsidRPr="00DD0BC4">
        <w:rPr>
          <w:sz w:val="24"/>
          <w:szCs w:val="24"/>
        </w:rPr>
        <w:t xml:space="preserve">настоящему Административному регламенту, подписывается </w:t>
      </w:r>
      <w:r w:rsidR="005829C6" w:rsidRPr="00DD0BC4">
        <w:rPr>
          <w:sz w:val="24"/>
          <w:szCs w:val="24"/>
        </w:rPr>
        <w:t>работником</w:t>
      </w:r>
      <w:r w:rsidR="000C0D5D" w:rsidRPr="00DD0BC4">
        <w:rPr>
          <w:sz w:val="24"/>
          <w:szCs w:val="24"/>
        </w:rPr>
        <w:t xml:space="preserve"> МФЦ</w:t>
      </w:r>
      <w:r w:rsidR="000C7A05" w:rsidRPr="00DD0BC4">
        <w:rPr>
          <w:sz w:val="24"/>
          <w:szCs w:val="24"/>
        </w:rPr>
        <w:t xml:space="preserve">, заверяется печатью МФЦ </w:t>
      </w:r>
      <w:r w:rsidR="000C0D5D" w:rsidRPr="00DD0BC4">
        <w:rPr>
          <w:sz w:val="24"/>
          <w:szCs w:val="24"/>
        </w:rPr>
        <w:t>и выдается (направляется) Заявителю (</w:t>
      </w:r>
      <w:r w:rsidR="0064722B" w:rsidRPr="00DD0BC4">
        <w:rPr>
          <w:sz w:val="24"/>
          <w:szCs w:val="24"/>
        </w:rPr>
        <w:t>п</w:t>
      </w:r>
      <w:r w:rsidR="000C0D5D" w:rsidRPr="00DD0BC4">
        <w:rPr>
          <w:sz w:val="24"/>
          <w:szCs w:val="24"/>
        </w:rPr>
        <w:t xml:space="preserve">редставителю </w:t>
      </w:r>
      <w:r w:rsidR="0064722B" w:rsidRPr="00DD0BC4">
        <w:rPr>
          <w:sz w:val="24"/>
          <w:szCs w:val="24"/>
        </w:rPr>
        <w:t>З</w:t>
      </w:r>
      <w:r w:rsidR="000C0D5D" w:rsidRPr="00DD0BC4">
        <w:rPr>
          <w:sz w:val="24"/>
          <w:szCs w:val="24"/>
        </w:rPr>
        <w:t xml:space="preserve">аявителя) с указанием причин отказа в срок не позднее </w:t>
      </w:r>
      <w:r w:rsidR="004E6CCA" w:rsidRPr="00DD0BC4">
        <w:rPr>
          <w:sz w:val="24"/>
          <w:szCs w:val="24"/>
        </w:rPr>
        <w:t>30</w:t>
      </w:r>
      <w:r w:rsidR="000C0D5D" w:rsidRPr="00DD0BC4">
        <w:rPr>
          <w:sz w:val="24"/>
          <w:szCs w:val="24"/>
        </w:rPr>
        <w:t xml:space="preserve"> минут с момента получения от Заявителя (</w:t>
      </w:r>
      <w:r w:rsidR="0064722B" w:rsidRPr="00DD0BC4">
        <w:rPr>
          <w:sz w:val="24"/>
          <w:szCs w:val="24"/>
        </w:rPr>
        <w:t>п</w:t>
      </w:r>
      <w:r w:rsidR="000C0D5D" w:rsidRPr="00DD0BC4">
        <w:rPr>
          <w:sz w:val="24"/>
          <w:szCs w:val="24"/>
        </w:rPr>
        <w:t xml:space="preserve">редставителя </w:t>
      </w:r>
      <w:r w:rsidR="0064722B" w:rsidRPr="00DD0BC4">
        <w:rPr>
          <w:sz w:val="24"/>
          <w:szCs w:val="24"/>
        </w:rPr>
        <w:t>З</w:t>
      </w:r>
      <w:r w:rsidR="000C0D5D" w:rsidRPr="00DD0BC4">
        <w:rPr>
          <w:sz w:val="24"/>
          <w:szCs w:val="24"/>
        </w:rPr>
        <w:t xml:space="preserve">аявителя) </w:t>
      </w:r>
      <w:r w:rsidR="000C7A05" w:rsidRPr="00DD0BC4">
        <w:rPr>
          <w:sz w:val="24"/>
          <w:szCs w:val="24"/>
        </w:rPr>
        <w:t>заявления и прилагаемых к</w:t>
      </w:r>
      <w:proofErr w:type="gramEnd"/>
      <w:r w:rsidR="000C7A05" w:rsidRPr="00DD0BC4">
        <w:rPr>
          <w:sz w:val="24"/>
          <w:szCs w:val="24"/>
        </w:rPr>
        <w:t xml:space="preserve"> нему </w:t>
      </w:r>
      <w:r w:rsidR="00552B15" w:rsidRPr="00DD0BC4">
        <w:rPr>
          <w:sz w:val="24"/>
          <w:szCs w:val="24"/>
        </w:rPr>
        <w:t>документов.</w:t>
      </w:r>
    </w:p>
    <w:p w:rsidR="002E60F7" w:rsidRPr="00DD0BC4" w:rsidRDefault="007707A0" w:rsidP="002E60F7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12.4. </w:t>
      </w:r>
      <w:proofErr w:type="gramStart"/>
      <w:r w:rsidRPr="00DD0BC4">
        <w:rPr>
          <w:sz w:val="24"/>
          <w:szCs w:val="24"/>
        </w:rPr>
        <w:t xml:space="preserve">При обращении через РПГУ </w:t>
      </w:r>
      <w:r w:rsidR="00D24564" w:rsidRPr="00DD0BC4">
        <w:rPr>
          <w:sz w:val="24"/>
          <w:szCs w:val="24"/>
        </w:rPr>
        <w:t>Р</w:t>
      </w:r>
      <w:r w:rsidRPr="00DD0BC4">
        <w:rPr>
          <w:sz w:val="24"/>
          <w:szCs w:val="24"/>
        </w:rPr>
        <w:t xml:space="preserve">ешение об отказе в </w:t>
      </w:r>
      <w:r w:rsidR="00A90CFA" w:rsidRPr="00DD0BC4">
        <w:rPr>
          <w:sz w:val="24"/>
          <w:szCs w:val="24"/>
        </w:rPr>
        <w:t>регистрации</w:t>
      </w:r>
      <w:r w:rsidRPr="00DD0BC4">
        <w:rPr>
          <w:sz w:val="24"/>
          <w:szCs w:val="24"/>
        </w:rPr>
        <w:t xml:space="preserve"> документов, необходимых для предоставления Муниципальной услуги</w:t>
      </w:r>
      <w:r w:rsidR="002E176D" w:rsidRPr="00DD0BC4">
        <w:rPr>
          <w:sz w:val="24"/>
          <w:szCs w:val="24"/>
        </w:rPr>
        <w:t>,</w:t>
      </w:r>
      <w:r w:rsidR="00922644" w:rsidRPr="00DD0BC4">
        <w:rPr>
          <w:sz w:val="24"/>
          <w:szCs w:val="24"/>
        </w:rPr>
        <w:t xml:space="preserve"> </w:t>
      </w:r>
      <w:r w:rsidR="002E176D" w:rsidRPr="00DD0BC4">
        <w:rPr>
          <w:sz w:val="24"/>
          <w:szCs w:val="24"/>
        </w:rPr>
        <w:t xml:space="preserve">оформленное </w:t>
      </w:r>
      <w:r w:rsidR="00922644" w:rsidRPr="00DD0BC4">
        <w:rPr>
          <w:sz w:val="24"/>
          <w:szCs w:val="24"/>
        </w:rPr>
        <w:t xml:space="preserve">по форме согласно приложению </w:t>
      </w:r>
      <w:r w:rsidR="008F343B" w:rsidRPr="00DD0BC4">
        <w:rPr>
          <w:sz w:val="24"/>
          <w:szCs w:val="24"/>
        </w:rPr>
        <w:t>8</w:t>
      </w:r>
      <w:r w:rsidR="00922644" w:rsidRPr="00DD0BC4">
        <w:rPr>
          <w:sz w:val="24"/>
          <w:szCs w:val="24"/>
        </w:rPr>
        <w:t xml:space="preserve"> к настоящему Административному регламенту</w:t>
      </w:r>
      <w:r w:rsidR="002E398D" w:rsidRPr="00DD0BC4">
        <w:rPr>
          <w:sz w:val="24"/>
          <w:szCs w:val="24"/>
        </w:rPr>
        <w:t>,</w:t>
      </w:r>
      <w:r w:rsidRPr="00DD0BC4">
        <w:rPr>
          <w:sz w:val="24"/>
          <w:szCs w:val="24"/>
        </w:rPr>
        <w:t xml:space="preserve"> в виде электронного документа, подписанно</w:t>
      </w:r>
      <w:r w:rsidR="002E176D" w:rsidRPr="00DD0BC4">
        <w:rPr>
          <w:sz w:val="24"/>
          <w:szCs w:val="24"/>
        </w:rPr>
        <w:t>е</w:t>
      </w:r>
      <w:r w:rsidR="00045EAF">
        <w:rPr>
          <w:sz w:val="24"/>
          <w:szCs w:val="24"/>
        </w:rPr>
        <w:t xml:space="preserve"> ЭП директора (уполномоченного сотрудника</w:t>
      </w:r>
      <w:r w:rsidR="00CA1E38">
        <w:rPr>
          <w:sz w:val="24"/>
          <w:szCs w:val="24"/>
        </w:rPr>
        <w:t xml:space="preserve">) </w:t>
      </w:r>
      <w:r w:rsidR="001D2934" w:rsidRPr="00DD0BC4">
        <w:rPr>
          <w:sz w:val="24"/>
          <w:szCs w:val="24"/>
        </w:rPr>
        <w:t>МКУ</w:t>
      </w:r>
      <w:r w:rsidR="002E176D" w:rsidRPr="00DD0BC4">
        <w:rPr>
          <w:sz w:val="24"/>
          <w:szCs w:val="24"/>
        </w:rPr>
        <w:t>,</w:t>
      </w:r>
      <w:r w:rsidR="001D2934" w:rsidRPr="00DD0BC4">
        <w:rPr>
          <w:sz w:val="24"/>
          <w:szCs w:val="24"/>
        </w:rPr>
        <w:t xml:space="preserve"> </w:t>
      </w:r>
      <w:r w:rsidRPr="00DD0BC4">
        <w:rPr>
          <w:sz w:val="24"/>
          <w:szCs w:val="24"/>
        </w:rPr>
        <w:t xml:space="preserve">направляется в личный кабинет Заявителя (представителя Заявителя) на РПГУ </w:t>
      </w:r>
      <w:r w:rsidR="002E60F7" w:rsidRPr="00DD0BC4">
        <w:rPr>
          <w:sz w:val="24"/>
          <w:szCs w:val="24"/>
        </w:rPr>
        <w:t>в течение 15 минут с момента подачи заявления.</w:t>
      </w:r>
      <w:proofErr w:type="gramEnd"/>
    </w:p>
    <w:p w:rsidR="007707A0" w:rsidRPr="00DD0BC4" w:rsidRDefault="007707A0" w:rsidP="000C0D5D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:rsidR="00F43C84" w:rsidRPr="00DD0BC4" w:rsidRDefault="003C11A6" w:rsidP="00665C55">
      <w:pPr>
        <w:pStyle w:val="2-"/>
        <w:numPr>
          <w:ilvl w:val="0"/>
          <w:numId w:val="0"/>
        </w:numPr>
        <w:tabs>
          <w:tab w:val="left" w:pos="426"/>
          <w:tab w:val="left" w:pos="709"/>
        </w:tabs>
        <w:spacing w:before="0" w:after="0"/>
        <w:rPr>
          <w:sz w:val="24"/>
          <w:szCs w:val="24"/>
        </w:rPr>
      </w:pPr>
      <w:bookmarkStart w:id="50" w:name="_Toc437973291"/>
      <w:bookmarkStart w:id="51" w:name="_Toc438110032"/>
      <w:bookmarkStart w:id="52" w:name="_Toc438376236"/>
      <w:bookmarkStart w:id="53" w:name="_Toc441496545"/>
      <w:bookmarkEnd w:id="46"/>
      <w:bookmarkEnd w:id="47"/>
      <w:bookmarkEnd w:id="48"/>
      <w:bookmarkEnd w:id="49"/>
      <w:r w:rsidRPr="00DD0BC4">
        <w:rPr>
          <w:sz w:val="24"/>
          <w:szCs w:val="24"/>
        </w:rPr>
        <w:t>1</w:t>
      </w:r>
      <w:r w:rsidR="00A5742F" w:rsidRPr="00DD0BC4">
        <w:rPr>
          <w:sz w:val="24"/>
          <w:szCs w:val="24"/>
        </w:rPr>
        <w:t>3</w:t>
      </w:r>
      <w:r w:rsidRPr="00DD0BC4">
        <w:rPr>
          <w:sz w:val="24"/>
          <w:szCs w:val="24"/>
        </w:rPr>
        <w:t>.</w:t>
      </w:r>
      <w:r w:rsidRPr="00DD0BC4">
        <w:rPr>
          <w:sz w:val="24"/>
          <w:szCs w:val="24"/>
        </w:rPr>
        <w:tab/>
      </w:r>
      <w:r w:rsidR="00EB4815" w:rsidRPr="00DD0BC4">
        <w:rPr>
          <w:sz w:val="24"/>
          <w:szCs w:val="24"/>
        </w:rPr>
        <w:t xml:space="preserve"> </w:t>
      </w:r>
      <w:r w:rsidR="0073032E" w:rsidRPr="00DD0BC4">
        <w:rPr>
          <w:sz w:val="24"/>
          <w:szCs w:val="24"/>
        </w:rPr>
        <w:t xml:space="preserve">Исчерпывающий перечень оснований для отказа в предоставлении </w:t>
      </w:r>
      <w:bookmarkEnd w:id="50"/>
      <w:bookmarkEnd w:id="51"/>
    </w:p>
    <w:p w:rsidR="00F33A56" w:rsidRPr="00DD0BC4" w:rsidRDefault="00CE69FC" w:rsidP="00665C55">
      <w:pPr>
        <w:pStyle w:val="2-"/>
        <w:numPr>
          <w:ilvl w:val="0"/>
          <w:numId w:val="0"/>
        </w:numPr>
        <w:tabs>
          <w:tab w:val="left" w:pos="426"/>
          <w:tab w:val="left" w:pos="709"/>
        </w:tabs>
        <w:spacing w:before="0" w:after="0"/>
        <w:rPr>
          <w:sz w:val="24"/>
          <w:szCs w:val="24"/>
        </w:rPr>
      </w:pPr>
      <w:r w:rsidRPr="00DD0BC4">
        <w:rPr>
          <w:sz w:val="24"/>
          <w:szCs w:val="24"/>
        </w:rPr>
        <w:t>Муниципальной услуги</w:t>
      </w:r>
      <w:bookmarkEnd w:id="52"/>
      <w:bookmarkEnd w:id="53"/>
    </w:p>
    <w:p w:rsidR="003C11A6" w:rsidRPr="00DD0BC4" w:rsidRDefault="003C11A6" w:rsidP="00665C55">
      <w:pPr>
        <w:pStyle w:val="2-"/>
        <w:numPr>
          <w:ilvl w:val="0"/>
          <w:numId w:val="0"/>
        </w:numPr>
        <w:tabs>
          <w:tab w:val="left" w:pos="426"/>
          <w:tab w:val="left" w:pos="709"/>
        </w:tabs>
        <w:spacing w:before="0" w:after="0"/>
        <w:rPr>
          <w:b w:val="0"/>
          <w:i w:val="0"/>
          <w:sz w:val="24"/>
          <w:szCs w:val="24"/>
        </w:rPr>
      </w:pPr>
    </w:p>
    <w:p w:rsidR="00721DA0" w:rsidRPr="00DD0BC4" w:rsidRDefault="00522077" w:rsidP="00721DA0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13.1</w:t>
      </w:r>
      <w:r w:rsidR="00A261D3" w:rsidRPr="00DD0BC4">
        <w:rPr>
          <w:sz w:val="24"/>
          <w:szCs w:val="24"/>
        </w:rPr>
        <w:t xml:space="preserve">. </w:t>
      </w:r>
      <w:r w:rsidR="0073032E" w:rsidRPr="00DD0BC4">
        <w:rPr>
          <w:sz w:val="24"/>
          <w:szCs w:val="24"/>
        </w:rPr>
        <w:t>Основани</w:t>
      </w:r>
      <w:r w:rsidR="00040DB7" w:rsidRPr="00DD0BC4">
        <w:rPr>
          <w:sz w:val="24"/>
          <w:szCs w:val="24"/>
        </w:rPr>
        <w:t>ем</w:t>
      </w:r>
      <w:r w:rsidR="0073032E" w:rsidRPr="00DD0BC4">
        <w:rPr>
          <w:sz w:val="24"/>
          <w:szCs w:val="24"/>
        </w:rPr>
        <w:t xml:space="preserve"> для отказа в </w:t>
      </w:r>
      <w:r w:rsidR="00E33EE6" w:rsidRPr="00DD0BC4">
        <w:rPr>
          <w:sz w:val="24"/>
          <w:szCs w:val="24"/>
        </w:rPr>
        <w:t xml:space="preserve">предоставлении </w:t>
      </w:r>
      <w:r w:rsidR="00884682" w:rsidRPr="00DD0BC4">
        <w:rPr>
          <w:sz w:val="24"/>
          <w:szCs w:val="24"/>
        </w:rPr>
        <w:t>Муниципальной у</w:t>
      </w:r>
      <w:r w:rsidR="007623D6" w:rsidRPr="00DD0BC4">
        <w:rPr>
          <w:sz w:val="24"/>
          <w:szCs w:val="24"/>
        </w:rPr>
        <w:t>слуги</w:t>
      </w:r>
      <w:r w:rsidR="00935525" w:rsidRPr="00DD0BC4">
        <w:rPr>
          <w:sz w:val="24"/>
          <w:szCs w:val="24"/>
        </w:rPr>
        <w:t xml:space="preserve"> </w:t>
      </w:r>
      <w:r w:rsidR="0073032E" w:rsidRPr="00DD0BC4">
        <w:rPr>
          <w:sz w:val="24"/>
          <w:szCs w:val="24"/>
        </w:rPr>
        <w:t>явля</w:t>
      </w:r>
      <w:r w:rsidR="00040DB7" w:rsidRPr="00DD0BC4">
        <w:rPr>
          <w:sz w:val="24"/>
          <w:szCs w:val="24"/>
        </w:rPr>
        <w:t>ется</w:t>
      </w:r>
      <w:r w:rsidR="00721DA0" w:rsidRPr="00DD0BC4">
        <w:rPr>
          <w:sz w:val="24"/>
          <w:szCs w:val="24"/>
        </w:rPr>
        <w:t>:</w:t>
      </w:r>
    </w:p>
    <w:p w:rsidR="00721DA0" w:rsidRPr="00DD0BC4" w:rsidRDefault="002E398D" w:rsidP="00721DA0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1) р</w:t>
      </w:r>
      <w:r w:rsidR="00141455" w:rsidRPr="00DD0BC4">
        <w:rPr>
          <w:sz w:val="24"/>
          <w:szCs w:val="24"/>
        </w:rPr>
        <w:t>анее З</w:t>
      </w:r>
      <w:r w:rsidR="000B45AB" w:rsidRPr="00DD0BC4">
        <w:rPr>
          <w:sz w:val="24"/>
          <w:szCs w:val="24"/>
        </w:rPr>
        <w:t>аявителю предоставлено место для создани</w:t>
      </w:r>
      <w:r w:rsidR="007473E8" w:rsidRPr="00DD0BC4">
        <w:rPr>
          <w:sz w:val="24"/>
          <w:szCs w:val="24"/>
        </w:rPr>
        <w:t>я</w:t>
      </w:r>
      <w:r w:rsidR="000B45AB" w:rsidRPr="00DD0BC4">
        <w:rPr>
          <w:sz w:val="24"/>
          <w:szCs w:val="24"/>
        </w:rPr>
        <w:t xml:space="preserve"> семейного</w:t>
      </w:r>
      <w:r w:rsidR="0008612B" w:rsidRPr="00DD0BC4">
        <w:rPr>
          <w:sz w:val="24"/>
          <w:szCs w:val="24"/>
        </w:rPr>
        <w:t xml:space="preserve"> </w:t>
      </w:r>
      <w:r w:rsidR="000B45AB" w:rsidRPr="00DD0BC4">
        <w:rPr>
          <w:sz w:val="24"/>
          <w:szCs w:val="24"/>
        </w:rPr>
        <w:t>(родового) захоронения на территории Московской области</w:t>
      </w:r>
      <w:r w:rsidR="0008612B" w:rsidRPr="00DD0BC4">
        <w:rPr>
          <w:sz w:val="24"/>
          <w:szCs w:val="24"/>
        </w:rPr>
        <w:t xml:space="preserve"> (</w:t>
      </w:r>
      <w:r w:rsidR="00F16181" w:rsidRPr="00DD0BC4">
        <w:rPr>
          <w:sz w:val="24"/>
          <w:szCs w:val="24"/>
        </w:rPr>
        <w:t>при</w:t>
      </w:r>
      <w:r w:rsidR="0008612B" w:rsidRPr="00DD0BC4">
        <w:rPr>
          <w:sz w:val="24"/>
          <w:szCs w:val="24"/>
        </w:rPr>
        <w:t xml:space="preserve"> обращени</w:t>
      </w:r>
      <w:r w:rsidR="00F16181" w:rsidRPr="00DD0BC4">
        <w:rPr>
          <w:sz w:val="24"/>
          <w:szCs w:val="24"/>
        </w:rPr>
        <w:t>и</w:t>
      </w:r>
      <w:r w:rsidR="0008612B" w:rsidRPr="00DD0BC4">
        <w:rPr>
          <w:sz w:val="24"/>
          <w:szCs w:val="24"/>
        </w:rPr>
        <w:t xml:space="preserve"> </w:t>
      </w:r>
      <w:r w:rsidR="00EB4DAD" w:rsidRPr="00DD0BC4">
        <w:rPr>
          <w:sz w:val="24"/>
          <w:szCs w:val="24"/>
        </w:rPr>
        <w:t>за предоставлением Муниципальной услуги по</w:t>
      </w:r>
      <w:r w:rsidR="0008612B" w:rsidRPr="00DD0BC4">
        <w:rPr>
          <w:sz w:val="24"/>
          <w:szCs w:val="24"/>
        </w:rPr>
        <w:t xml:space="preserve"> предоставлени</w:t>
      </w:r>
      <w:r w:rsidR="00EB4DAD" w:rsidRPr="00DD0BC4">
        <w:rPr>
          <w:sz w:val="24"/>
          <w:szCs w:val="24"/>
        </w:rPr>
        <w:t>ю</w:t>
      </w:r>
      <w:r w:rsidR="0008612B" w:rsidRPr="00DD0BC4">
        <w:rPr>
          <w:sz w:val="24"/>
          <w:szCs w:val="24"/>
        </w:rPr>
        <w:t xml:space="preserve"> места для </w:t>
      </w:r>
      <w:r w:rsidRPr="00DD0BC4">
        <w:rPr>
          <w:sz w:val="24"/>
          <w:szCs w:val="24"/>
        </w:rPr>
        <w:t xml:space="preserve">создания </w:t>
      </w:r>
      <w:r w:rsidR="0008612B" w:rsidRPr="00DD0BC4">
        <w:rPr>
          <w:sz w:val="24"/>
          <w:szCs w:val="24"/>
        </w:rPr>
        <w:t>семейного (родового) захоронения</w:t>
      </w:r>
      <w:r w:rsidR="00CC523B" w:rsidRPr="00DD0BC4">
        <w:rPr>
          <w:sz w:val="24"/>
          <w:szCs w:val="24"/>
        </w:rPr>
        <w:t xml:space="preserve"> под настоящие или будущие захоронения</w:t>
      </w:r>
      <w:r w:rsidR="0008612B" w:rsidRPr="00DD0BC4">
        <w:rPr>
          <w:sz w:val="24"/>
          <w:szCs w:val="24"/>
        </w:rPr>
        <w:t>)</w:t>
      </w:r>
      <w:r w:rsidR="009B61AE">
        <w:rPr>
          <w:sz w:val="24"/>
          <w:szCs w:val="24"/>
        </w:rPr>
        <w:t>;</w:t>
      </w:r>
    </w:p>
    <w:p w:rsidR="00827F15" w:rsidRPr="00DD0BC4" w:rsidRDefault="002E398D" w:rsidP="00827F15">
      <w:pPr>
        <w:pStyle w:val="11"/>
        <w:numPr>
          <w:ilvl w:val="0"/>
          <w:numId w:val="0"/>
        </w:numPr>
        <w:tabs>
          <w:tab w:val="left" w:pos="993"/>
        </w:tabs>
        <w:ind w:firstLine="567"/>
        <w:rPr>
          <w:sz w:val="24"/>
          <w:szCs w:val="24"/>
        </w:rPr>
      </w:pPr>
      <w:r w:rsidRPr="00DD0BC4">
        <w:rPr>
          <w:sz w:val="24"/>
          <w:szCs w:val="24"/>
        </w:rPr>
        <w:t xml:space="preserve">2) </w:t>
      </w:r>
      <w:r w:rsidR="00827F15" w:rsidRPr="00DD0BC4">
        <w:rPr>
          <w:sz w:val="24"/>
          <w:szCs w:val="24"/>
        </w:rPr>
        <w:t xml:space="preserve">размер семейного (родового) захоронения, созданного до 01.08.2004 года, превышает </w:t>
      </w:r>
      <w:r w:rsidR="00F16181" w:rsidRPr="00DD0BC4">
        <w:rPr>
          <w:sz w:val="24"/>
          <w:szCs w:val="24"/>
        </w:rPr>
        <w:br/>
      </w:r>
      <w:r w:rsidR="00827F15" w:rsidRPr="00DD0BC4">
        <w:rPr>
          <w:sz w:val="24"/>
          <w:szCs w:val="24"/>
        </w:rPr>
        <w:t>12 кв.</w:t>
      </w:r>
      <w:r w:rsidR="00F16181" w:rsidRPr="00DD0BC4">
        <w:rPr>
          <w:sz w:val="24"/>
          <w:szCs w:val="24"/>
        </w:rPr>
        <w:t xml:space="preserve"> </w:t>
      </w:r>
      <w:r w:rsidR="00827F15" w:rsidRPr="00DD0BC4">
        <w:rPr>
          <w:sz w:val="24"/>
          <w:szCs w:val="24"/>
        </w:rPr>
        <w:t>метров, за исключением случая, когда данное семейное</w:t>
      </w:r>
      <w:r w:rsidR="00F16181" w:rsidRPr="00DD0BC4">
        <w:rPr>
          <w:sz w:val="24"/>
          <w:szCs w:val="24"/>
        </w:rPr>
        <w:t xml:space="preserve"> </w:t>
      </w:r>
      <w:r w:rsidR="00827F15" w:rsidRPr="00DD0BC4">
        <w:rPr>
          <w:sz w:val="24"/>
          <w:szCs w:val="24"/>
        </w:rPr>
        <w:t xml:space="preserve">(родовое) захоронение полностью использовано для погребения (при обращении за предоставлением </w:t>
      </w:r>
      <w:r w:rsidR="00C33BB3" w:rsidRPr="00DD0BC4">
        <w:rPr>
          <w:sz w:val="24"/>
          <w:szCs w:val="24"/>
        </w:rPr>
        <w:t>м</w:t>
      </w:r>
      <w:r w:rsidR="00827F15" w:rsidRPr="00DD0BC4">
        <w:rPr>
          <w:sz w:val="24"/>
          <w:szCs w:val="24"/>
        </w:rPr>
        <w:t xml:space="preserve">униципальной услуги по оформлению удостоверения на </w:t>
      </w:r>
      <w:r w:rsidR="00F16181" w:rsidRPr="00DD0BC4">
        <w:rPr>
          <w:sz w:val="24"/>
          <w:szCs w:val="24"/>
        </w:rPr>
        <w:t>семейное (родовое) захоронение</w:t>
      </w:r>
      <w:r w:rsidR="00827F15" w:rsidRPr="00DD0BC4">
        <w:rPr>
          <w:sz w:val="24"/>
          <w:szCs w:val="24"/>
        </w:rPr>
        <w:t xml:space="preserve">, </w:t>
      </w:r>
      <w:r w:rsidR="00F16181" w:rsidRPr="00DD0BC4">
        <w:rPr>
          <w:sz w:val="24"/>
          <w:szCs w:val="24"/>
        </w:rPr>
        <w:t>созданное</w:t>
      </w:r>
      <w:r w:rsidR="00827F15" w:rsidRPr="00DD0BC4">
        <w:rPr>
          <w:sz w:val="24"/>
          <w:szCs w:val="24"/>
        </w:rPr>
        <w:t xml:space="preserve"> до 1 августа 2004 года);</w:t>
      </w:r>
    </w:p>
    <w:p w:rsidR="00EB4DAD" w:rsidRPr="00DD0BC4" w:rsidRDefault="00827F15" w:rsidP="00EB4DAD">
      <w:pPr>
        <w:pStyle w:val="11"/>
        <w:numPr>
          <w:ilvl w:val="0"/>
          <w:numId w:val="0"/>
        </w:numPr>
        <w:tabs>
          <w:tab w:val="left" w:pos="993"/>
        </w:tabs>
        <w:ind w:firstLine="567"/>
        <w:rPr>
          <w:sz w:val="24"/>
          <w:szCs w:val="24"/>
        </w:rPr>
      </w:pPr>
      <w:proofErr w:type="gramStart"/>
      <w:r w:rsidRPr="00DD0BC4">
        <w:rPr>
          <w:sz w:val="24"/>
          <w:szCs w:val="24"/>
        </w:rPr>
        <w:t xml:space="preserve">3) </w:t>
      </w:r>
      <w:r w:rsidR="00EB4DAD" w:rsidRPr="00DD0BC4">
        <w:rPr>
          <w:sz w:val="24"/>
          <w:szCs w:val="24"/>
        </w:rPr>
        <w:t>размер семейного (родового) захоронения, созданного после 01.08.2004 года, превышает 12 кв.</w:t>
      </w:r>
      <w:r w:rsidR="00F16181" w:rsidRPr="00DD0BC4">
        <w:rPr>
          <w:sz w:val="24"/>
          <w:szCs w:val="24"/>
        </w:rPr>
        <w:t xml:space="preserve"> </w:t>
      </w:r>
      <w:r w:rsidR="00EB4DAD" w:rsidRPr="00DD0BC4">
        <w:rPr>
          <w:sz w:val="24"/>
          <w:szCs w:val="24"/>
        </w:rPr>
        <w:t>метров (</w:t>
      </w:r>
      <w:r w:rsidRPr="00DD0BC4">
        <w:rPr>
          <w:sz w:val="24"/>
          <w:szCs w:val="24"/>
        </w:rPr>
        <w:t>при</w:t>
      </w:r>
      <w:r w:rsidR="00EB4DAD" w:rsidRPr="00DD0BC4">
        <w:rPr>
          <w:sz w:val="24"/>
          <w:szCs w:val="24"/>
        </w:rPr>
        <w:t xml:space="preserve"> обращени</w:t>
      </w:r>
      <w:r w:rsidRPr="00DD0BC4">
        <w:rPr>
          <w:sz w:val="24"/>
          <w:szCs w:val="24"/>
        </w:rPr>
        <w:t>и</w:t>
      </w:r>
      <w:r w:rsidR="00EB4DAD" w:rsidRPr="00DD0BC4">
        <w:rPr>
          <w:sz w:val="24"/>
          <w:szCs w:val="24"/>
        </w:rPr>
        <w:t xml:space="preserve"> за предоставлением </w:t>
      </w:r>
      <w:r w:rsidR="00C33BB3" w:rsidRPr="00DD0BC4">
        <w:rPr>
          <w:sz w:val="24"/>
          <w:szCs w:val="24"/>
        </w:rPr>
        <w:t>м</w:t>
      </w:r>
      <w:r w:rsidR="00EB4DAD" w:rsidRPr="00DD0BC4">
        <w:rPr>
          <w:sz w:val="24"/>
          <w:szCs w:val="24"/>
        </w:rPr>
        <w:t xml:space="preserve">униципальной услуги по оформлению удостоверения на </w:t>
      </w:r>
      <w:r w:rsidR="00F16181" w:rsidRPr="00DD0BC4">
        <w:rPr>
          <w:sz w:val="24"/>
          <w:szCs w:val="24"/>
        </w:rPr>
        <w:t>семейное (родовое) захоронение</w:t>
      </w:r>
      <w:r w:rsidR="00EB4DAD" w:rsidRPr="00DD0BC4">
        <w:rPr>
          <w:sz w:val="24"/>
          <w:szCs w:val="24"/>
        </w:rPr>
        <w:t xml:space="preserve">, </w:t>
      </w:r>
      <w:r w:rsidR="00F16181" w:rsidRPr="00DD0BC4">
        <w:rPr>
          <w:sz w:val="24"/>
          <w:szCs w:val="24"/>
        </w:rPr>
        <w:t>созданное</w:t>
      </w:r>
      <w:r w:rsidR="00EB4DAD" w:rsidRPr="00DD0BC4">
        <w:rPr>
          <w:sz w:val="24"/>
          <w:szCs w:val="24"/>
        </w:rPr>
        <w:t xml:space="preserve"> после 1 августа 2004 года, в случае если удостоверение о </w:t>
      </w:r>
      <w:r w:rsidR="00F16181" w:rsidRPr="00DD0BC4">
        <w:rPr>
          <w:sz w:val="24"/>
          <w:szCs w:val="24"/>
        </w:rPr>
        <w:t xml:space="preserve">данном </w:t>
      </w:r>
      <w:r w:rsidR="00EB4DAD" w:rsidRPr="00DD0BC4">
        <w:rPr>
          <w:sz w:val="24"/>
          <w:szCs w:val="24"/>
        </w:rPr>
        <w:t>захоронении не выдано в соответствии с требованиями Закона Московской области № 115/2007-ОЗ «О погребении и похоронном деле в Московской области»;</w:t>
      </w:r>
      <w:proofErr w:type="gramEnd"/>
    </w:p>
    <w:p w:rsidR="00827F15" w:rsidRPr="00DD0BC4" w:rsidRDefault="004B62A1" w:rsidP="00827F15">
      <w:pPr>
        <w:pStyle w:val="11"/>
        <w:numPr>
          <w:ilvl w:val="0"/>
          <w:numId w:val="0"/>
        </w:numPr>
        <w:tabs>
          <w:tab w:val="left" w:pos="993"/>
        </w:tabs>
        <w:ind w:firstLine="567"/>
        <w:rPr>
          <w:sz w:val="24"/>
          <w:szCs w:val="24"/>
        </w:rPr>
      </w:pPr>
      <w:r w:rsidRPr="00DD0BC4">
        <w:rPr>
          <w:sz w:val="24"/>
          <w:szCs w:val="24"/>
        </w:rPr>
        <w:t>4</w:t>
      </w:r>
      <w:r w:rsidR="00EB4DAD" w:rsidRPr="00DD0BC4">
        <w:rPr>
          <w:sz w:val="24"/>
          <w:szCs w:val="24"/>
        </w:rPr>
        <w:t>)</w:t>
      </w:r>
      <w:r w:rsidR="00827F15" w:rsidRPr="00DD0BC4">
        <w:rPr>
          <w:sz w:val="24"/>
          <w:szCs w:val="24"/>
        </w:rPr>
        <w:t xml:space="preserve"> размер родственного, воинского, почетного захоронения  превышает установленный Администрацией размер указанных захоронений (при обращении за предоставлением </w:t>
      </w:r>
      <w:r w:rsidR="00C33BB3" w:rsidRPr="00DD0BC4">
        <w:rPr>
          <w:sz w:val="24"/>
          <w:szCs w:val="24"/>
        </w:rPr>
        <w:t>м</w:t>
      </w:r>
      <w:r w:rsidR="00827F15" w:rsidRPr="00DD0BC4">
        <w:rPr>
          <w:sz w:val="24"/>
          <w:szCs w:val="24"/>
        </w:rPr>
        <w:t>униципальной услуги по оформлению удостоверения на родственное, воинское, почетное захоронение);</w:t>
      </w:r>
    </w:p>
    <w:p w:rsidR="00721DA0" w:rsidRPr="00DD0BC4" w:rsidRDefault="004B62A1" w:rsidP="008535BD">
      <w:pPr>
        <w:pStyle w:val="11"/>
        <w:numPr>
          <w:ilvl w:val="0"/>
          <w:numId w:val="0"/>
        </w:numPr>
        <w:tabs>
          <w:tab w:val="left" w:pos="1701"/>
          <w:tab w:val="left" w:pos="1843"/>
          <w:tab w:val="left" w:pos="3402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5</w:t>
      </w:r>
      <w:r w:rsidR="00827F15" w:rsidRPr="00DD0BC4">
        <w:rPr>
          <w:sz w:val="24"/>
          <w:szCs w:val="24"/>
        </w:rPr>
        <w:t xml:space="preserve">) </w:t>
      </w:r>
      <w:r w:rsidR="009B61AE">
        <w:rPr>
          <w:sz w:val="24"/>
          <w:szCs w:val="24"/>
        </w:rPr>
        <w:t>з</w:t>
      </w:r>
      <w:r w:rsidR="006C1E9B" w:rsidRPr="00DD0BC4">
        <w:rPr>
          <w:sz w:val="24"/>
          <w:szCs w:val="24"/>
        </w:rPr>
        <w:t xml:space="preserve">аявителем </w:t>
      </w:r>
      <w:r w:rsidR="00A94D3F" w:rsidRPr="00DD0BC4">
        <w:rPr>
          <w:sz w:val="24"/>
          <w:szCs w:val="24"/>
        </w:rPr>
        <w:t xml:space="preserve">при обращении за результатом предоставления Муниципальной услуги </w:t>
      </w:r>
      <w:r w:rsidR="00CE69FC" w:rsidRPr="00DD0BC4">
        <w:rPr>
          <w:sz w:val="24"/>
          <w:szCs w:val="24"/>
        </w:rPr>
        <w:t xml:space="preserve">не предоставлены </w:t>
      </w:r>
      <w:r w:rsidR="00A94D3F" w:rsidRPr="00DD0BC4">
        <w:rPr>
          <w:sz w:val="24"/>
          <w:szCs w:val="24"/>
        </w:rPr>
        <w:t xml:space="preserve">в МФЦ для сверки </w:t>
      </w:r>
      <w:r w:rsidR="00CE69FC" w:rsidRPr="00DD0BC4">
        <w:rPr>
          <w:sz w:val="24"/>
          <w:szCs w:val="24"/>
        </w:rPr>
        <w:t>оригиналы доку</w:t>
      </w:r>
      <w:r w:rsidR="006C1E9B" w:rsidRPr="00DD0BC4">
        <w:rPr>
          <w:sz w:val="24"/>
          <w:szCs w:val="24"/>
        </w:rPr>
        <w:t>ментов</w:t>
      </w:r>
      <w:r w:rsidR="00A94D3F" w:rsidRPr="00DD0BC4">
        <w:rPr>
          <w:sz w:val="24"/>
          <w:szCs w:val="24"/>
        </w:rPr>
        <w:t>, направленные в</w:t>
      </w:r>
      <w:r w:rsidR="00CE69FC" w:rsidRPr="00DD0BC4">
        <w:rPr>
          <w:sz w:val="24"/>
          <w:szCs w:val="24"/>
        </w:rPr>
        <w:t xml:space="preserve"> электронном виде посредством РПГУ</w:t>
      </w:r>
      <w:r w:rsidR="006C1E9B" w:rsidRPr="00DD0BC4">
        <w:rPr>
          <w:sz w:val="24"/>
          <w:szCs w:val="24"/>
        </w:rPr>
        <w:t xml:space="preserve"> (только в случае подачи заявления посредством РПГУ)</w:t>
      </w:r>
      <w:r w:rsidR="00721DA0" w:rsidRPr="00DD0BC4">
        <w:rPr>
          <w:sz w:val="24"/>
          <w:szCs w:val="24"/>
        </w:rPr>
        <w:t>.</w:t>
      </w:r>
    </w:p>
    <w:p w:rsidR="00C36853" w:rsidRPr="00DD0BC4" w:rsidRDefault="004B62A1" w:rsidP="003F6860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6</w:t>
      </w:r>
      <w:r w:rsidR="009B61AE">
        <w:rPr>
          <w:sz w:val="24"/>
          <w:szCs w:val="24"/>
        </w:rPr>
        <w:t xml:space="preserve">) </w:t>
      </w:r>
      <w:r w:rsidR="002E398D" w:rsidRPr="00DD0BC4">
        <w:rPr>
          <w:sz w:val="24"/>
          <w:szCs w:val="24"/>
        </w:rPr>
        <w:t>п</w:t>
      </w:r>
      <w:r w:rsidR="006C1E9B" w:rsidRPr="00DD0BC4">
        <w:rPr>
          <w:sz w:val="24"/>
          <w:szCs w:val="24"/>
        </w:rPr>
        <w:t xml:space="preserve">редставленные Заявителем </w:t>
      </w:r>
      <w:r w:rsidR="00A94D3F" w:rsidRPr="00DD0BC4">
        <w:rPr>
          <w:sz w:val="24"/>
          <w:szCs w:val="24"/>
        </w:rPr>
        <w:t xml:space="preserve">при обращении за результатом предоставления Муниципальной услуги в МФЦ </w:t>
      </w:r>
      <w:r w:rsidR="006C1E9B" w:rsidRPr="00DD0BC4">
        <w:rPr>
          <w:sz w:val="24"/>
          <w:szCs w:val="24"/>
        </w:rPr>
        <w:t>оригиналы документов не соответствуют электронным образам документов</w:t>
      </w:r>
      <w:r w:rsidR="00F43C84" w:rsidRPr="00DD0BC4">
        <w:rPr>
          <w:sz w:val="24"/>
          <w:szCs w:val="24"/>
        </w:rPr>
        <w:t>,</w:t>
      </w:r>
      <w:r w:rsidR="006C1E9B" w:rsidRPr="00DD0BC4">
        <w:rPr>
          <w:sz w:val="24"/>
          <w:szCs w:val="24"/>
        </w:rPr>
        <w:t xml:space="preserve"> направленных </w:t>
      </w:r>
      <w:r w:rsidR="008A7E76" w:rsidRPr="00DD0BC4">
        <w:rPr>
          <w:sz w:val="24"/>
          <w:szCs w:val="24"/>
        </w:rPr>
        <w:t>в электронном виде посредством РПГУ</w:t>
      </w:r>
      <w:r w:rsidR="00721DA0" w:rsidRPr="00DD0BC4">
        <w:rPr>
          <w:sz w:val="24"/>
          <w:szCs w:val="24"/>
        </w:rPr>
        <w:t xml:space="preserve"> </w:t>
      </w:r>
      <w:r w:rsidR="006C1E9B" w:rsidRPr="00DD0BC4">
        <w:rPr>
          <w:sz w:val="24"/>
          <w:szCs w:val="24"/>
        </w:rPr>
        <w:t>(только в случае подачи заявления посредством РПГУ)</w:t>
      </w:r>
      <w:r w:rsidR="009B61AE">
        <w:rPr>
          <w:sz w:val="24"/>
          <w:szCs w:val="24"/>
        </w:rPr>
        <w:t>;</w:t>
      </w:r>
    </w:p>
    <w:p w:rsidR="00AB73DD" w:rsidRDefault="004B62A1" w:rsidP="003F6860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7</w:t>
      </w:r>
      <w:r w:rsidR="002E398D" w:rsidRPr="00DD0BC4">
        <w:rPr>
          <w:sz w:val="24"/>
          <w:szCs w:val="24"/>
        </w:rPr>
        <w:t>) н</w:t>
      </w:r>
      <w:r w:rsidR="009B61AE">
        <w:rPr>
          <w:sz w:val="24"/>
          <w:szCs w:val="24"/>
        </w:rPr>
        <w:t>аличие в представленном</w:t>
      </w:r>
      <w:r w:rsidR="00AB73DD" w:rsidRPr="00DD0BC4">
        <w:rPr>
          <w:sz w:val="24"/>
          <w:szCs w:val="24"/>
        </w:rPr>
        <w:t xml:space="preserve"> Заявителем заявлении и приложенных к нему документах против</w:t>
      </w:r>
      <w:r w:rsidR="00784783">
        <w:rPr>
          <w:sz w:val="24"/>
          <w:szCs w:val="24"/>
        </w:rPr>
        <w:t>оречивых/недостоверных сведений;</w:t>
      </w:r>
    </w:p>
    <w:p w:rsidR="009B61AE" w:rsidRDefault="009B61AE" w:rsidP="003F6860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8) невозможность </w:t>
      </w:r>
      <w:proofErr w:type="spellStart"/>
      <w:r>
        <w:rPr>
          <w:sz w:val="24"/>
          <w:szCs w:val="24"/>
        </w:rPr>
        <w:t>подзахоронения</w:t>
      </w:r>
      <w:proofErr w:type="spellEnd"/>
      <w:r>
        <w:rPr>
          <w:sz w:val="24"/>
          <w:szCs w:val="24"/>
        </w:rPr>
        <w:t xml:space="preserve"> в имеющуюся  могилу в связи с не наступлением  времени «кладбищенского периода»</w:t>
      </w:r>
      <w:r w:rsidR="00784783">
        <w:rPr>
          <w:sz w:val="24"/>
          <w:szCs w:val="24"/>
        </w:rPr>
        <w:t>;</w:t>
      </w:r>
    </w:p>
    <w:p w:rsidR="00784783" w:rsidRPr="00DD0BC4" w:rsidRDefault="00784783" w:rsidP="003F6860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9) отсутствие возможности </w:t>
      </w:r>
      <w:proofErr w:type="spellStart"/>
      <w:r>
        <w:rPr>
          <w:sz w:val="24"/>
          <w:szCs w:val="24"/>
        </w:rPr>
        <w:t>подзахоронения</w:t>
      </w:r>
      <w:proofErr w:type="spellEnd"/>
      <w:r>
        <w:rPr>
          <w:sz w:val="24"/>
          <w:szCs w:val="24"/>
        </w:rPr>
        <w:t xml:space="preserve"> в связи с отсутствием места в ранее созданном месте захоронения;</w:t>
      </w:r>
    </w:p>
    <w:p w:rsidR="008C4CAE" w:rsidRPr="00DD0BC4" w:rsidRDefault="00784783" w:rsidP="008C4CAE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10</w:t>
      </w:r>
      <w:r w:rsidR="002E398D" w:rsidRPr="00DD0BC4">
        <w:rPr>
          <w:sz w:val="24"/>
          <w:szCs w:val="24"/>
        </w:rPr>
        <w:t>) п</w:t>
      </w:r>
      <w:r w:rsidR="00946F1B" w:rsidRPr="00DD0BC4">
        <w:rPr>
          <w:sz w:val="24"/>
          <w:szCs w:val="24"/>
        </w:rPr>
        <w:t>оступление от Заявителя заявления об отказе в предоставлении Муниципальной услуги.</w:t>
      </w:r>
    </w:p>
    <w:p w:rsidR="003F6860" w:rsidRPr="00DD0BC4" w:rsidRDefault="008676A3" w:rsidP="008C4CAE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13.</w:t>
      </w:r>
      <w:r w:rsidR="008D39EB" w:rsidRPr="00DD0BC4">
        <w:rPr>
          <w:sz w:val="24"/>
          <w:szCs w:val="24"/>
        </w:rPr>
        <w:t>2.</w:t>
      </w:r>
      <w:r w:rsidR="00C80764" w:rsidRPr="00DD0BC4">
        <w:rPr>
          <w:sz w:val="24"/>
          <w:szCs w:val="24"/>
        </w:rPr>
        <w:t xml:space="preserve"> </w:t>
      </w:r>
      <w:r w:rsidR="00C36853" w:rsidRPr="00DD0BC4">
        <w:rPr>
          <w:sz w:val="24"/>
          <w:szCs w:val="24"/>
        </w:rPr>
        <w:t xml:space="preserve">Заявитель </w:t>
      </w:r>
      <w:r w:rsidR="003F6860" w:rsidRPr="00DD0BC4">
        <w:rPr>
          <w:sz w:val="24"/>
          <w:szCs w:val="24"/>
        </w:rPr>
        <w:t xml:space="preserve">(представитель Заявителя) </w:t>
      </w:r>
      <w:r w:rsidR="00C36853" w:rsidRPr="00DD0BC4">
        <w:rPr>
          <w:sz w:val="24"/>
          <w:szCs w:val="24"/>
        </w:rPr>
        <w:t xml:space="preserve">вправе отказаться от получения Муниципальной услуги на основании письменного заявления, написанного в свободной форме, направив </w:t>
      </w:r>
      <w:r w:rsidR="0077054C" w:rsidRPr="00DD0BC4">
        <w:rPr>
          <w:sz w:val="24"/>
          <w:szCs w:val="24"/>
        </w:rPr>
        <w:t xml:space="preserve">его </w:t>
      </w:r>
      <w:r w:rsidR="00C36853" w:rsidRPr="00DD0BC4">
        <w:rPr>
          <w:sz w:val="24"/>
          <w:szCs w:val="24"/>
        </w:rPr>
        <w:t xml:space="preserve">по адресу электронной почты </w:t>
      </w:r>
      <w:r w:rsidR="0090238E" w:rsidRPr="00DD0BC4">
        <w:rPr>
          <w:sz w:val="24"/>
          <w:szCs w:val="24"/>
        </w:rPr>
        <w:t>посредством</w:t>
      </w:r>
      <w:r w:rsidR="00C80764" w:rsidRPr="00DD0BC4">
        <w:rPr>
          <w:sz w:val="24"/>
          <w:szCs w:val="24"/>
        </w:rPr>
        <w:t xml:space="preserve"> РПГУ </w:t>
      </w:r>
      <w:r w:rsidR="00C36853" w:rsidRPr="00DD0BC4">
        <w:rPr>
          <w:sz w:val="24"/>
          <w:szCs w:val="24"/>
        </w:rPr>
        <w:t xml:space="preserve">или обратившись в </w:t>
      </w:r>
      <w:r w:rsidR="003F6860" w:rsidRPr="00DD0BC4">
        <w:rPr>
          <w:sz w:val="24"/>
          <w:szCs w:val="24"/>
        </w:rPr>
        <w:t>МКУ.</w:t>
      </w:r>
    </w:p>
    <w:p w:rsidR="00AC70BA" w:rsidRPr="00DD0BC4" w:rsidRDefault="005B28D0" w:rsidP="00D12884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13.3. </w:t>
      </w:r>
      <w:r w:rsidR="003F6860" w:rsidRPr="00DD0BC4">
        <w:rPr>
          <w:sz w:val="24"/>
          <w:szCs w:val="24"/>
        </w:rPr>
        <w:t xml:space="preserve">На основании поступившего заявления об отказе в предоставлении Муниципальной </w:t>
      </w:r>
      <w:r w:rsidR="00784783">
        <w:rPr>
          <w:sz w:val="24"/>
          <w:szCs w:val="24"/>
        </w:rPr>
        <w:t>услуги уполномоченным сотрудником</w:t>
      </w:r>
      <w:r w:rsidR="003F6860" w:rsidRPr="00DD0BC4">
        <w:rPr>
          <w:sz w:val="24"/>
          <w:szCs w:val="24"/>
        </w:rPr>
        <w:t xml:space="preserve"> МКУ принимается </w:t>
      </w:r>
      <w:r w:rsidR="00D24564" w:rsidRPr="00DD0BC4">
        <w:rPr>
          <w:sz w:val="24"/>
          <w:szCs w:val="24"/>
        </w:rPr>
        <w:t>Р</w:t>
      </w:r>
      <w:r w:rsidR="003F6860" w:rsidRPr="00DD0BC4">
        <w:rPr>
          <w:sz w:val="24"/>
          <w:szCs w:val="24"/>
        </w:rPr>
        <w:t xml:space="preserve">ешение об отказе в предоставлении Муниципальной услуге </w:t>
      </w:r>
      <w:r w:rsidR="009E09FA" w:rsidRPr="00DD0BC4">
        <w:rPr>
          <w:sz w:val="24"/>
          <w:szCs w:val="24"/>
        </w:rPr>
        <w:t xml:space="preserve">по форме согласно Приложению </w:t>
      </w:r>
      <w:r w:rsidR="00951663" w:rsidRPr="00DD0BC4">
        <w:rPr>
          <w:sz w:val="24"/>
          <w:szCs w:val="24"/>
        </w:rPr>
        <w:t>5</w:t>
      </w:r>
      <w:r w:rsidR="003F6860" w:rsidRPr="00DD0BC4">
        <w:rPr>
          <w:sz w:val="24"/>
          <w:szCs w:val="24"/>
        </w:rPr>
        <w:t xml:space="preserve"> к настоящему Административному регламенту</w:t>
      </w:r>
      <w:r w:rsidR="0077054C" w:rsidRPr="00DD0BC4">
        <w:rPr>
          <w:sz w:val="24"/>
          <w:szCs w:val="24"/>
        </w:rPr>
        <w:t xml:space="preserve">, </w:t>
      </w:r>
      <w:r w:rsidR="00605F1C" w:rsidRPr="00DD0BC4">
        <w:rPr>
          <w:sz w:val="24"/>
          <w:szCs w:val="24"/>
        </w:rPr>
        <w:t>которое направляется</w:t>
      </w:r>
      <w:r w:rsidR="00AC70BA" w:rsidRPr="00DD0BC4">
        <w:rPr>
          <w:sz w:val="24"/>
          <w:szCs w:val="24"/>
        </w:rPr>
        <w:t xml:space="preserve"> Заявителю (представителю Заявителя) по адресу электронной почты </w:t>
      </w:r>
      <w:r w:rsidRPr="00DD0BC4">
        <w:rPr>
          <w:sz w:val="24"/>
          <w:szCs w:val="24"/>
        </w:rPr>
        <w:t>на РПГУ</w:t>
      </w:r>
      <w:r w:rsidR="00784783">
        <w:rPr>
          <w:sz w:val="24"/>
          <w:szCs w:val="24"/>
        </w:rPr>
        <w:t xml:space="preserve"> </w:t>
      </w:r>
      <w:r w:rsidR="00AC70BA" w:rsidRPr="00DD0BC4">
        <w:rPr>
          <w:sz w:val="24"/>
          <w:szCs w:val="24"/>
        </w:rPr>
        <w:t>или выдается в день обращения в МКУ.</w:t>
      </w:r>
    </w:p>
    <w:p w:rsidR="00784783" w:rsidRDefault="005B28D0" w:rsidP="003F6860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13.4. </w:t>
      </w:r>
      <w:r w:rsidR="003F6860" w:rsidRPr="00DD0BC4">
        <w:rPr>
          <w:sz w:val="24"/>
          <w:szCs w:val="24"/>
        </w:rPr>
        <w:t xml:space="preserve">Факт отказа Заявителя (представителя Заявителя) от предоставления Муниципальной услуги с приложением заявления и </w:t>
      </w:r>
      <w:r w:rsidR="00D24564" w:rsidRPr="00DD0BC4">
        <w:rPr>
          <w:sz w:val="24"/>
          <w:szCs w:val="24"/>
        </w:rPr>
        <w:t>Р</w:t>
      </w:r>
      <w:r w:rsidR="003F6860" w:rsidRPr="00DD0BC4">
        <w:rPr>
          <w:sz w:val="24"/>
          <w:szCs w:val="24"/>
        </w:rPr>
        <w:t>ешением</w:t>
      </w:r>
      <w:r w:rsidR="00AC70BA" w:rsidRPr="00DD0BC4">
        <w:rPr>
          <w:rFonts w:ascii="Calibri" w:hAnsi="Calibri"/>
          <w:sz w:val="24"/>
          <w:szCs w:val="24"/>
        </w:rPr>
        <w:t xml:space="preserve"> </w:t>
      </w:r>
      <w:r w:rsidR="00AC70BA" w:rsidRPr="00DD0BC4">
        <w:rPr>
          <w:sz w:val="24"/>
          <w:szCs w:val="24"/>
        </w:rPr>
        <w:t>МКУ</w:t>
      </w:r>
      <w:r w:rsidR="003F6860" w:rsidRPr="00DD0BC4">
        <w:rPr>
          <w:sz w:val="24"/>
          <w:szCs w:val="24"/>
        </w:rPr>
        <w:t xml:space="preserve"> об отказе в предоставлении Муниципальной услуги фиксируется уполномоченным должностным лицом Администрации</w:t>
      </w:r>
      <w:r w:rsidR="00784783">
        <w:rPr>
          <w:sz w:val="24"/>
          <w:szCs w:val="24"/>
        </w:rPr>
        <w:t xml:space="preserve"> сотрудником МКУ.</w:t>
      </w:r>
    </w:p>
    <w:p w:rsidR="00C36853" w:rsidRPr="00DD0BC4" w:rsidRDefault="00C36853" w:rsidP="003F6860">
      <w:pPr>
        <w:pStyle w:val="11"/>
        <w:numPr>
          <w:ilvl w:val="0"/>
          <w:numId w:val="0"/>
        </w:numPr>
        <w:tabs>
          <w:tab w:val="left" w:pos="1701"/>
          <w:tab w:val="left" w:pos="184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13.</w:t>
      </w:r>
      <w:r w:rsidR="005B28D0" w:rsidRPr="00DD0BC4">
        <w:rPr>
          <w:sz w:val="24"/>
          <w:szCs w:val="24"/>
        </w:rPr>
        <w:t>5</w:t>
      </w:r>
      <w:r w:rsidR="008D39EB" w:rsidRPr="00DD0BC4">
        <w:rPr>
          <w:sz w:val="24"/>
          <w:szCs w:val="24"/>
        </w:rPr>
        <w:t>.</w:t>
      </w:r>
      <w:r w:rsidRPr="00DD0BC4">
        <w:rPr>
          <w:sz w:val="24"/>
          <w:szCs w:val="24"/>
        </w:rPr>
        <w:t xml:space="preserve"> Отказ от предоставления Муниципальной услуги не препятствует повторному обращению Заявителя в </w:t>
      </w:r>
      <w:r w:rsidR="00F35DB0" w:rsidRPr="00DD0BC4">
        <w:rPr>
          <w:sz w:val="24"/>
          <w:szCs w:val="24"/>
        </w:rPr>
        <w:t>МКУ</w:t>
      </w:r>
      <w:r w:rsidRPr="00DD0BC4">
        <w:rPr>
          <w:sz w:val="24"/>
          <w:szCs w:val="24"/>
        </w:rPr>
        <w:t xml:space="preserve"> за предоставлением Муниципальной услуги.</w:t>
      </w:r>
    </w:p>
    <w:p w:rsidR="00CE69FC" w:rsidRPr="00DD0BC4" w:rsidRDefault="00CE69FC" w:rsidP="00E57138">
      <w:pPr>
        <w:pStyle w:val="11"/>
        <w:numPr>
          <w:ilvl w:val="0"/>
          <w:numId w:val="0"/>
        </w:numPr>
        <w:tabs>
          <w:tab w:val="left" w:pos="1134"/>
          <w:tab w:val="left" w:pos="1560"/>
          <w:tab w:val="left" w:pos="1701"/>
        </w:tabs>
        <w:rPr>
          <w:sz w:val="24"/>
          <w:szCs w:val="24"/>
        </w:rPr>
      </w:pPr>
    </w:p>
    <w:p w:rsidR="00234322" w:rsidRPr="00DD0BC4" w:rsidRDefault="009C288C" w:rsidP="00721DA0">
      <w:pPr>
        <w:pStyle w:val="ConsPlusNormal"/>
        <w:tabs>
          <w:tab w:val="left" w:pos="6624"/>
        </w:tabs>
        <w:spacing w:line="27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54" w:name="_Toc437973294"/>
      <w:bookmarkStart w:id="55" w:name="_Toc438110035"/>
      <w:bookmarkStart w:id="56" w:name="_Toc438376240"/>
      <w:bookmarkStart w:id="57" w:name="_Toc441496548"/>
      <w:r w:rsidRPr="00DD0BC4">
        <w:rPr>
          <w:rFonts w:ascii="Times New Roman" w:hAnsi="Times New Roman"/>
          <w:b/>
          <w:i/>
          <w:sz w:val="24"/>
          <w:szCs w:val="24"/>
        </w:rPr>
        <w:t>1</w:t>
      </w:r>
      <w:r w:rsidR="00522077" w:rsidRPr="00DD0BC4">
        <w:rPr>
          <w:rFonts w:ascii="Times New Roman" w:hAnsi="Times New Roman"/>
          <w:b/>
          <w:i/>
          <w:sz w:val="24"/>
          <w:szCs w:val="24"/>
        </w:rPr>
        <w:t>4</w:t>
      </w:r>
      <w:r w:rsidRPr="00DD0BC4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234322" w:rsidRPr="00DD0BC4">
        <w:rPr>
          <w:rFonts w:ascii="Times New Roman" w:hAnsi="Times New Roman"/>
          <w:b/>
          <w:i/>
          <w:sz w:val="24"/>
          <w:szCs w:val="24"/>
        </w:rPr>
        <w:t>Порядок, размер и основания взимания государственной</w:t>
      </w:r>
      <w:r w:rsidR="00721DA0" w:rsidRPr="00DD0BC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34322" w:rsidRPr="00DD0BC4">
        <w:rPr>
          <w:rFonts w:ascii="Times New Roman" w:hAnsi="Times New Roman"/>
          <w:b/>
          <w:i/>
          <w:sz w:val="24"/>
          <w:szCs w:val="24"/>
        </w:rPr>
        <w:t xml:space="preserve">пошлины или иной платы, взимаемой за предоставление </w:t>
      </w:r>
      <w:r w:rsidR="00BB2A43" w:rsidRPr="00DD0BC4">
        <w:rPr>
          <w:rFonts w:ascii="Times New Roman" w:hAnsi="Times New Roman"/>
          <w:b/>
          <w:i/>
          <w:sz w:val="24"/>
          <w:szCs w:val="24"/>
        </w:rPr>
        <w:t>Муниципальной у</w:t>
      </w:r>
      <w:r w:rsidR="00234322" w:rsidRPr="00DD0BC4">
        <w:rPr>
          <w:rFonts w:ascii="Times New Roman" w:hAnsi="Times New Roman"/>
          <w:b/>
          <w:i/>
          <w:sz w:val="24"/>
          <w:szCs w:val="24"/>
        </w:rPr>
        <w:t>слуги</w:t>
      </w:r>
    </w:p>
    <w:p w:rsidR="003D44D2" w:rsidRPr="00DD0BC4" w:rsidRDefault="003D44D2" w:rsidP="00234322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34322" w:rsidRPr="00DD0BC4" w:rsidRDefault="00522077" w:rsidP="002B0653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14.1</w:t>
      </w:r>
      <w:r w:rsidR="00234322" w:rsidRPr="00DD0BC4">
        <w:rPr>
          <w:rFonts w:ascii="Times New Roman" w:hAnsi="Times New Roman"/>
          <w:sz w:val="24"/>
          <w:szCs w:val="24"/>
        </w:rPr>
        <w:t>.</w:t>
      </w:r>
      <w:r w:rsidR="00234322" w:rsidRPr="00DD0BC4">
        <w:rPr>
          <w:rFonts w:ascii="Times New Roman" w:hAnsi="Times New Roman"/>
          <w:sz w:val="24"/>
          <w:szCs w:val="24"/>
        </w:rPr>
        <w:tab/>
      </w:r>
      <w:r w:rsidR="00690752" w:rsidRPr="00DD0BC4">
        <w:rPr>
          <w:rFonts w:ascii="Times New Roman" w:hAnsi="Times New Roman"/>
          <w:sz w:val="24"/>
          <w:szCs w:val="24"/>
        </w:rPr>
        <w:t>Муниципальная услуга предоставляется бесплатно.</w:t>
      </w:r>
    </w:p>
    <w:p w:rsidR="006C20E1" w:rsidRPr="00DD0BC4" w:rsidRDefault="007A4B11" w:rsidP="0078471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0BC4">
        <w:rPr>
          <w:rFonts w:ascii="Times New Roman" w:hAnsi="Times New Roman"/>
          <w:sz w:val="24"/>
          <w:szCs w:val="24"/>
        </w:rPr>
        <w:t>14.2.</w:t>
      </w:r>
      <w:r w:rsidR="00605F1C" w:rsidRPr="00DD0BC4">
        <w:rPr>
          <w:rFonts w:ascii="Times New Roman" w:hAnsi="Times New Roman"/>
          <w:sz w:val="24"/>
          <w:szCs w:val="24"/>
        </w:rPr>
        <w:t xml:space="preserve"> </w:t>
      </w:r>
      <w:r w:rsidR="00F35DB0" w:rsidRPr="00DD0BC4">
        <w:rPr>
          <w:rFonts w:ascii="Times New Roman" w:hAnsi="Times New Roman"/>
          <w:sz w:val="24"/>
          <w:szCs w:val="24"/>
        </w:rPr>
        <w:t>При обращении с заявлением о предоставлении</w:t>
      </w:r>
      <w:r w:rsidR="00206868" w:rsidRPr="00DD0BC4">
        <w:rPr>
          <w:rFonts w:ascii="Times New Roman" w:hAnsi="Times New Roman"/>
          <w:sz w:val="24"/>
          <w:szCs w:val="24"/>
        </w:rPr>
        <w:t xml:space="preserve"> места</w:t>
      </w:r>
      <w:r w:rsidR="00FA37BF" w:rsidRPr="00DD0BC4">
        <w:rPr>
          <w:rFonts w:ascii="Times New Roman" w:hAnsi="Times New Roman"/>
          <w:sz w:val="24"/>
          <w:szCs w:val="24"/>
        </w:rPr>
        <w:t xml:space="preserve"> для </w:t>
      </w:r>
      <w:r w:rsidR="00167796" w:rsidRPr="00DD0BC4">
        <w:rPr>
          <w:rFonts w:ascii="Times New Roman" w:hAnsi="Times New Roman"/>
          <w:sz w:val="24"/>
          <w:szCs w:val="24"/>
        </w:rPr>
        <w:t>создания с</w:t>
      </w:r>
      <w:r w:rsidR="00FA37BF" w:rsidRPr="00DD0BC4">
        <w:rPr>
          <w:rFonts w:ascii="Times New Roman" w:hAnsi="Times New Roman"/>
          <w:sz w:val="24"/>
          <w:szCs w:val="24"/>
        </w:rPr>
        <w:t>емейного (родового) захороне</w:t>
      </w:r>
      <w:r w:rsidR="0078471A" w:rsidRPr="00DD0BC4">
        <w:rPr>
          <w:rFonts w:ascii="Times New Roman" w:hAnsi="Times New Roman"/>
          <w:sz w:val="24"/>
          <w:szCs w:val="24"/>
        </w:rPr>
        <w:t xml:space="preserve">ния </w:t>
      </w:r>
      <w:r w:rsidR="00EA3E82" w:rsidRPr="00DD0BC4">
        <w:rPr>
          <w:rFonts w:ascii="Times New Roman" w:hAnsi="Times New Roman"/>
          <w:sz w:val="24"/>
          <w:szCs w:val="24"/>
        </w:rPr>
        <w:t>(</w:t>
      </w:r>
      <w:r w:rsidR="0078471A" w:rsidRPr="00DD0BC4">
        <w:rPr>
          <w:rFonts w:ascii="Times New Roman" w:hAnsi="Times New Roman"/>
          <w:sz w:val="24"/>
          <w:szCs w:val="24"/>
        </w:rPr>
        <w:t xml:space="preserve">под настоящие или </w:t>
      </w:r>
      <w:r w:rsidR="00206868" w:rsidRPr="00DD0BC4">
        <w:rPr>
          <w:rFonts w:ascii="Times New Roman" w:hAnsi="Times New Roman"/>
          <w:sz w:val="24"/>
          <w:szCs w:val="24"/>
        </w:rPr>
        <w:t>будущие захоронения</w:t>
      </w:r>
      <w:r w:rsidR="00EA3E82" w:rsidRPr="00DD0BC4">
        <w:rPr>
          <w:rFonts w:ascii="Times New Roman" w:hAnsi="Times New Roman"/>
          <w:sz w:val="24"/>
          <w:szCs w:val="24"/>
        </w:rPr>
        <w:t>)</w:t>
      </w:r>
      <w:r w:rsidR="00206868" w:rsidRPr="00DD0BC4">
        <w:rPr>
          <w:rFonts w:ascii="Times New Roman" w:hAnsi="Times New Roman"/>
          <w:sz w:val="24"/>
          <w:szCs w:val="24"/>
        </w:rPr>
        <w:t xml:space="preserve"> Заявитель</w:t>
      </w:r>
      <w:r w:rsidR="00FA37BF" w:rsidRPr="00DD0BC4">
        <w:rPr>
          <w:rFonts w:ascii="Times New Roman" w:hAnsi="Times New Roman"/>
          <w:sz w:val="24"/>
          <w:szCs w:val="24"/>
        </w:rPr>
        <w:t xml:space="preserve"> </w:t>
      </w:r>
      <w:r w:rsidR="00EC5761" w:rsidRPr="00DD0BC4">
        <w:rPr>
          <w:rFonts w:ascii="Times New Roman" w:hAnsi="Times New Roman"/>
          <w:sz w:val="24"/>
          <w:szCs w:val="24"/>
        </w:rPr>
        <w:t xml:space="preserve">(представитель Заявителя) </w:t>
      </w:r>
      <w:r w:rsidR="002B0653" w:rsidRPr="00DD0BC4">
        <w:rPr>
          <w:rFonts w:ascii="Times New Roman" w:hAnsi="Times New Roman"/>
          <w:sz w:val="24"/>
          <w:szCs w:val="24"/>
        </w:rPr>
        <w:t xml:space="preserve">вносит платеж </w:t>
      </w:r>
      <w:r w:rsidR="002B0653" w:rsidRPr="00DD0BC4">
        <w:rPr>
          <w:rFonts w:ascii="Times New Roman" w:hAnsi="Times New Roman"/>
          <w:sz w:val="24"/>
          <w:szCs w:val="24"/>
          <w:lang w:eastAsia="ru-RU"/>
        </w:rPr>
        <w:t>за резервирование места для создания се</w:t>
      </w:r>
      <w:r w:rsidR="0078471A" w:rsidRPr="00DD0BC4">
        <w:rPr>
          <w:rFonts w:ascii="Times New Roman" w:hAnsi="Times New Roman"/>
          <w:sz w:val="24"/>
          <w:szCs w:val="24"/>
          <w:lang w:eastAsia="ru-RU"/>
        </w:rPr>
        <w:t>мейного (родового) захоронения.</w:t>
      </w:r>
    </w:p>
    <w:p w:rsidR="00640B6F" w:rsidRDefault="0078471A" w:rsidP="0078471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0BC4">
        <w:rPr>
          <w:rFonts w:ascii="Times New Roman" w:hAnsi="Times New Roman"/>
          <w:sz w:val="24"/>
          <w:szCs w:val="24"/>
          <w:lang w:eastAsia="ru-RU"/>
        </w:rPr>
        <w:t>14.2.1</w:t>
      </w:r>
      <w:r w:rsidR="00206868" w:rsidRPr="00640B6F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7A4B11" w:rsidRPr="00640B6F">
        <w:rPr>
          <w:rFonts w:ascii="Times New Roman" w:hAnsi="Times New Roman"/>
          <w:sz w:val="24"/>
          <w:szCs w:val="24"/>
          <w:lang w:eastAsia="ru-RU"/>
        </w:rPr>
        <w:t xml:space="preserve">Размер платы </w:t>
      </w:r>
      <w:r w:rsidR="007A4B11" w:rsidRPr="00640B6F">
        <w:rPr>
          <w:rFonts w:ascii="Times New Roman" w:hAnsi="Times New Roman"/>
          <w:sz w:val="24"/>
          <w:szCs w:val="24"/>
        </w:rPr>
        <w:t xml:space="preserve">за резервирование места для создания семейного (родового) захоронения </w:t>
      </w:r>
      <w:r w:rsidR="007A4B11" w:rsidRPr="00640B6F">
        <w:rPr>
          <w:rFonts w:ascii="Times New Roman" w:hAnsi="Times New Roman"/>
          <w:sz w:val="24"/>
          <w:szCs w:val="24"/>
          <w:lang w:eastAsia="ru-RU"/>
        </w:rPr>
        <w:t>устанавливается Администрацией</w:t>
      </w:r>
      <w:r w:rsidR="004C624B" w:rsidRPr="00640B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A4B11" w:rsidRPr="00640B6F">
        <w:rPr>
          <w:rFonts w:ascii="Times New Roman" w:hAnsi="Times New Roman"/>
          <w:sz w:val="24"/>
          <w:szCs w:val="24"/>
          <w:lang w:eastAsia="ru-RU"/>
        </w:rPr>
        <w:t>на основании Методики расчета платы за резервирование места для создания семейного (родового) захоронения, установленной постановлением Правительства Московской области о</w:t>
      </w:r>
      <w:r w:rsidR="007A4B11" w:rsidRPr="00640B6F">
        <w:rPr>
          <w:rFonts w:ascii="Times New Roman" w:hAnsi="Times New Roman"/>
          <w:sz w:val="24"/>
          <w:szCs w:val="24"/>
        </w:rPr>
        <w:t>т 17.10.2016 № 740/36 «Об утверждении Порядка предоставления гражданам мест для создания семейных (родовых) захоронений и Методики расчета платы за резервирование места для создания семейного (родового) захоронения, превышающего размер бесплатно</w:t>
      </w:r>
      <w:proofErr w:type="gramEnd"/>
      <w:r w:rsidR="007A4B11" w:rsidRPr="00640B6F">
        <w:rPr>
          <w:rFonts w:ascii="Times New Roman" w:hAnsi="Times New Roman"/>
          <w:sz w:val="24"/>
          <w:szCs w:val="24"/>
        </w:rPr>
        <w:t xml:space="preserve"> представляемого места для родственного захоронения»</w:t>
      </w:r>
      <w:r w:rsidR="002B0653" w:rsidRPr="00640B6F">
        <w:rPr>
          <w:rFonts w:ascii="Times New Roman" w:hAnsi="Times New Roman"/>
          <w:sz w:val="24"/>
          <w:szCs w:val="24"/>
          <w:lang w:eastAsia="ru-RU"/>
        </w:rPr>
        <w:t>.</w:t>
      </w:r>
      <w:r w:rsidR="0078478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05F1C" w:rsidRPr="00DD0BC4" w:rsidRDefault="00605F1C" w:rsidP="0078471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0BC4">
        <w:rPr>
          <w:rFonts w:ascii="Times New Roman" w:hAnsi="Times New Roman"/>
          <w:sz w:val="24"/>
          <w:szCs w:val="24"/>
          <w:lang w:eastAsia="ru-RU"/>
        </w:rPr>
        <w:t xml:space="preserve">14.2.2. В </w:t>
      </w:r>
      <w:r w:rsidR="00B8319D" w:rsidRPr="00DD0BC4">
        <w:rPr>
          <w:rFonts w:ascii="Times New Roman" w:hAnsi="Times New Roman"/>
          <w:sz w:val="24"/>
          <w:szCs w:val="24"/>
          <w:lang w:eastAsia="ru-RU"/>
        </w:rPr>
        <w:t>Р</w:t>
      </w:r>
      <w:r w:rsidRPr="00DD0BC4">
        <w:rPr>
          <w:rFonts w:ascii="Times New Roman" w:hAnsi="Times New Roman"/>
          <w:sz w:val="24"/>
          <w:szCs w:val="24"/>
          <w:lang w:eastAsia="ru-RU"/>
        </w:rPr>
        <w:t xml:space="preserve">ешении о предоставлении Муниципальной услуги указываются сумма платежа, </w:t>
      </w:r>
      <w:r w:rsidRPr="00DD0BC4">
        <w:rPr>
          <w:rFonts w:ascii="Times New Roman" w:hAnsi="Times New Roman"/>
          <w:sz w:val="24"/>
          <w:szCs w:val="24"/>
        </w:rPr>
        <w:t xml:space="preserve">реквизиты </w:t>
      </w:r>
      <w:r w:rsidRPr="00DD0BC4">
        <w:rPr>
          <w:rFonts w:ascii="Times New Roman" w:hAnsi="Times New Roman"/>
          <w:sz w:val="24"/>
          <w:szCs w:val="24"/>
          <w:lang w:eastAsia="ru-RU"/>
        </w:rPr>
        <w:t xml:space="preserve">счета Администрации, МКУ для оплаты резервирования места для создания семейного (родового) захоронения, </w:t>
      </w:r>
      <w:r w:rsidR="004C624B" w:rsidRPr="00DD0BC4">
        <w:rPr>
          <w:rFonts w:ascii="Times New Roman" w:hAnsi="Times New Roman"/>
          <w:sz w:val="24"/>
          <w:szCs w:val="24"/>
          <w:lang w:eastAsia="ru-RU"/>
        </w:rPr>
        <w:t>срок</w:t>
      </w:r>
      <w:r w:rsidR="00167796" w:rsidRPr="00DD0BC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8319D" w:rsidRPr="00DD0BC4">
        <w:rPr>
          <w:rFonts w:ascii="Times New Roman" w:hAnsi="Times New Roman"/>
          <w:sz w:val="24"/>
          <w:szCs w:val="24"/>
          <w:lang w:eastAsia="ru-RU"/>
        </w:rPr>
        <w:t>о</w:t>
      </w:r>
      <w:r w:rsidR="00167796" w:rsidRPr="00DD0BC4">
        <w:rPr>
          <w:rFonts w:ascii="Times New Roman" w:hAnsi="Times New Roman"/>
          <w:sz w:val="24"/>
          <w:szCs w:val="24"/>
          <w:lang w:eastAsia="ru-RU"/>
        </w:rPr>
        <w:t>платы платежа за резервирование</w:t>
      </w:r>
      <w:r w:rsidR="00BD7A40" w:rsidRPr="00DD0BC4">
        <w:rPr>
          <w:rFonts w:ascii="Times New Roman" w:hAnsi="Times New Roman"/>
          <w:sz w:val="24"/>
          <w:szCs w:val="24"/>
          <w:lang w:eastAsia="ru-RU"/>
        </w:rPr>
        <w:t>,</w:t>
      </w:r>
      <w:r w:rsidR="004C624B" w:rsidRPr="00DD0BC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D0BC4">
        <w:rPr>
          <w:rFonts w:ascii="Times New Roman" w:hAnsi="Times New Roman"/>
          <w:sz w:val="24"/>
          <w:szCs w:val="24"/>
          <w:lang w:eastAsia="ru-RU"/>
        </w:rPr>
        <w:t xml:space="preserve">а также </w:t>
      </w:r>
      <w:r w:rsidRPr="00DD0BC4">
        <w:rPr>
          <w:rFonts w:ascii="PTF55F-webfont" w:hAnsi="PTF55F-webfont"/>
          <w:sz w:val="24"/>
          <w:szCs w:val="24"/>
        </w:rPr>
        <w:t xml:space="preserve">уникальный идентификатор начисления </w:t>
      </w:r>
      <w:r w:rsidRPr="00DD0BC4">
        <w:rPr>
          <w:rFonts w:ascii="Times New Roman" w:hAnsi="Times New Roman"/>
          <w:sz w:val="24"/>
          <w:szCs w:val="24"/>
          <w:lang w:eastAsia="ru-RU"/>
        </w:rPr>
        <w:t xml:space="preserve">платежа в Государственной информационной системе о государственных и муниципальных платежах (далее - ГИС ГМП). </w:t>
      </w:r>
    </w:p>
    <w:p w:rsidR="004C624B" w:rsidRPr="00DD0BC4" w:rsidRDefault="004C624B" w:rsidP="004C62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0BC4">
        <w:rPr>
          <w:rFonts w:ascii="Times New Roman" w:hAnsi="Times New Roman"/>
          <w:sz w:val="24"/>
          <w:szCs w:val="24"/>
          <w:lang w:eastAsia="ru-RU"/>
        </w:rPr>
        <w:t xml:space="preserve">14.2.3. Срок </w:t>
      </w:r>
      <w:r w:rsidR="00B8319D" w:rsidRPr="00DD0BC4">
        <w:rPr>
          <w:rFonts w:ascii="Times New Roman" w:hAnsi="Times New Roman"/>
          <w:sz w:val="24"/>
          <w:szCs w:val="24"/>
          <w:lang w:eastAsia="ru-RU"/>
        </w:rPr>
        <w:t>о</w:t>
      </w:r>
      <w:r w:rsidR="00EA3E82" w:rsidRPr="00DD0BC4">
        <w:rPr>
          <w:rFonts w:ascii="Times New Roman" w:hAnsi="Times New Roman"/>
          <w:sz w:val="24"/>
          <w:szCs w:val="24"/>
          <w:lang w:eastAsia="ru-RU"/>
        </w:rPr>
        <w:t>платы платежа за резервирование</w:t>
      </w:r>
      <w:r w:rsidRPr="00DD0BC4">
        <w:rPr>
          <w:rFonts w:ascii="Times New Roman" w:hAnsi="Times New Roman"/>
          <w:sz w:val="24"/>
          <w:szCs w:val="24"/>
          <w:lang w:eastAsia="ru-RU"/>
        </w:rPr>
        <w:t xml:space="preserve"> места для создания семейного (родового) захоронения не может превышать 30 календарных дней со дня принятия Решения о предоставлении Муниципальной услуги.</w:t>
      </w:r>
    </w:p>
    <w:p w:rsidR="00F35DB0" w:rsidRPr="00DD0BC4" w:rsidRDefault="0078471A" w:rsidP="00F35D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0BC4">
        <w:rPr>
          <w:rFonts w:ascii="Times New Roman" w:hAnsi="Times New Roman"/>
          <w:sz w:val="24"/>
          <w:szCs w:val="24"/>
          <w:lang w:eastAsia="ru-RU"/>
        </w:rPr>
        <w:t>14.2.</w:t>
      </w:r>
      <w:r w:rsidR="004C624B" w:rsidRPr="00DD0BC4">
        <w:rPr>
          <w:rFonts w:ascii="Times New Roman" w:hAnsi="Times New Roman"/>
          <w:sz w:val="24"/>
          <w:szCs w:val="24"/>
          <w:lang w:eastAsia="ru-RU"/>
        </w:rPr>
        <w:t>4</w:t>
      </w:r>
      <w:r w:rsidRPr="00DD0BC4">
        <w:rPr>
          <w:rFonts w:ascii="Times New Roman" w:hAnsi="Times New Roman"/>
          <w:sz w:val="24"/>
          <w:szCs w:val="24"/>
          <w:lang w:eastAsia="ru-RU"/>
        </w:rPr>
        <w:t>.</w:t>
      </w:r>
      <w:r w:rsidRPr="00DD0BC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DD0BC4">
        <w:rPr>
          <w:rFonts w:ascii="Times New Roman" w:hAnsi="Times New Roman"/>
          <w:sz w:val="24"/>
          <w:szCs w:val="24"/>
          <w:lang w:eastAsia="ru-RU"/>
        </w:rPr>
        <w:t xml:space="preserve">Заявителю </w:t>
      </w:r>
      <w:r w:rsidR="00954FBB" w:rsidRPr="00DD0BC4">
        <w:rPr>
          <w:rFonts w:ascii="Times New Roman" w:hAnsi="Times New Roman"/>
          <w:sz w:val="24"/>
          <w:szCs w:val="24"/>
          <w:lang w:eastAsia="ru-RU"/>
        </w:rPr>
        <w:t>в срок, установленный пунктом 14.2.</w:t>
      </w:r>
      <w:r w:rsidR="004C624B" w:rsidRPr="00DD0BC4">
        <w:rPr>
          <w:rFonts w:ascii="Times New Roman" w:hAnsi="Times New Roman"/>
          <w:sz w:val="24"/>
          <w:szCs w:val="24"/>
          <w:lang w:eastAsia="ru-RU"/>
        </w:rPr>
        <w:t>3</w:t>
      </w:r>
      <w:r w:rsidR="00954FBB" w:rsidRPr="00DD0BC4">
        <w:rPr>
          <w:rFonts w:ascii="Times New Roman" w:hAnsi="Times New Roman"/>
          <w:sz w:val="24"/>
          <w:szCs w:val="24"/>
          <w:lang w:eastAsia="ru-RU"/>
        </w:rPr>
        <w:t xml:space="preserve"> настоящего Административного регламента, </w:t>
      </w:r>
      <w:r w:rsidR="004C624B" w:rsidRPr="00DD0BC4">
        <w:rPr>
          <w:rFonts w:ascii="Times New Roman" w:hAnsi="Times New Roman"/>
          <w:sz w:val="24"/>
          <w:szCs w:val="24"/>
          <w:lang w:eastAsia="ru-RU"/>
        </w:rPr>
        <w:t xml:space="preserve">предоставляется возможность оплатить </w:t>
      </w:r>
      <w:r w:rsidR="00F35DB0" w:rsidRPr="00DD0BC4">
        <w:rPr>
          <w:rFonts w:ascii="Times New Roman" w:hAnsi="Times New Roman"/>
          <w:sz w:val="24"/>
          <w:szCs w:val="24"/>
          <w:lang w:eastAsia="ru-RU"/>
        </w:rPr>
        <w:t xml:space="preserve">резервирование места для создания семейного (родового) </w:t>
      </w:r>
      <w:r w:rsidR="00EA3E82" w:rsidRPr="00DD0BC4">
        <w:rPr>
          <w:rFonts w:ascii="Times New Roman" w:hAnsi="Times New Roman"/>
          <w:sz w:val="24"/>
          <w:szCs w:val="24"/>
          <w:lang w:eastAsia="ru-RU"/>
        </w:rPr>
        <w:t>захоронения</w:t>
      </w:r>
      <w:r w:rsidRPr="00DD0BC4">
        <w:rPr>
          <w:rFonts w:ascii="Times New Roman" w:hAnsi="Times New Roman"/>
          <w:sz w:val="24"/>
          <w:szCs w:val="24"/>
          <w:lang w:eastAsia="ru-RU"/>
        </w:rPr>
        <w:t xml:space="preserve"> в Личном кабинете на РПГУ с ис</w:t>
      </w:r>
      <w:r w:rsidR="00605F1C" w:rsidRPr="00DD0BC4">
        <w:rPr>
          <w:rFonts w:ascii="Times New Roman" w:hAnsi="Times New Roman"/>
          <w:sz w:val="24"/>
          <w:szCs w:val="24"/>
          <w:lang w:eastAsia="ru-RU"/>
        </w:rPr>
        <w:t xml:space="preserve">пользованием платежных сервисов в случае подачи заявления о предоставлении Муниципальной услуги в электронной форме </w:t>
      </w:r>
      <w:r w:rsidR="00605F1C" w:rsidRPr="00DD0BC4">
        <w:rPr>
          <w:rFonts w:ascii="Times New Roman" w:hAnsi="Times New Roman"/>
          <w:sz w:val="24"/>
          <w:szCs w:val="24"/>
          <w:lang w:eastAsia="ru-RU"/>
        </w:rPr>
        <w:lastRenderedPageBreak/>
        <w:t>посредством РПГУ и</w:t>
      </w:r>
      <w:r w:rsidR="007B39B3" w:rsidRPr="00DD0BC4">
        <w:rPr>
          <w:rFonts w:ascii="Times New Roman" w:hAnsi="Times New Roman"/>
          <w:sz w:val="24"/>
          <w:szCs w:val="24"/>
          <w:lang w:eastAsia="ru-RU"/>
        </w:rPr>
        <w:t>ли</w:t>
      </w:r>
      <w:r w:rsidR="00605F1C" w:rsidRPr="00DD0BC4">
        <w:rPr>
          <w:rFonts w:ascii="Times New Roman" w:hAnsi="Times New Roman"/>
          <w:sz w:val="24"/>
          <w:szCs w:val="24"/>
          <w:lang w:eastAsia="ru-RU"/>
        </w:rPr>
        <w:t xml:space="preserve"> воспользоваться терминалами для оплаты в МФЦ либо оплатить </w:t>
      </w:r>
      <w:r w:rsidR="007B39B3" w:rsidRPr="00DD0BC4">
        <w:rPr>
          <w:rFonts w:ascii="Times New Roman" w:hAnsi="Times New Roman"/>
          <w:sz w:val="24"/>
          <w:szCs w:val="24"/>
          <w:lang w:eastAsia="ru-RU"/>
        </w:rPr>
        <w:t xml:space="preserve">другим </w:t>
      </w:r>
      <w:r w:rsidR="00605F1C" w:rsidRPr="00DD0BC4">
        <w:rPr>
          <w:rFonts w:ascii="Times New Roman" w:hAnsi="Times New Roman"/>
          <w:sz w:val="24"/>
          <w:szCs w:val="24"/>
          <w:lang w:eastAsia="ru-RU"/>
        </w:rPr>
        <w:t>удобным способом.</w:t>
      </w:r>
      <w:proofErr w:type="gramEnd"/>
    </w:p>
    <w:p w:rsidR="007B39B3" w:rsidRPr="00DD0BC4" w:rsidRDefault="0078471A" w:rsidP="002B06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0BC4">
        <w:rPr>
          <w:rFonts w:ascii="Times New Roman" w:hAnsi="Times New Roman"/>
          <w:sz w:val="24"/>
          <w:szCs w:val="24"/>
          <w:lang w:eastAsia="ru-RU"/>
        </w:rPr>
        <w:t>14.2.</w:t>
      </w:r>
      <w:r w:rsidR="00FD254B" w:rsidRPr="00DD0BC4">
        <w:rPr>
          <w:rFonts w:ascii="Times New Roman" w:hAnsi="Times New Roman"/>
          <w:sz w:val="24"/>
          <w:szCs w:val="24"/>
          <w:lang w:eastAsia="ru-RU"/>
        </w:rPr>
        <w:t>5</w:t>
      </w:r>
      <w:r w:rsidR="00206868" w:rsidRPr="00DD0BC4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7B39B3" w:rsidRPr="00DD0BC4">
        <w:rPr>
          <w:rFonts w:ascii="Times New Roman" w:hAnsi="Times New Roman"/>
          <w:sz w:val="24"/>
          <w:szCs w:val="24"/>
          <w:lang w:eastAsia="ru-RU"/>
        </w:rPr>
        <w:t xml:space="preserve">МКУ в течение 3 рабочих дней </w:t>
      </w:r>
      <w:r w:rsidR="00EC5761" w:rsidRPr="00DD0BC4">
        <w:rPr>
          <w:rFonts w:ascii="Times New Roman" w:hAnsi="Times New Roman"/>
          <w:sz w:val="24"/>
          <w:szCs w:val="24"/>
          <w:lang w:eastAsia="ru-RU"/>
        </w:rPr>
        <w:t xml:space="preserve">со дня </w:t>
      </w:r>
      <w:r w:rsidR="00954FBB" w:rsidRPr="00DD0BC4">
        <w:rPr>
          <w:rFonts w:ascii="Times New Roman" w:hAnsi="Times New Roman"/>
          <w:sz w:val="24"/>
          <w:szCs w:val="24"/>
          <w:lang w:eastAsia="ru-RU"/>
        </w:rPr>
        <w:t>принятия Решения</w:t>
      </w:r>
      <w:r w:rsidR="00EC5761" w:rsidRPr="00DD0BC4">
        <w:rPr>
          <w:rFonts w:ascii="Times New Roman" w:hAnsi="Times New Roman"/>
          <w:sz w:val="24"/>
          <w:szCs w:val="24"/>
          <w:lang w:eastAsia="ru-RU"/>
        </w:rPr>
        <w:t xml:space="preserve"> о предоставлении Муниципальной услуги </w:t>
      </w:r>
      <w:r w:rsidR="007B39B3" w:rsidRPr="00DD0BC4">
        <w:rPr>
          <w:rFonts w:ascii="Times New Roman" w:hAnsi="Times New Roman"/>
          <w:sz w:val="24"/>
          <w:szCs w:val="24"/>
          <w:lang w:eastAsia="ru-RU"/>
        </w:rPr>
        <w:t>проверяет поступление платежа в ГИС ГМП.</w:t>
      </w:r>
    </w:p>
    <w:p w:rsidR="007B39B3" w:rsidRPr="00DD0BC4" w:rsidRDefault="00206868" w:rsidP="001C395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0BC4">
        <w:rPr>
          <w:rFonts w:ascii="Times New Roman" w:hAnsi="Times New Roman"/>
          <w:sz w:val="24"/>
          <w:szCs w:val="24"/>
          <w:lang w:eastAsia="ru-RU"/>
        </w:rPr>
        <w:t>14.2.</w:t>
      </w:r>
      <w:r w:rsidR="00FD254B" w:rsidRPr="00DD0BC4">
        <w:rPr>
          <w:rFonts w:ascii="Times New Roman" w:hAnsi="Times New Roman"/>
          <w:sz w:val="24"/>
          <w:szCs w:val="24"/>
          <w:lang w:eastAsia="ru-RU"/>
        </w:rPr>
        <w:t>6</w:t>
      </w:r>
      <w:r w:rsidR="007B39B3" w:rsidRPr="00DD0BC4">
        <w:rPr>
          <w:rFonts w:ascii="Times New Roman" w:hAnsi="Times New Roman"/>
          <w:sz w:val="24"/>
          <w:szCs w:val="24"/>
          <w:lang w:eastAsia="ru-RU"/>
        </w:rPr>
        <w:t xml:space="preserve">. В случае поступления платежа в </w:t>
      </w:r>
      <w:r w:rsidR="004C624B" w:rsidRPr="00DD0BC4">
        <w:rPr>
          <w:rFonts w:ascii="Times New Roman" w:hAnsi="Times New Roman"/>
          <w:sz w:val="24"/>
          <w:szCs w:val="24"/>
          <w:lang w:eastAsia="ru-RU"/>
        </w:rPr>
        <w:t>срок, установленный в пункте 14.2.</w:t>
      </w:r>
      <w:r w:rsidR="00BD7A40" w:rsidRPr="00DD0BC4">
        <w:rPr>
          <w:rFonts w:ascii="Times New Roman" w:hAnsi="Times New Roman"/>
          <w:sz w:val="24"/>
          <w:szCs w:val="24"/>
          <w:lang w:eastAsia="ru-RU"/>
        </w:rPr>
        <w:t>3</w:t>
      </w:r>
      <w:r w:rsidR="004C624B" w:rsidRPr="00DD0BC4">
        <w:rPr>
          <w:rFonts w:ascii="Times New Roman" w:hAnsi="Times New Roman"/>
          <w:sz w:val="24"/>
          <w:szCs w:val="24"/>
          <w:lang w:eastAsia="ru-RU"/>
        </w:rPr>
        <w:t xml:space="preserve"> настоящего Административного регламента,</w:t>
      </w:r>
      <w:r w:rsidR="007B39B3" w:rsidRPr="00DD0BC4">
        <w:rPr>
          <w:rFonts w:ascii="Times New Roman" w:hAnsi="Times New Roman"/>
          <w:sz w:val="24"/>
          <w:szCs w:val="24"/>
          <w:lang w:eastAsia="ru-RU"/>
        </w:rPr>
        <w:t xml:space="preserve"> МКУ информирует Заявителя (представителя Заявителя) о совершении факта оплаты </w:t>
      </w:r>
      <w:r w:rsidR="00EA3E82" w:rsidRPr="00DD0BC4">
        <w:rPr>
          <w:rFonts w:ascii="Times New Roman" w:hAnsi="Times New Roman"/>
          <w:sz w:val="24"/>
          <w:szCs w:val="24"/>
          <w:lang w:eastAsia="ru-RU"/>
        </w:rPr>
        <w:t xml:space="preserve">платежа за </w:t>
      </w:r>
      <w:r w:rsidR="007B39B3" w:rsidRPr="00DD0BC4">
        <w:rPr>
          <w:rFonts w:ascii="Times New Roman" w:hAnsi="Times New Roman"/>
          <w:sz w:val="24"/>
          <w:szCs w:val="24"/>
          <w:lang w:eastAsia="ru-RU"/>
        </w:rPr>
        <w:t>резервировани</w:t>
      </w:r>
      <w:r w:rsidR="00EA3E82" w:rsidRPr="00DD0BC4">
        <w:rPr>
          <w:rFonts w:ascii="Times New Roman" w:hAnsi="Times New Roman"/>
          <w:sz w:val="24"/>
          <w:szCs w:val="24"/>
          <w:lang w:eastAsia="ru-RU"/>
        </w:rPr>
        <w:t>е</w:t>
      </w:r>
      <w:r w:rsidR="007B39B3" w:rsidRPr="00DD0BC4">
        <w:rPr>
          <w:rFonts w:ascii="Times New Roman" w:hAnsi="Times New Roman"/>
          <w:sz w:val="24"/>
          <w:szCs w:val="24"/>
          <w:lang w:eastAsia="ru-RU"/>
        </w:rPr>
        <w:t xml:space="preserve"> места для создания семейного</w:t>
      </w:r>
      <w:r w:rsidR="00954FBB" w:rsidRPr="00DD0BC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B39B3" w:rsidRPr="00DD0BC4">
        <w:rPr>
          <w:rFonts w:ascii="Times New Roman" w:hAnsi="Times New Roman"/>
          <w:sz w:val="24"/>
          <w:szCs w:val="24"/>
          <w:lang w:eastAsia="ru-RU"/>
        </w:rPr>
        <w:t>(родового) захоронения посредством направления статуса в Личный кабинет на РПГУ о подтверждении пост</w:t>
      </w:r>
      <w:r w:rsidR="00954FBB" w:rsidRPr="00DD0BC4">
        <w:rPr>
          <w:rFonts w:ascii="Times New Roman" w:hAnsi="Times New Roman"/>
          <w:sz w:val="24"/>
          <w:szCs w:val="24"/>
          <w:lang w:eastAsia="ru-RU"/>
        </w:rPr>
        <w:t>упления платежа в ГИС ГМП.</w:t>
      </w:r>
    </w:p>
    <w:p w:rsidR="004C624B" w:rsidRPr="00DD0BC4" w:rsidRDefault="004C624B" w:rsidP="001C395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0BC4">
        <w:rPr>
          <w:rFonts w:ascii="Times New Roman" w:hAnsi="Times New Roman"/>
          <w:sz w:val="24"/>
          <w:szCs w:val="24"/>
          <w:lang w:eastAsia="ru-RU"/>
        </w:rPr>
        <w:t xml:space="preserve">14.2.7. </w:t>
      </w:r>
      <w:r w:rsidR="00206868" w:rsidRPr="00DD0BC4">
        <w:rPr>
          <w:rFonts w:ascii="Times New Roman" w:hAnsi="Times New Roman"/>
          <w:sz w:val="24"/>
          <w:szCs w:val="24"/>
          <w:lang w:eastAsia="ru-RU"/>
        </w:rPr>
        <w:t xml:space="preserve">В случае </w:t>
      </w:r>
      <w:r w:rsidR="00954FBB" w:rsidRPr="00DD0BC4">
        <w:rPr>
          <w:rFonts w:ascii="Times New Roman" w:hAnsi="Times New Roman"/>
          <w:sz w:val="24"/>
          <w:szCs w:val="24"/>
          <w:lang w:eastAsia="ru-RU"/>
        </w:rPr>
        <w:t xml:space="preserve">если в </w:t>
      </w:r>
      <w:r w:rsidRPr="00DD0BC4">
        <w:rPr>
          <w:rFonts w:ascii="Times New Roman" w:hAnsi="Times New Roman"/>
          <w:sz w:val="24"/>
          <w:szCs w:val="24"/>
          <w:lang w:eastAsia="ru-RU"/>
        </w:rPr>
        <w:t>срок, установленный в пункте 14.2.</w:t>
      </w:r>
      <w:r w:rsidR="00BD7A40" w:rsidRPr="00DD0BC4">
        <w:rPr>
          <w:rFonts w:ascii="Times New Roman" w:hAnsi="Times New Roman"/>
          <w:sz w:val="24"/>
          <w:szCs w:val="24"/>
          <w:lang w:eastAsia="ru-RU"/>
        </w:rPr>
        <w:t>3</w:t>
      </w:r>
      <w:r w:rsidR="00954FBB" w:rsidRPr="00DD0BC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D0BC4">
        <w:rPr>
          <w:rFonts w:ascii="Times New Roman" w:hAnsi="Times New Roman"/>
          <w:sz w:val="24"/>
          <w:szCs w:val="24"/>
          <w:lang w:eastAsia="ru-RU"/>
        </w:rPr>
        <w:t xml:space="preserve">настоящего Административного регламента, </w:t>
      </w:r>
      <w:r w:rsidR="00954FBB" w:rsidRPr="00DD0BC4">
        <w:rPr>
          <w:rFonts w:ascii="Times New Roman" w:hAnsi="Times New Roman"/>
          <w:sz w:val="24"/>
          <w:szCs w:val="24"/>
          <w:lang w:eastAsia="ru-RU"/>
        </w:rPr>
        <w:t xml:space="preserve">платеж в ГИС ГМП не поступил, МКУ направляет в Личный кабинет </w:t>
      </w:r>
      <w:r w:rsidRPr="00DD0BC4">
        <w:rPr>
          <w:rFonts w:ascii="Times New Roman" w:hAnsi="Times New Roman"/>
          <w:sz w:val="24"/>
          <w:szCs w:val="24"/>
          <w:lang w:eastAsia="ru-RU"/>
        </w:rPr>
        <w:t>З</w:t>
      </w:r>
      <w:r w:rsidR="00954FBB" w:rsidRPr="00DD0BC4">
        <w:rPr>
          <w:rFonts w:ascii="Times New Roman" w:hAnsi="Times New Roman"/>
          <w:sz w:val="24"/>
          <w:szCs w:val="24"/>
          <w:lang w:eastAsia="ru-RU"/>
        </w:rPr>
        <w:t xml:space="preserve">аявителя (представителя Заявителя) статус о </w:t>
      </w:r>
      <w:proofErr w:type="gramStart"/>
      <w:r w:rsidR="00BD7A40" w:rsidRPr="00DD0BC4">
        <w:rPr>
          <w:rFonts w:ascii="Times New Roman" w:hAnsi="Times New Roman"/>
          <w:sz w:val="24"/>
          <w:szCs w:val="24"/>
          <w:lang w:eastAsia="ru-RU"/>
        </w:rPr>
        <w:t>не</w:t>
      </w:r>
      <w:r w:rsidR="00EA3E82" w:rsidRPr="00DD0BC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D7A40" w:rsidRPr="00DD0BC4">
        <w:rPr>
          <w:rFonts w:ascii="Times New Roman" w:hAnsi="Times New Roman"/>
          <w:sz w:val="24"/>
          <w:szCs w:val="24"/>
          <w:lang w:eastAsia="ru-RU"/>
        </w:rPr>
        <w:t>поступлении</w:t>
      </w:r>
      <w:proofErr w:type="gramEnd"/>
      <w:r w:rsidR="00954FBB" w:rsidRPr="00DD0BC4">
        <w:rPr>
          <w:rFonts w:ascii="Times New Roman" w:hAnsi="Times New Roman"/>
          <w:sz w:val="24"/>
          <w:szCs w:val="24"/>
          <w:lang w:eastAsia="ru-RU"/>
        </w:rPr>
        <w:t xml:space="preserve"> платеж</w:t>
      </w:r>
      <w:r w:rsidR="00BD7A40" w:rsidRPr="00DD0BC4">
        <w:rPr>
          <w:rFonts w:ascii="Times New Roman" w:hAnsi="Times New Roman"/>
          <w:sz w:val="24"/>
          <w:szCs w:val="24"/>
          <w:lang w:eastAsia="ru-RU"/>
        </w:rPr>
        <w:t>а</w:t>
      </w:r>
      <w:r w:rsidR="00954FBB" w:rsidRPr="00DD0BC4">
        <w:rPr>
          <w:rFonts w:ascii="Times New Roman" w:hAnsi="Times New Roman"/>
          <w:sz w:val="24"/>
          <w:szCs w:val="24"/>
          <w:lang w:eastAsia="ru-RU"/>
        </w:rPr>
        <w:t xml:space="preserve"> за резервирование места для создания с</w:t>
      </w:r>
      <w:r w:rsidRPr="00DD0BC4">
        <w:rPr>
          <w:rFonts w:ascii="Times New Roman" w:hAnsi="Times New Roman"/>
          <w:sz w:val="24"/>
          <w:szCs w:val="24"/>
          <w:lang w:eastAsia="ru-RU"/>
        </w:rPr>
        <w:t>е</w:t>
      </w:r>
      <w:r w:rsidR="00954FBB" w:rsidRPr="00DD0BC4">
        <w:rPr>
          <w:rFonts w:ascii="Times New Roman" w:hAnsi="Times New Roman"/>
          <w:sz w:val="24"/>
          <w:szCs w:val="24"/>
          <w:lang w:eastAsia="ru-RU"/>
        </w:rPr>
        <w:t xml:space="preserve">мейного (родового) захоронения. </w:t>
      </w:r>
    </w:p>
    <w:p w:rsidR="00954FBB" w:rsidRPr="00DD0BC4" w:rsidRDefault="00954FBB" w:rsidP="001C395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0BC4">
        <w:rPr>
          <w:rFonts w:ascii="Times New Roman" w:hAnsi="Times New Roman"/>
          <w:sz w:val="24"/>
          <w:szCs w:val="24"/>
          <w:lang w:eastAsia="ru-RU"/>
        </w:rPr>
        <w:t>В этом случае Решение о предост</w:t>
      </w:r>
      <w:r w:rsidR="004C624B" w:rsidRPr="00DD0BC4">
        <w:rPr>
          <w:rFonts w:ascii="Times New Roman" w:hAnsi="Times New Roman"/>
          <w:sz w:val="24"/>
          <w:szCs w:val="24"/>
          <w:lang w:eastAsia="ru-RU"/>
        </w:rPr>
        <w:t>а</w:t>
      </w:r>
      <w:r w:rsidRPr="00DD0BC4">
        <w:rPr>
          <w:rFonts w:ascii="Times New Roman" w:hAnsi="Times New Roman"/>
          <w:sz w:val="24"/>
          <w:szCs w:val="24"/>
          <w:lang w:eastAsia="ru-RU"/>
        </w:rPr>
        <w:t xml:space="preserve">влении Муниципальной услуги </w:t>
      </w:r>
      <w:r w:rsidR="00D45539" w:rsidRPr="00DD0BC4">
        <w:rPr>
          <w:rFonts w:ascii="Times New Roman" w:hAnsi="Times New Roman"/>
          <w:sz w:val="24"/>
          <w:szCs w:val="24"/>
          <w:lang w:eastAsia="ru-RU"/>
        </w:rPr>
        <w:t xml:space="preserve">аннулируется </w:t>
      </w:r>
      <w:r w:rsidR="004C624B" w:rsidRPr="00DD0BC4">
        <w:rPr>
          <w:rFonts w:ascii="Times New Roman" w:hAnsi="Times New Roman"/>
          <w:sz w:val="24"/>
          <w:szCs w:val="24"/>
          <w:lang w:eastAsia="ru-RU"/>
        </w:rPr>
        <w:t>МКУ</w:t>
      </w:r>
      <w:r w:rsidR="0078478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32E41" w:rsidRPr="00DD0BC4">
        <w:rPr>
          <w:rFonts w:ascii="Times New Roman" w:hAnsi="Times New Roman"/>
          <w:sz w:val="24"/>
          <w:szCs w:val="24"/>
          <w:lang w:eastAsia="ru-RU"/>
        </w:rPr>
        <w:t>в поряд</w:t>
      </w:r>
      <w:r w:rsidR="00784783">
        <w:rPr>
          <w:rFonts w:ascii="Times New Roman" w:hAnsi="Times New Roman"/>
          <w:sz w:val="24"/>
          <w:szCs w:val="24"/>
          <w:lang w:eastAsia="ru-RU"/>
        </w:rPr>
        <w:t xml:space="preserve">ке, установленном </w:t>
      </w:r>
      <w:r w:rsidR="00273485">
        <w:rPr>
          <w:rFonts w:ascii="Times New Roman" w:hAnsi="Times New Roman"/>
          <w:sz w:val="24"/>
          <w:szCs w:val="24"/>
          <w:lang w:eastAsia="ru-RU"/>
        </w:rPr>
        <w:t>МКУ</w:t>
      </w:r>
      <w:r w:rsidRPr="00DD0BC4">
        <w:rPr>
          <w:rFonts w:ascii="Times New Roman" w:hAnsi="Times New Roman"/>
          <w:sz w:val="24"/>
          <w:szCs w:val="24"/>
          <w:lang w:eastAsia="ru-RU"/>
        </w:rPr>
        <w:t>.</w:t>
      </w:r>
      <w:r w:rsidR="00B32E41" w:rsidRPr="00DD0BC4">
        <w:rPr>
          <w:rFonts w:ascii="Times New Roman" w:hAnsi="Times New Roman"/>
          <w:sz w:val="24"/>
          <w:szCs w:val="24"/>
          <w:lang w:eastAsia="ru-RU"/>
        </w:rPr>
        <w:t xml:space="preserve"> Удостоверение о семейном</w:t>
      </w:r>
      <w:r w:rsidR="00F82F40" w:rsidRPr="00DD0BC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32E41" w:rsidRPr="00DD0BC4">
        <w:rPr>
          <w:rFonts w:ascii="Times New Roman" w:hAnsi="Times New Roman"/>
          <w:sz w:val="24"/>
          <w:szCs w:val="24"/>
          <w:lang w:eastAsia="ru-RU"/>
        </w:rPr>
        <w:t>(родовом) захоронении не выдается.</w:t>
      </w:r>
    </w:p>
    <w:p w:rsidR="001C395D" w:rsidRPr="00DD0BC4" w:rsidRDefault="00206868" w:rsidP="001C395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  <w:lang w:eastAsia="ru-RU"/>
        </w:rPr>
        <w:t>14.3</w:t>
      </w:r>
      <w:r w:rsidR="001C395D" w:rsidRPr="00DD0BC4">
        <w:rPr>
          <w:rFonts w:ascii="Times New Roman" w:hAnsi="Times New Roman"/>
          <w:sz w:val="24"/>
          <w:szCs w:val="24"/>
          <w:lang w:eastAsia="ru-RU"/>
        </w:rPr>
        <w:t xml:space="preserve">. МФЦ, Администрация, МКУ </w:t>
      </w:r>
      <w:r w:rsidR="001C395D" w:rsidRPr="00DD0BC4">
        <w:rPr>
          <w:rFonts w:ascii="Times New Roman" w:hAnsi="Times New Roman"/>
          <w:sz w:val="24"/>
          <w:szCs w:val="24"/>
        </w:rPr>
        <w:t>не вправе требовать от Заявителя предоставления документов, подтверждающих внесение платы за резервирование места для создания семейного (родового) захоронения.</w:t>
      </w:r>
    </w:p>
    <w:p w:rsidR="001C395D" w:rsidRPr="00DD0BC4" w:rsidRDefault="001C395D" w:rsidP="001C395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Заявитель (представитель Заявителя) вправе по собственной инициативе представить в МФЦ, Администрацию, МКУ </w:t>
      </w:r>
      <w:r w:rsidR="00206868" w:rsidRPr="00DD0BC4">
        <w:rPr>
          <w:rFonts w:ascii="Times New Roman" w:hAnsi="Times New Roman"/>
          <w:sz w:val="24"/>
          <w:szCs w:val="24"/>
        </w:rPr>
        <w:t>сведения,</w:t>
      </w:r>
      <w:r w:rsidRPr="00DD0BC4">
        <w:rPr>
          <w:rFonts w:ascii="Times New Roman" w:hAnsi="Times New Roman"/>
          <w:sz w:val="24"/>
          <w:szCs w:val="24"/>
        </w:rPr>
        <w:t xml:space="preserve"> подтверждающие внесение платы за резервирование места для создания семейного (родового) захоронения.</w:t>
      </w:r>
    </w:p>
    <w:p w:rsidR="00162F44" w:rsidRPr="00DD0BC4" w:rsidRDefault="00162F44" w:rsidP="001C395D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62F44" w:rsidRPr="00DD0BC4" w:rsidRDefault="003C11A6" w:rsidP="00162F44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  <w:r w:rsidRPr="00DD0BC4">
        <w:rPr>
          <w:sz w:val="24"/>
          <w:szCs w:val="24"/>
        </w:rPr>
        <w:t>1</w:t>
      </w:r>
      <w:r w:rsidR="00541305" w:rsidRPr="00DD0BC4">
        <w:rPr>
          <w:sz w:val="24"/>
          <w:szCs w:val="24"/>
        </w:rPr>
        <w:t>5</w:t>
      </w:r>
      <w:r w:rsidRPr="00DD0BC4">
        <w:rPr>
          <w:sz w:val="24"/>
          <w:szCs w:val="24"/>
        </w:rPr>
        <w:t>.</w:t>
      </w:r>
      <w:r w:rsidRPr="00DD0BC4">
        <w:rPr>
          <w:sz w:val="24"/>
          <w:szCs w:val="24"/>
        </w:rPr>
        <w:tab/>
      </w:r>
      <w:r w:rsidR="00074BFC" w:rsidRPr="00DD0BC4">
        <w:rPr>
          <w:sz w:val="24"/>
          <w:szCs w:val="24"/>
        </w:rPr>
        <w:t>Перечень</w:t>
      </w:r>
      <w:r w:rsidR="00D91D98" w:rsidRPr="00DD0BC4">
        <w:rPr>
          <w:sz w:val="24"/>
          <w:szCs w:val="24"/>
        </w:rPr>
        <w:t xml:space="preserve"> </w:t>
      </w:r>
      <w:r w:rsidR="00074BFC" w:rsidRPr="00DD0BC4">
        <w:rPr>
          <w:sz w:val="24"/>
          <w:szCs w:val="24"/>
        </w:rPr>
        <w:t>услуг, необходимых и обязательных для предоставления</w:t>
      </w:r>
    </w:p>
    <w:p w:rsidR="00162F44" w:rsidRPr="00DD0BC4" w:rsidRDefault="00541305" w:rsidP="00162F44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  <w:r w:rsidRPr="00DD0BC4">
        <w:rPr>
          <w:sz w:val="24"/>
          <w:szCs w:val="24"/>
        </w:rPr>
        <w:t>Муниципальной услуги</w:t>
      </w:r>
      <w:r w:rsidR="003F4666" w:rsidRPr="00DD0BC4">
        <w:rPr>
          <w:sz w:val="24"/>
          <w:szCs w:val="24"/>
        </w:rPr>
        <w:t>, в том числе порядок, размер и основания взимания</w:t>
      </w:r>
    </w:p>
    <w:p w:rsidR="00074BFC" w:rsidRPr="00DD0BC4" w:rsidRDefault="003F4666" w:rsidP="00162F44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  <w:r w:rsidRPr="00DD0BC4">
        <w:rPr>
          <w:sz w:val="24"/>
          <w:szCs w:val="24"/>
        </w:rPr>
        <w:t xml:space="preserve"> платы за предоставление таких услуг</w:t>
      </w:r>
    </w:p>
    <w:p w:rsidR="00162F44" w:rsidRPr="00DD0BC4" w:rsidRDefault="00162F44" w:rsidP="00162F44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</w:p>
    <w:p w:rsidR="00074BFC" w:rsidRPr="00DD0BC4" w:rsidRDefault="000F1AE3" w:rsidP="00E9200B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15.1</w:t>
      </w:r>
      <w:r w:rsidR="00AF5F90" w:rsidRPr="00DD0BC4">
        <w:rPr>
          <w:sz w:val="24"/>
          <w:szCs w:val="24"/>
        </w:rPr>
        <w:t>.</w:t>
      </w:r>
      <w:r w:rsidR="00AF5F90" w:rsidRPr="00DD0BC4">
        <w:rPr>
          <w:sz w:val="24"/>
          <w:szCs w:val="24"/>
        </w:rPr>
        <w:tab/>
      </w:r>
      <w:r w:rsidR="00D91D98" w:rsidRPr="00DD0BC4">
        <w:rPr>
          <w:sz w:val="24"/>
          <w:szCs w:val="24"/>
        </w:rPr>
        <w:t>Иные у</w:t>
      </w:r>
      <w:r w:rsidR="00074BFC" w:rsidRPr="00DD0BC4">
        <w:rPr>
          <w:sz w:val="24"/>
          <w:szCs w:val="24"/>
        </w:rPr>
        <w:t xml:space="preserve">слуги, необходимые и обязательные для предоставления </w:t>
      </w:r>
      <w:r w:rsidR="007C0216" w:rsidRPr="00DD0BC4">
        <w:rPr>
          <w:sz w:val="24"/>
          <w:szCs w:val="24"/>
        </w:rPr>
        <w:t>Муниципальной у</w:t>
      </w:r>
      <w:r w:rsidR="00074BFC" w:rsidRPr="00DD0BC4">
        <w:rPr>
          <w:sz w:val="24"/>
          <w:szCs w:val="24"/>
        </w:rPr>
        <w:t>слуги, отсутствуют.</w:t>
      </w:r>
    </w:p>
    <w:p w:rsidR="00523AE7" w:rsidRPr="00DD0BC4" w:rsidRDefault="003C11A6" w:rsidP="00665C55">
      <w:pPr>
        <w:pStyle w:val="2-"/>
        <w:numPr>
          <w:ilvl w:val="0"/>
          <w:numId w:val="0"/>
        </w:numPr>
        <w:tabs>
          <w:tab w:val="left" w:pos="426"/>
        </w:tabs>
        <w:rPr>
          <w:sz w:val="24"/>
          <w:szCs w:val="24"/>
        </w:rPr>
      </w:pPr>
      <w:r w:rsidRPr="00DD0BC4">
        <w:rPr>
          <w:sz w:val="24"/>
          <w:szCs w:val="24"/>
        </w:rPr>
        <w:t>1</w:t>
      </w:r>
      <w:r w:rsidR="000F1AE3" w:rsidRPr="00DD0BC4">
        <w:rPr>
          <w:sz w:val="24"/>
          <w:szCs w:val="24"/>
        </w:rPr>
        <w:t>6</w:t>
      </w:r>
      <w:r w:rsidRPr="00DD0BC4">
        <w:rPr>
          <w:sz w:val="24"/>
          <w:szCs w:val="24"/>
        </w:rPr>
        <w:t>.</w:t>
      </w:r>
      <w:r w:rsidRPr="00DD0BC4">
        <w:rPr>
          <w:sz w:val="24"/>
          <w:szCs w:val="24"/>
        </w:rPr>
        <w:tab/>
      </w:r>
      <w:r w:rsidR="00523AE7" w:rsidRPr="00DD0BC4">
        <w:rPr>
          <w:sz w:val="24"/>
          <w:szCs w:val="24"/>
        </w:rPr>
        <w:t xml:space="preserve">Способы предоставления </w:t>
      </w:r>
      <w:r w:rsidR="00FF6007" w:rsidRPr="00DD0BC4">
        <w:rPr>
          <w:sz w:val="24"/>
          <w:szCs w:val="24"/>
        </w:rPr>
        <w:t>Заявител</w:t>
      </w:r>
      <w:r w:rsidR="00523AE7" w:rsidRPr="00DD0BC4">
        <w:rPr>
          <w:sz w:val="24"/>
          <w:szCs w:val="24"/>
        </w:rPr>
        <w:t>ем</w:t>
      </w:r>
      <w:r w:rsidR="00907C4C" w:rsidRPr="00DD0BC4">
        <w:rPr>
          <w:sz w:val="24"/>
          <w:szCs w:val="24"/>
        </w:rPr>
        <w:t xml:space="preserve"> (представителем Заявителя)</w:t>
      </w:r>
      <w:r w:rsidR="00523AE7" w:rsidRPr="00DD0BC4">
        <w:rPr>
          <w:sz w:val="24"/>
          <w:szCs w:val="24"/>
        </w:rPr>
        <w:t xml:space="preserve"> документов, необходимых для получения </w:t>
      </w:r>
      <w:r w:rsidR="00017B22" w:rsidRPr="00DD0BC4">
        <w:rPr>
          <w:sz w:val="24"/>
          <w:szCs w:val="24"/>
        </w:rPr>
        <w:t>Муниципальной у</w:t>
      </w:r>
      <w:r w:rsidR="00523AE7" w:rsidRPr="00DD0BC4">
        <w:rPr>
          <w:sz w:val="24"/>
          <w:szCs w:val="24"/>
        </w:rPr>
        <w:t>слуги</w:t>
      </w:r>
      <w:bookmarkEnd w:id="54"/>
      <w:bookmarkEnd w:id="55"/>
      <w:bookmarkEnd w:id="56"/>
      <w:bookmarkEnd w:id="57"/>
    </w:p>
    <w:p w:rsidR="008D5824" w:rsidRPr="00DD0BC4" w:rsidRDefault="000F1AE3" w:rsidP="00F86376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16.1</w:t>
      </w:r>
      <w:r w:rsidR="004F4EA3" w:rsidRPr="00DD0BC4">
        <w:rPr>
          <w:sz w:val="24"/>
          <w:szCs w:val="24"/>
        </w:rPr>
        <w:t>.</w:t>
      </w:r>
      <w:r w:rsidR="00EE0061" w:rsidRPr="00DD0BC4">
        <w:rPr>
          <w:i/>
          <w:sz w:val="24"/>
          <w:szCs w:val="24"/>
        </w:rPr>
        <w:tab/>
      </w:r>
      <w:r w:rsidR="009A2660" w:rsidRPr="00DD0BC4">
        <w:rPr>
          <w:sz w:val="24"/>
          <w:szCs w:val="24"/>
        </w:rPr>
        <w:t>О</w:t>
      </w:r>
      <w:r w:rsidR="008D5824" w:rsidRPr="00DD0BC4">
        <w:rPr>
          <w:sz w:val="24"/>
          <w:szCs w:val="24"/>
        </w:rPr>
        <w:t>бращение Заявителя</w:t>
      </w:r>
      <w:r w:rsidR="00775ED6" w:rsidRPr="00DD0BC4">
        <w:rPr>
          <w:sz w:val="24"/>
          <w:szCs w:val="24"/>
        </w:rPr>
        <w:t xml:space="preserve"> </w:t>
      </w:r>
      <w:r w:rsidR="008D5824" w:rsidRPr="00DD0BC4">
        <w:rPr>
          <w:sz w:val="24"/>
          <w:szCs w:val="24"/>
        </w:rPr>
        <w:t>в МФЦ</w:t>
      </w:r>
      <w:r w:rsidR="00D71339" w:rsidRPr="00DD0BC4">
        <w:rPr>
          <w:sz w:val="24"/>
          <w:szCs w:val="24"/>
        </w:rPr>
        <w:t>.</w:t>
      </w:r>
    </w:p>
    <w:p w:rsidR="009A2660" w:rsidRPr="00DD0BC4" w:rsidRDefault="009A2660" w:rsidP="00A367C9">
      <w:pPr>
        <w:pStyle w:val="affff2"/>
        <w:numPr>
          <w:ilvl w:val="2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58" w:name="_Toc438110036"/>
      <w:bookmarkStart w:id="59" w:name="_Toc438376241"/>
      <w:bookmarkStart w:id="60" w:name="_Toc441496549"/>
      <w:bookmarkStart w:id="61" w:name="_Toc437973295"/>
      <w:r w:rsidRPr="00DD0BC4">
        <w:rPr>
          <w:rFonts w:ascii="Times New Roman" w:hAnsi="Times New Roman"/>
          <w:sz w:val="24"/>
          <w:szCs w:val="24"/>
        </w:rPr>
        <w:t xml:space="preserve">Заявитель </w:t>
      </w:r>
      <w:r w:rsidR="0028237E" w:rsidRPr="00DD0BC4">
        <w:rPr>
          <w:rFonts w:ascii="Times New Roman" w:hAnsi="Times New Roman"/>
          <w:sz w:val="24"/>
          <w:szCs w:val="24"/>
        </w:rPr>
        <w:t xml:space="preserve">(представитель Заявителя) </w:t>
      </w:r>
      <w:r w:rsidRPr="00DD0BC4">
        <w:rPr>
          <w:rFonts w:ascii="Times New Roman" w:hAnsi="Times New Roman"/>
          <w:sz w:val="24"/>
          <w:szCs w:val="24"/>
        </w:rPr>
        <w:t>может записаться на личный прием в МФЦ заранее по контактным телефонам, указанным в Приложении 2 к настоящему Административному регламенту. При осуществлении предварительной записи Заявитель (представитель Заявителя) в обязательном порядке информируется о том, что предварительная запись аннулируется в случае его неявки по истечении 5 минут после назначенного времени приема.</w:t>
      </w:r>
    </w:p>
    <w:p w:rsidR="009A2660" w:rsidRPr="00DD0BC4" w:rsidRDefault="009A2660" w:rsidP="00A367C9">
      <w:pPr>
        <w:pStyle w:val="affff2"/>
        <w:numPr>
          <w:ilvl w:val="2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Для получения </w:t>
      </w:r>
      <w:r w:rsidR="00D71339" w:rsidRPr="00DD0BC4">
        <w:rPr>
          <w:rFonts w:ascii="Times New Roman" w:hAnsi="Times New Roman"/>
          <w:sz w:val="24"/>
          <w:szCs w:val="24"/>
        </w:rPr>
        <w:t xml:space="preserve">Муниципальной услуги Заявитель </w:t>
      </w:r>
      <w:r w:rsidR="00741030" w:rsidRPr="00DD0BC4">
        <w:rPr>
          <w:rFonts w:ascii="Times New Roman" w:hAnsi="Times New Roman"/>
          <w:sz w:val="24"/>
          <w:szCs w:val="24"/>
        </w:rPr>
        <w:t xml:space="preserve">(представитель Заявителя) </w:t>
      </w:r>
      <w:r w:rsidRPr="00DD0BC4">
        <w:rPr>
          <w:rFonts w:ascii="Times New Roman" w:hAnsi="Times New Roman"/>
          <w:sz w:val="24"/>
          <w:szCs w:val="24"/>
        </w:rPr>
        <w:t xml:space="preserve">представляет </w:t>
      </w:r>
      <w:r w:rsidR="00D71339" w:rsidRPr="00DD0BC4">
        <w:rPr>
          <w:rFonts w:ascii="Times New Roman" w:hAnsi="Times New Roman"/>
          <w:sz w:val="24"/>
          <w:szCs w:val="24"/>
        </w:rPr>
        <w:t xml:space="preserve">в МФЦ </w:t>
      </w:r>
      <w:r w:rsidRPr="00DD0BC4">
        <w:rPr>
          <w:rFonts w:ascii="Times New Roman" w:hAnsi="Times New Roman"/>
          <w:sz w:val="24"/>
          <w:szCs w:val="24"/>
        </w:rPr>
        <w:t>оригиналы документов, необходимых для пред</w:t>
      </w:r>
      <w:r w:rsidR="00D71339" w:rsidRPr="00DD0BC4">
        <w:rPr>
          <w:rFonts w:ascii="Times New Roman" w:hAnsi="Times New Roman"/>
          <w:sz w:val="24"/>
          <w:szCs w:val="24"/>
        </w:rPr>
        <w:t xml:space="preserve">оставления Муниципальной услуги в зависимости от основания для обращения, </w:t>
      </w:r>
      <w:r w:rsidRPr="00DD0BC4">
        <w:rPr>
          <w:rFonts w:ascii="Times New Roman" w:hAnsi="Times New Roman"/>
          <w:sz w:val="24"/>
          <w:szCs w:val="24"/>
        </w:rPr>
        <w:t xml:space="preserve">за исключением </w:t>
      </w:r>
      <w:r w:rsidR="00D23B3F" w:rsidRPr="00DD0BC4">
        <w:rPr>
          <w:rFonts w:ascii="Times New Roman" w:hAnsi="Times New Roman"/>
          <w:sz w:val="24"/>
          <w:szCs w:val="24"/>
        </w:rPr>
        <w:t>з</w:t>
      </w:r>
      <w:r w:rsidRPr="00DD0BC4">
        <w:rPr>
          <w:rFonts w:ascii="Times New Roman" w:hAnsi="Times New Roman"/>
          <w:sz w:val="24"/>
          <w:szCs w:val="24"/>
        </w:rPr>
        <w:t xml:space="preserve">аявления. </w:t>
      </w:r>
    </w:p>
    <w:p w:rsidR="009A2660" w:rsidRPr="00DD0BC4" w:rsidRDefault="009A2660" w:rsidP="00A367C9">
      <w:pPr>
        <w:pStyle w:val="affff2"/>
        <w:numPr>
          <w:ilvl w:val="2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Заявление заполняется и распечатывается </w:t>
      </w:r>
      <w:r w:rsidR="005829C6" w:rsidRPr="00DD0BC4">
        <w:rPr>
          <w:rFonts w:ascii="Times New Roman" w:hAnsi="Times New Roman"/>
          <w:sz w:val="24"/>
          <w:szCs w:val="24"/>
        </w:rPr>
        <w:t>работником</w:t>
      </w:r>
      <w:r w:rsidRPr="00DD0BC4">
        <w:rPr>
          <w:rFonts w:ascii="Times New Roman" w:hAnsi="Times New Roman"/>
          <w:sz w:val="24"/>
          <w:szCs w:val="24"/>
        </w:rPr>
        <w:t xml:space="preserve"> МФЦ, подписывается Заявителем</w:t>
      </w:r>
      <w:r w:rsidR="00122B96" w:rsidRPr="00DD0BC4">
        <w:rPr>
          <w:rFonts w:ascii="Times New Roman" w:hAnsi="Times New Roman"/>
          <w:sz w:val="24"/>
          <w:szCs w:val="24"/>
        </w:rPr>
        <w:t xml:space="preserve">, </w:t>
      </w:r>
      <w:r w:rsidRPr="00DD0BC4">
        <w:rPr>
          <w:rFonts w:ascii="Times New Roman" w:hAnsi="Times New Roman"/>
          <w:sz w:val="24"/>
          <w:szCs w:val="24"/>
        </w:rPr>
        <w:t>представителем Заявителя, уполномоченным на подписание документов</w:t>
      </w:r>
      <w:r w:rsidR="00E50799" w:rsidRPr="00DD0BC4">
        <w:rPr>
          <w:rFonts w:ascii="Times New Roman" w:hAnsi="Times New Roman"/>
          <w:sz w:val="24"/>
          <w:szCs w:val="24"/>
        </w:rPr>
        <w:t>,</w:t>
      </w:r>
      <w:r w:rsidRPr="00DD0BC4">
        <w:rPr>
          <w:rFonts w:ascii="Times New Roman" w:hAnsi="Times New Roman"/>
          <w:sz w:val="24"/>
          <w:szCs w:val="24"/>
        </w:rPr>
        <w:t xml:space="preserve"> в присутствии </w:t>
      </w:r>
      <w:r w:rsidR="005829C6" w:rsidRPr="00DD0BC4">
        <w:rPr>
          <w:rFonts w:ascii="Times New Roman" w:hAnsi="Times New Roman"/>
          <w:sz w:val="24"/>
          <w:szCs w:val="24"/>
        </w:rPr>
        <w:t>работника</w:t>
      </w:r>
      <w:r w:rsidRPr="00DD0BC4">
        <w:rPr>
          <w:rFonts w:ascii="Times New Roman" w:hAnsi="Times New Roman"/>
          <w:sz w:val="24"/>
          <w:szCs w:val="24"/>
        </w:rPr>
        <w:t xml:space="preserve"> МФЦ. В случае обращения представителя Заявителя, не уполномоченного на подписание </w:t>
      </w:r>
      <w:r w:rsidR="00D23B3F" w:rsidRPr="00DD0BC4">
        <w:rPr>
          <w:rFonts w:ascii="Times New Roman" w:hAnsi="Times New Roman"/>
          <w:sz w:val="24"/>
          <w:szCs w:val="24"/>
        </w:rPr>
        <w:t>з</w:t>
      </w:r>
      <w:r w:rsidRPr="00DD0BC4">
        <w:rPr>
          <w:rFonts w:ascii="Times New Roman" w:hAnsi="Times New Roman"/>
          <w:sz w:val="24"/>
          <w:szCs w:val="24"/>
        </w:rPr>
        <w:t xml:space="preserve">аявления, представляется подписанное Заявителем </w:t>
      </w:r>
      <w:r w:rsidR="00D23B3F" w:rsidRPr="00DD0BC4">
        <w:rPr>
          <w:rFonts w:ascii="Times New Roman" w:hAnsi="Times New Roman"/>
          <w:sz w:val="24"/>
          <w:szCs w:val="24"/>
        </w:rPr>
        <w:t>з</w:t>
      </w:r>
      <w:r w:rsidRPr="00DD0BC4">
        <w:rPr>
          <w:rFonts w:ascii="Times New Roman" w:hAnsi="Times New Roman"/>
          <w:sz w:val="24"/>
          <w:szCs w:val="24"/>
        </w:rPr>
        <w:t xml:space="preserve">аявление по форме, указанной в Приложении </w:t>
      </w:r>
      <w:r w:rsidR="00F40B64" w:rsidRPr="00DD0BC4">
        <w:rPr>
          <w:rFonts w:ascii="Times New Roman" w:hAnsi="Times New Roman"/>
          <w:sz w:val="24"/>
          <w:szCs w:val="24"/>
        </w:rPr>
        <w:t>10</w:t>
      </w:r>
      <w:r w:rsidR="008F343B" w:rsidRPr="00DD0BC4">
        <w:rPr>
          <w:rFonts w:ascii="Times New Roman" w:hAnsi="Times New Roman"/>
          <w:sz w:val="24"/>
          <w:szCs w:val="24"/>
        </w:rPr>
        <w:t xml:space="preserve"> </w:t>
      </w:r>
      <w:r w:rsidRPr="00DD0BC4">
        <w:rPr>
          <w:rFonts w:ascii="Times New Roman" w:hAnsi="Times New Roman"/>
          <w:sz w:val="24"/>
          <w:szCs w:val="24"/>
        </w:rPr>
        <w:t>к</w:t>
      </w:r>
      <w:r w:rsidR="00B009EC" w:rsidRPr="00DD0BC4">
        <w:rPr>
          <w:rFonts w:ascii="Times New Roman" w:hAnsi="Times New Roman"/>
          <w:sz w:val="24"/>
          <w:szCs w:val="24"/>
        </w:rPr>
        <w:t xml:space="preserve"> настоящему</w:t>
      </w:r>
      <w:r w:rsidRPr="00DD0BC4">
        <w:rPr>
          <w:rFonts w:ascii="Times New Roman" w:hAnsi="Times New Roman"/>
          <w:sz w:val="24"/>
          <w:szCs w:val="24"/>
        </w:rPr>
        <w:t xml:space="preserve"> Административному регламенту.</w:t>
      </w:r>
    </w:p>
    <w:p w:rsidR="009A2660" w:rsidRPr="00DD0BC4" w:rsidRDefault="009A2660" w:rsidP="00A367C9">
      <w:pPr>
        <w:pStyle w:val="affff2"/>
        <w:numPr>
          <w:ilvl w:val="2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lastRenderedPageBreak/>
        <w:t>В случае наличия оснований, предусмотренных пункт</w:t>
      </w:r>
      <w:r w:rsidR="00E50799" w:rsidRPr="00DD0BC4">
        <w:rPr>
          <w:rFonts w:ascii="Times New Roman" w:hAnsi="Times New Roman"/>
          <w:sz w:val="24"/>
          <w:szCs w:val="24"/>
        </w:rPr>
        <w:t>ами</w:t>
      </w:r>
      <w:r w:rsidRPr="00DD0BC4">
        <w:rPr>
          <w:rFonts w:ascii="Times New Roman" w:hAnsi="Times New Roman"/>
          <w:sz w:val="24"/>
          <w:szCs w:val="24"/>
        </w:rPr>
        <w:t xml:space="preserve"> 12</w:t>
      </w:r>
      <w:r w:rsidR="00E50799" w:rsidRPr="00DD0BC4">
        <w:rPr>
          <w:rFonts w:ascii="Times New Roman" w:hAnsi="Times New Roman"/>
          <w:sz w:val="24"/>
          <w:szCs w:val="24"/>
        </w:rPr>
        <w:t>.1</w:t>
      </w:r>
      <w:r w:rsidRPr="00DD0BC4">
        <w:rPr>
          <w:rFonts w:ascii="Times New Roman" w:hAnsi="Times New Roman"/>
          <w:sz w:val="24"/>
          <w:szCs w:val="24"/>
        </w:rPr>
        <w:t xml:space="preserve"> </w:t>
      </w:r>
      <w:r w:rsidR="00E50799" w:rsidRPr="00DD0BC4">
        <w:rPr>
          <w:rFonts w:ascii="Times New Roman" w:hAnsi="Times New Roman"/>
          <w:sz w:val="24"/>
          <w:szCs w:val="24"/>
        </w:rPr>
        <w:t xml:space="preserve">и 12.2 </w:t>
      </w:r>
      <w:r w:rsidRPr="00DD0BC4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</w:t>
      </w:r>
      <w:r w:rsidR="005829C6" w:rsidRPr="00DD0BC4">
        <w:rPr>
          <w:rFonts w:ascii="Times New Roman" w:hAnsi="Times New Roman"/>
          <w:sz w:val="24"/>
          <w:szCs w:val="24"/>
        </w:rPr>
        <w:t>работник</w:t>
      </w:r>
      <w:r w:rsidR="004E6CCA" w:rsidRPr="00DD0BC4">
        <w:rPr>
          <w:rFonts w:ascii="Times New Roman" w:hAnsi="Times New Roman"/>
          <w:sz w:val="24"/>
          <w:szCs w:val="24"/>
        </w:rPr>
        <w:t>ом</w:t>
      </w:r>
      <w:r w:rsidRPr="00DD0BC4">
        <w:rPr>
          <w:rFonts w:ascii="Times New Roman" w:hAnsi="Times New Roman"/>
          <w:sz w:val="24"/>
          <w:szCs w:val="24"/>
        </w:rPr>
        <w:t xml:space="preserve"> МФЦ Заявителю </w:t>
      </w:r>
      <w:r w:rsidR="00080BFC" w:rsidRPr="00DD0BC4">
        <w:rPr>
          <w:rFonts w:ascii="Times New Roman" w:hAnsi="Times New Roman"/>
          <w:sz w:val="24"/>
          <w:szCs w:val="24"/>
        </w:rPr>
        <w:t xml:space="preserve">(представителю Заявителя) </w:t>
      </w:r>
      <w:r w:rsidRPr="00DD0BC4">
        <w:rPr>
          <w:rFonts w:ascii="Times New Roman" w:hAnsi="Times New Roman"/>
          <w:sz w:val="24"/>
          <w:szCs w:val="24"/>
        </w:rPr>
        <w:t xml:space="preserve">выдается </w:t>
      </w:r>
      <w:r w:rsidR="00D24564" w:rsidRPr="00DD0BC4">
        <w:rPr>
          <w:rFonts w:ascii="Times New Roman" w:hAnsi="Times New Roman"/>
          <w:sz w:val="24"/>
          <w:szCs w:val="24"/>
        </w:rPr>
        <w:t>Р</w:t>
      </w:r>
      <w:r w:rsidRPr="00DD0BC4">
        <w:rPr>
          <w:rFonts w:ascii="Times New Roman" w:hAnsi="Times New Roman"/>
          <w:sz w:val="24"/>
          <w:szCs w:val="24"/>
        </w:rPr>
        <w:t xml:space="preserve">ешение об отказе в </w:t>
      </w:r>
      <w:r w:rsidR="004E6CCA" w:rsidRPr="00DD0BC4">
        <w:rPr>
          <w:rFonts w:ascii="Times New Roman" w:hAnsi="Times New Roman"/>
          <w:sz w:val="24"/>
          <w:szCs w:val="24"/>
        </w:rPr>
        <w:t>регистрации</w:t>
      </w:r>
      <w:r w:rsidRPr="00DD0BC4">
        <w:rPr>
          <w:rFonts w:ascii="Times New Roman" w:hAnsi="Times New Roman"/>
          <w:sz w:val="24"/>
          <w:szCs w:val="24"/>
        </w:rPr>
        <w:t xml:space="preserve"> документов</w:t>
      </w:r>
      <w:r w:rsidR="004E6CCA" w:rsidRPr="00DD0BC4">
        <w:rPr>
          <w:rFonts w:ascii="Times New Roman" w:hAnsi="Times New Roman"/>
          <w:sz w:val="24"/>
          <w:szCs w:val="24"/>
        </w:rPr>
        <w:t xml:space="preserve">, необходимых для предоставления Муниципальной услуги, </w:t>
      </w:r>
      <w:r w:rsidRPr="00DD0BC4">
        <w:rPr>
          <w:rFonts w:ascii="Times New Roman" w:hAnsi="Times New Roman"/>
          <w:sz w:val="24"/>
          <w:szCs w:val="24"/>
        </w:rPr>
        <w:t xml:space="preserve">с указанием причин отказа в срок не позднее 30 минут с </w:t>
      </w:r>
      <w:r w:rsidR="00D71339" w:rsidRPr="00DD0BC4">
        <w:rPr>
          <w:rFonts w:ascii="Times New Roman" w:hAnsi="Times New Roman"/>
          <w:sz w:val="24"/>
          <w:szCs w:val="24"/>
        </w:rPr>
        <w:t xml:space="preserve">момента получения от Заявителя </w:t>
      </w:r>
      <w:r w:rsidR="00D67258" w:rsidRPr="00DD0BC4">
        <w:rPr>
          <w:rFonts w:ascii="Times New Roman" w:hAnsi="Times New Roman"/>
          <w:sz w:val="24"/>
          <w:szCs w:val="24"/>
        </w:rPr>
        <w:t>документов</w:t>
      </w:r>
      <w:r w:rsidRPr="00DD0BC4">
        <w:rPr>
          <w:rFonts w:ascii="Times New Roman" w:hAnsi="Times New Roman"/>
          <w:sz w:val="24"/>
          <w:szCs w:val="24"/>
        </w:rPr>
        <w:t>.</w:t>
      </w:r>
    </w:p>
    <w:p w:rsidR="009A2660" w:rsidRPr="00DD0BC4" w:rsidRDefault="009A2660" w:rsidP="00A367C9">
      <w:pPr>
        <w:pStyle w:val="affff2"/>
        <w:numPr>
          <w:ilvl w:val="2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В случае если </w:t>
      </w:r>
      <w:proofErr w:type="gramStart"/>
      <w:r w:rsidRPr="00DD0BC4">
        <w:rPr>
          <w:rFonts w:ascii="Times New Roman" w:hAnsi="Times New Roman"/>
          <w:sz w:val="24"/>
          <w:szCs w:val="24"/>
        </w:rPr>
        <w:t xml:space="preserve">отсутствуют основания для отказа в </w:t>
      </w:r>
      <w:r w:rsidR="00E041E3" w:rsidRPr="00DD0BC4">
        <w:rPr>
          <w:rFonts w:ascii="Times New Roman" w:hAnsi="Times New Roman"/>
          <w:sz w:val="24"/>
          <w:szCs w:val="24"/>
        </w:rPr>
        <w:t>регистрации</w:t>
      </w:r>
      <w:r w:rsidRPr="00DD0BC4">
        <w:rPr>
          <w:rFonts w:ascii="Times New Roman" w:hAnsi="Times New Roman"/>
          <w:sz w:val="24"/>
          <w:szCs w:val="24"/>
        </w:rPr>
        <w:t xml:space="preserve"> документов </w:t>
      </w:r>
      <w:r w:rsidR="005829C6" w:rsidRPr="00DD0BC4">
        <w:rPr>
          <w:rFonts w:ascii="Times New Roman" w:hAnsi="Times New Roman"/>
          <w:sz w:val="24"/>
          <w:szCs w:val="24"/>
        </w:rPr>
        <w:t>работник</w:t>
      </w:r>
      <w:r w:rsidRPr="00DD0BC4">
        <w:rPr>
          <w:rFonts w:ascii="Times New Roman" w:hAnsi="Times New Roman"/>
          <w:sz w:val="24"/>
          <w:szCs w:val="24"/>
        </w:rPr>
        <w:t xml:space="preserve"> МФЦ принимает</w:t>
      </w:r>
      <w:proofErr w:type="gramEnd"/>
      <w:r w:rsidRPr="00DD0BC4">
        <w:rPr>
          <w:rFonts w:ascii="Times New Roman" w:hAnsi="Times New Roman"/>
          <w:sz w:val="24"/>
          <w:szCs w:val="24"/>
        </w:rPr>
        <w:t xml:space="preserve"> представленные Заявителем документы, заполняет и распечатывает </w:t>
      </w:r>
      <w:r w:rsidR="00E041E3" w:rsidRPr="00DD0BC4">
        <w:rPr>
          <w:rFonts w:ascii="Times New Roman" w:hAnsi="Times New Roman"/>
          <w:sz w:val="24"/>
          <w:szCs w:val="24"/>
        </w:rPr>
        <w:t>з</w:t>
      </w:r>
      <w:r w:rsidRPr="00DD0BC4">
        <w:rPr>
          <w:rFonts w:ascii="Times New Roman" w:hAnsi="Times New Roman"/>
          <w:sz w:val="24"/>
          <w:szCs w:val="24"/>
        </w:rPr>
        <w:t xml:space="preserve">аявление, которое подписывается Заявителем </w:t>
      </w:r>
      <w:r w:rsidR="00E50799" w:rsidRPr="00DD0BC4">
        <w:rPr>
          <w:rFonts w:ascii="Times New Roman" w:hAnsi="Times New Roman"/>
          <w:sz w:val="24"/>
          <w:szCs w:val="24"/>
        </w:rPr>
        <w:t>(</w:t>
      </w:r>
      <w:r w:rsidRPr="00DD0BC4">
        <w:rPr>
          <w:rFonts w:ascii="Times New Roman" w:hAnsi="Times New Roman"/>
          <w:sz w:val="24"/>
          <w:szCs w:val="24"/>
        </w:rPr>
        <w:t>представителем Заявителя</w:t>
      </w:r>
      <w:r w:rsidR="00E50799" w:rsidRPr="00DD0BC4">
        <w:rPr>
          <w:rFonts w:ascii="Times New Roman" w:hAnsi="Times New Roman"/>
          <w:sz w:val="24"/>
          <w:szCs w:val="24"/>
        </w:rPr>
        <w:t>)</w:t>
      </w:r>
      <w:r w:rsidRPr="00DD0BC4">
        <w:rPr>
          <w:rFonts w:ascii="Times New Roman" w:hAnsi="Times New Roman"/>
          <w:sz w:val="24"/>
          <w:szCs w:val="24"/>
        </w:rPr>
        <w:t xml:space="preserve"> в присутствии </w:t>
      </w:r>
      <w:r w:rsidR="005829C6" w:rsidRPr="00DD0BC4">
        <w:rPr>
          <w:rFonts w:ascii="Times New Roman" w:hAnsi="Times New Roman"/>
          <w:sz w:val="24"/>
          <w:szCs w:val="24"/>
        </w:rPr>
        <w:t>работника</w:t>
      </w:r>
      <w:r w:rsidRPr="00DD0BC4">
        <w:rPr>
          <w:rFonts w:ascii="Times New Roman" w:hAnsi="Times New Roman"/>
          <w:sz w:val="24"/>
          <w:szCs w:val="24"/>
        </w:rPr>
        <w:t xml:space="preserve"> МФЦ.</w:t>
      </w:r>
    </w:p>
    <w:p w:rsidR="009A2660" w:rsidRPr="00DD0BC4" w:rsidRDefault="005829C6" w:rsidP="00A367C9">
      <w:pPr>
        <w:pStyle w:val="affff2"/>
        <w:numPr>
          <w:ilvl w:val="2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0BC4">
        <w:rPr>
          <w:rFonts w:ascii="Times New Roman" w:hAnsi="Times New Roman"/>
          <w:sz w:val="24"/>
          <w:szCs w:val="24"/>
        </w:rPr>
        <w:t>Работник</w:t>
      </w:r>
      <w:r w:rsidR="009A2660" w:rsidRPr="00DD0BC4">
        <w:rPr>
          <w:rFonts w:ascii="Times New Roman" w:hAnsi="Times New Roman"/>
          <w:sz w:val="24"/>
          <w:szCs w:val="24"/>
        </w:rPr>
        <w:t xml:space="preserve"> МФЦ сканирует представленные Заявителем оригиналы документов и формирует электронное дело в Модуле МФЦ ЕИС ОУ, распечатывает и выдает Заявителю </w:t>
      </w:r>
      <w:r w:rsidR="00080BFC" w:rsidRPr="00DD0BC4">
        <w:rPr>
          <w:rFonts w:ascii="Times New Roman" w:hAnsi="Times New Roman"/>
          <w:sz w:val="24"/>
          <w:szCs w:val="24"/>
        </w:rPr>
        <w:t xml:space="preserve">(представителю Заявителя) </w:t>
      </w:r>
      <w:r w:rsidR="009A2660" w:rsidRPr="00DD0BC4">
        <w:rPr>
          <w:rFonts w:ascii="Times New Roman" w:hAnsi="Times New Roman"/>
          <w:sz w:val="24"/>
          <w:szCs w:val="24"/>
        </w:rPr>
        <w:t xml:space="preserve">выписку из электронного журнала регистрации обращений о приеме </w:t>
      </w:r>
      <w:r w:rsidR="00E50799" w:rsidRPr="00DD0BC4">
        <w:rPr>
          <w:rFonts w:ascii="Times New Roman" w:hAnsi="Times New Roman"/>
          <w:sz w:val="24"/>
          <w:szCs w:val="24"/>
        </w:rPr>
        <w:t>з</w:t>
      </w:r>
      <w:r w:rsidR="009A2660" w:rsidRPr="00DD0BC4">
        <w:rPr>
          <w:rFonts w:ascii="Times New Roman" w:hAnsi="Times New Roman"/>
          <w:sz w:val="24"/>
          <w:szCs w:val="24"/>
        </w:rPr>
        <w:t>аявления</w:t>
      </w:r>
      <w:r w:rsidR="00E041E3" w:rsidRPr="00DD0BC4">
        <w:rPr>
          <w:rFonts w:ascii="Times New Roman" w:hAnsi="Times New Roman"/>
          <w:sz w:val="24"/>
          <w:szCs w:val="24"/>
        </w:rPr>
        <w:t xml:space="preserve"> и прилагаемых к нему</w:t>
      </w:r>
      <w:r w:rsidR="009A2660" w:rsidRPr="00DD0BC4">
        <w:rPr>
          <w:rFonts w:ascii="Times New Roman" w:hAnsi="Times New Roman"/>
          <w:sz w:val="24"/>
          <w:szCs w:val="24"/>
        </w:rPr>
        <w:t xml:space="preserve"> документов с указанием их перечня и количества листов, регистрационного номера </w:t>
      </w:r>
      <w:r w:rsidR="00E50799" w:rsidRPr="00DD0BC4">
        <w:rPr>
          <w:rFonts w:ascii="Times New Roman" w:hAnsi="Times New Roman"/>
          <w:sz w:val="24"/>
          <w:szCs w:val="24"/>
        </w:rPr>
        <w:t>з</w:t>
      </w:r>
      <w:r w:rsidR="009A2660" w:rsidRPr="00DD0BC4">
        <w:rPr>
          <w:rFonts w:ascii="Times New Roman" w:hAnsi="Times New Roman"/>
          <w:sz w:val="24"/>
          <w:szCs w:val="24"/>
        </w:rPr>
        <w:t xml:space="preserve">аявления, даты получения документов от Заявителя </w:t>
      </w:r>
      <w:r w:rsidR="00122B96" w:rsidRPr="00DD0BC4">
        <w:rPr>
          <w:rFonts w:ascii="Times New Roman" w:hAnsi="Times New Roman"/>
          <w:sz w:val="24"/>
          <w:szCs w:val="24"/>
        </w:rPr>
        <w:br/>
        <w:t xml:space="preserve">(представителя Заявителя) </w:t>
      </w:r>
      <w:r w:rsidR="00D71339" w:rsidRPr="00DD0BC4">
        <w:rPr>
          <w:rFonts w:ascii="Times New Roman" w:hAnsi="Times New Roman"/>
          <w:sz w:val="24"/>
          <w:szCs w:val="24"/>
        </w:rPr>
        <w:t xml:space="preserve">и времени </w:t>
      </w:r>
      <w:r w:rsidR="009A2660" w:rsidRPr="00DD0BC4">
        <w:rPr>
          <w:rFonts w:ascii="Times New Roman" w:hAnsi="Times New Roman"/>
          <w:sz w:val="24"/>
          <w:szCs w:val="24"/>
        </w:rPr>
        <w:t>готовности результата предоставления Муниципальной услуги</w:t>
      </w:r>
      <w:proofErr w:type="gramEnd"/>
      <w:r w:rsidR="009A2660" w:rsidRPr="00DD0BC4">
        <w:rPr>
          <w:rFonts w:ascii="Times New Roman" w:hAnsi="Times New Roman"/>
          <w:sz w:val="24"/>
          <w:szCs w:val="24"/>
        </w:rPr>
        <w:t xml:space="preserve">, Ф.И.О. и подписи Заявителя </w:t>
      </w:r>
      <w:r w:rsidR="00E50799" w:rsidRPr="00DD0BC4">
        <w:rPr>
          <w:rFonts w:ascii="Times New Roman" w:hAnsi="Times New Roman"/>
          <w:sz w:val="24"/>
          <w:szCs w:val="24"/>
        </w:rPr>
        <w:t xml:space="preserve">(представителя Заявителя) </w:t>
      </w:r>
      <w:r w:rsidR="009A2660" w:rsidRPr="00DD0BC4">
        <w:rPr>
          <w:rFonts w:ascii="Times New Roman" w:hAnsi="Times New Roman"/>
          <w:sz w:val="24"/>
          <w:szCs w:val="24"/>
        </w:rPr>
        <w:t xml:space="preserve">и </w:t>
      </w:r>
      <w:r w:rsidRPr="00DD0BC4">
        <w:rPr>
          <w:rFonts w:ascii="Times New Roman" w:hAnsi="Times New Roman"/>
          <w:sz w:val="24"/>
          <w:szCs w:val="24"/>
        </w:rPr>
        <w:t>работника</w:t>
      </w:r>
      <w:r w:rsidR="009A2660" w:rsidRPr="00DD0BC4">
        <w:rPr>
          <w:rFonts w:ascii="Times New Roman" w:hAnsi="Times New Roman"/>
          <w:sz w:val="24"/>
          <w:szCs w:val="24"/>
        </w:rPr>
        <w:t xml:space="preserve"> МФЦ, принявшего документы.</w:t>
      </w:r>
    </w:p>
    <w:p w:rsidR="009A2660" w:rsidRPr="00DD0BC4" w:rsidRDefault="009A2660" w:rsidP="00A367C9">
      <w:pPr>
        <w:pStyle w:val="affff2"/>
        <w:numPr>
          <w:ilvl w:val="2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Электронное дело (</w:t>
      </w:r>
      <w:r w:rsidR="00E50799" w:rsidRPr="00DD0BC4">
        <w:rPr>
          <w:rFonts w:ascii="Times New Roman" w:hAnsi="Times New Roman"/>
          <w:sz w:val="24"/>
          <w:szCs w:val="24"/>
        </w:rPr>
        <w:t>з</w:t>
      </w:r>
      <w:r w:rsidRPr="00DD0BC4">
        <w:rPr>
          <w:rFonts w:ascii="Times New Roman" w:hAnsi="Times New Roman"/>
          <w:sz w:val="24"/>
          <w:szCs w:val="24"/>
        </w:rPr>
        <w:t>аявление, прилагаемые к нему документы, выписка) поступает из Модуля МФЦ ЕИС ОУ в МКУ в день его формирования.</w:t>
      </w:r>
    </w:p>
    <w:p w:rsidR="00636359" w:rsidRPr="00DD0BC4" w:rsidRDefault="00690752" w:rsidP="007F1A0D">
      <w:pPr>
        <w:pStyle w:val="111"/>
        <w:numPr>
          <w:ilvl w:val="0"/>
          <w:numId w:val="0"/>
        </w:numPr>
        <w:tabs>
          <w:tab w:val="left" w:pos="993"/>
          <w:tab w:val="left" w:pos="1134"/>
          <w:tab w:val="left" w:pos="1701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16.2.</w:t>
      </w:r>
      <w:r w:rsidR="00273485">
        <w:rPr>
          <w:sz w:val="24"/>
          <w:szCs w:val="24"/>
        </w:rPr>
        <w:t xml:space="preserve">  </w:t>
      </w:r>
      <w:r w:rsidR="00636359" w:rsidRPr="00DD0BC4">
        <w:rPr>
          <w:sz w:val="24"/>
          <w:szCs w:val="24"/>
        </w:rPr>
        <w:t>Обращение Заявителя</w:t>
      </w:r>
      <w:r w:rsidR="00ED098B" w:rsidRPr="00DD0BC4">
        <w:rPr>
          <w:sz w:val="24"/>
          <w:szCs w:val="24"/>
        </w:rPr>
        <w:t xml:space="preserve"> (представителя Заявителя)</w:t>
      </w:r>
      <w:r w:rsidR="00636359" w:rsidRPr="00DD0BC4">
        <w:rPr>
          <w:sz w:val="24"/>
          <w:szCs w:val="24"/>
        </w:rPr>
        <w:t xml:space="preserve"> посредством </w:t>
      </w:r>
      <w:r w:rsidR="007D6F19" w:rsidRPr="00DD0BC4">
        <w:rPr>
          <w:sz w:val="24"/>
          <w:szCs w:val="24"/>
        </w:rPr>
        <w:t>РПГУ</w:t>
      </w:r>
      <w:r w:rsidR="006C25EA" w:rsidRPr="00DD0BC4">
        <w:rPr>
          <w:sz w:val="24"/>
          <w:szCs w:val="24"/>
        </w:rPr>
        <w:t>.</w:t>
      </w:r>
    </w:p>
    <w:p w:rsidR="00BA750C" w:rsidRPr="00DD0BC4" w:rsidRDefault="00935A03" w:rsidP="00F8637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16.2.</w:t>
      </w:r>
      <w:r w:rsidR="002E11F7" w:rsidRPr="00DD0BC4">
        <w:rPr>
          <w:rFonts w:ascii="Times New Roman" w:hAnsi="Times New Roman"/>
          <w:sz w:val="24"/>
          <w:szCs w:val="24"/>
        </w:rPr>
        <w:t>1.</w:t>
      </w:r>
      <w:r w:rsidRPr="00DD0BC4">
        <w:rPr>
          <w:rFonts w:ascii="Times New Roman" w:hAnsi="Times New Roman"/>
          <w:sz w:val="24"/>
          <w:szCs w:val="24"/>
        </w:rPr>
        <w:t xml:space="preserve"> </w:t>
      </w:r>
      <w:r w:rsidR="00ED484F" w:rsidRPr="00DD0BC4">
        <w:rPr>
          <w:rFonts w:ascii="Times New Roman" w:hAnsi="Times New Roman"/>
          <w:sz w:val="24"/>
          <w:szCs w:val="24"/>
        </w:rPr>
        <w:t xml:space="preserve">Для получения Муниципальной услуги Заявитель </w:t>
      </w:r>
      <w:r w:rsidR="00BA6C70" w:rsidRPr="00DD0BC4">
        <w:rPr>
          <w:rFonts w:ascii="Times New Roman" w:hAnsi="Times New Roman"/>
          <w:sz w:val="24"/>
          <w:szCs w:val="24"/>
        </w:rPr>
        <w:t>(представитель Заявителя)</w:t>
      </w:r>
      <w:r w:rsidR="00ED484F" w:rsidRPr="00DD0BC4">
        <w:rPr>
          <w:rFonts w:ascii="Times New Roman" w:hAnsi="Times New Roman"/>
          <w:sz w:val="24"/>
          <w:szCs w:val="24"/>
        </w:rPr>
        <w:t xml:space="preserve"> авторизуется на РПГУ посредством Единой системы идентификац</w:t>
      </w:r>
      <w:proofErr w:type="gramStart"/>
      <w:r w:rsidR="00ED484F" w:rsidRPr="00DD0BC4">
        <w:rPr>
          <w:rFonts w:ascii="Times New Roman" w:hAnsi="Times New Roman"/>
          <w:sz w:val="24"/>
          <w:szCs w:val="24"/>
        </w:rPr>
        <w:t>ии и ау</w:t>
      </w:r>
      <w:proofErr w:type="gramEnd"/>
      <w:r w:rsidR="00ED484F" w:rsidRPr="00DD0BC4">
        <w:rPr>
          <w:rFonts w:ascii="Times New Roman" w:hAnsi="Times New Roman"/>
          <w:sz w:val="24"/>
          <w:szCs w:val="24"/>
        </w:rPr>
        <w:t xml:space="preserve">тентификации </w:t>
      </w:r>
      <w:r w:rsidR="00BA6C70" w:rsidRPr="00DD0BC4">
        <w:rPr>
          <w:rFonts w:ascii="Times New Roman" w:hAnsi="Times New Roman"/>
          <w:sz w:val="24"/>
          <w:szCs w:val="24"/>
        </w:rPr>
        <w:br/>
      </w:r>
      <w:r w:rsidR="00ED484F" w:rsidRPr="00DD0BC4">
        <w:rPr>
          <w:rFonts w:ascii="Times New Roman" w:hAnsi="Times New Roman"/>
          <w:sz w:val="24"/>
          <w:szCs w:val="24"/>
        </w:rPr>
        <w:t xml:space="preserve">(далее – ЕСИА), затем заполняет </w:t>
      </w:r>
      <w:r w:rsidR="00E50799" w:rsidRPr="00DD0BC4">
        <w:rPr>
          <w:rFonts w:ascii="Times New Roman" w:hAnsi="Times New Roman"/>
          <w:sz w:val="24"/>
          <w:szCs w:val="24"/>
        </w:rPr>
        <w:t>з</w:t>
      </w:r>
      <w:r w:rsidR="00ED484F" w:rsidRPr="00DD0BC4">
        <w:rPr>
          <w:rFonts w:ascii="Times New Roman" w:hAnsi="Times New Roman"/>
          <w:sz w:val="24"/>
          <w:szCs w:val="24"/>
        </w:rPr>
        <w:t>аявление с использованием специальной интерактивной формы в электронном виде</w:t>
      </w:r>
      <w:r w:rsidR="00BA750C" w:rsidRPr="00DD0BC4">
        <w:rPr>
          <w:rFonts w:ascii="Times New Roman" w:hAnsi="Times New Roman"/>
          <w:sz w:val="24"/>
          <w:szCs w:val="24"/>
        </w:rPr>
        <w:t>.</w:t>
      </w:r>
    </w:p>
    <w:p w:rsidR="00BA750C" w:rsidRPr="00DD0BC4" w:rsidRDefault="00BA750C" w:rsidP="00F8637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16.2.2. </w:t>
      </w:r>
      <w:r w:rsidR="009A2660" w:rsidRPr="00DD0BC4">
        <w:rPr>
          <w:rFonts w:ascii="Times New Roman" w:hAnsi="Times New Roman"/>
          <w:sz w:val="24"/>
          <w:szCs w:val="24"/>
        </w:rPr>
        <w:t xml:space="preserve">Заполненное </w:t>
      </w:r>
      <w:r w:rsidR="00E50799" w:rsidRPr="00DD0BC4">
        <w:rPr>
          <w:rFonts w:ascii="Times New Roman" w:hAnsi="Times New Roman"/>
          <w:sz w:val="24"/>
          <w:szCs w:val="24"/>
        </w:rPr>
        <w:t>з</w:t>
      </w:r>
      <w:r w:rsidR="009A2660" w:rsidRPr="00DD0BC4">
        <w:rPr>
          <w:rFonts w:ascii="Times New Roman" w:hAnsi="Times New Roman"/>
          <w:sz w:val="24"/>
          <w:szCs w:val="24"/>
        </w:rPr>
        <w:t>аявление отправляет</w:t>
      </w:r>
      <w:r w:rsidR="00E041E3" w:rsidRPr="00DD0BC4">
        <w:rPr>
          <w:rFonts w:ascii="Times New Roman" w:hAnsi="Times New Roman"/>
          <w:sz w:val="24"/>
          <w:szCs w:val="24"/>
        </w:rPr>
        <w:t>ся</w:t>
      </w:r>
      <w:r w:rsidR="009A2660" w:rsidRPr="00DD0BC4">
        <w:rPr>
          <w:rFonts w:ascii="Times New Roman" w:hAnsi="Times New Roman"/>
          <w:sz w:val="24"/>
          <w:szCs w:val="24"/>
        </w:rPr>
        <w:t xml:space="preserve"> вместе с прикрепленными электронными образами документов, необходимых для предоставления </w:t>
      </w:r>
      <w:r w:rsidRPr="00DD0BC4">
        <w:rPr>
          <w:rFonts w:ascii="Times New Roman" w:hAnsi="Times New Roman"/>
          <w:sz w:val="24"/>
          <w:szCs w:val="24"/>
        </w:rPr>
        <w:t>Муниципальной</w:t>
      </w:r>
      <w:r w:rsidR="009A2660" w:rsidRPr="00DD0BC4">
        <w:rPr>
          <w:rFonts w:ascii="Times New Roman" w:hAnsi="Times New Roman"/>
          <w:sz w:val="24"/>
          <w:szCs w:val="24"/>
        </w:rPr>
        <w:t xml:space="preserve"> услуги</w:t>
      </w:r>
      <w:r w:rsidR="00E041E3" w:rsidRPr="00DD0BC4">
        <w:rPr>
          <w:rFonts w:ascii="Times New Roman" w:hAnsi="Times New Roman"/>
          <w:sz w:val="24"/>
          <w:szCs w:val="24"/>
        </w:rPr>
        <w:t>,</w:t>
      </w:r>
      <w:r w:rsidR="00D71339" w:rsidRPr="00DD0BC4">
        <w:rPr>
          <w:rFonts w:ascii="Times New Roman" w:hAnsi="Times New Roman"/>
          <w:sz w:val="24"/>
          <w:szCs w:val="24"/>
        </w:rPr>
        <w:t xml:space="preserve"> в</w:t>
      </w:r>
      <w:r w:rsidR="009A2660" w:rsidRPr="00DD0BC4">
        <w:rPr>
          <w:rFonts w:ascii="Times New Roman" w:hAnsi="Times New Roman"/>
          <w:sz w:val="24"/>
          <w:szCs w:val="24"/>
        </w:rPr>
        <w:t xml:space="preserve"> </w:t>
      </w:r>
      <w:r w:rsidRPr="00DD0BC4">
        <w:rPr>
          <w:rFonts w:ascii="Times New Roman" w:hAnsi="Times New Roman"/>
          <w:sz w:val="24"/>
          <w:szCs w:val="24"/>
        </w:rPr>
        <w:t>МКУ</w:t>
      </w:r>
      <w:r w:rsidR="009A2660" w:rsidRPr="00DD0BC4">
        <w:rPr>
          <w:rFonts w:ascii="Times New Roman" w:hAnsi="Times New Roman"/>
          <w:sz w:val="24"/>
          <w:szCs w:val="24"/>
        </w:rPr>
        <w:t xml:space="preserve">. </w:t>
      </w:r>
      <w:r w:rsidR="00D71339" w:rsidRPr="00DD0BC4">
        <w:rPr>
          <w:rFonts w:ascii="Times New Roman" w:hAnsi="Times New Roman"/>
          <w:sz w:val="24"/>
          <w:szCs w:val="24"/>
        </w:rPr>
        <w:t>Отправленные документы поступают в Модуль ОУ ЕИС ОУ.</w:t>
      </w:r>
    </w:p>
    <w:p w:rsidR="00BA750C" w:rsidRPr="00DD0BC4" w:rsidRDefault="00BA750C" w:rsidP="00D71339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16.2.3. </w:t>
      </w:r>
      <w:r w:rsidR="009A2660" w:rsidRPr="00DD0BC4">
        <w:rPr>
          <w:rFonts w:ascii="Times New Roman" w:hAnsi="Times New Roman"/>
          <w:sz w:val="24"/>
          <w:szCs w:val="24"/>
        </w:rPr>
        <w:t xml:space="preserve">При авторизации в ЕСИА </w:t>
      </w:r>
      <w:r w:rsidR="00E50799" w:rsidRPr="00DD0BC4">
        <w:rPr>
          <w:rFonts w:ascii="Times New Roman" w:hAnsi="Times New Roman"/>
          <w:sz w:val="24"/>
          <w:szCs w:val="24"/>
        </w:rPr>
        <w:t>з</w:t>
      </w:r>
      <w:r w:rsidR="009A2660" w:rsidRPr="00DD0BC4">
        <w:rPr>
          <w:rFonts w:ascii="Times New Roman" w:hAnsi="Times New Roman"/>
          <w:sz w:val="24"/>
          <w:szCs w:val="24"/>
        </w:rPr>
        <w:t>аявление считается подписанным простой электронной подписью Заявителя</w:t>
      </w:r>
      <w:r w:rsidR="00E50799" w:rsidRPr="00DD0BC4">
        <w:rPr>
          <w:rFonts w:ascii="Times New Roman" w:hAnsi="Times New Roman"/>
          <w:sz w:val="24"/>
          <w:szCs w:val="24"/>
        </w:rPr>
        <w:t xml:space="preserve"> или </w:t>
      </w:r>
      <w:r w:rsidR="009A2660" w:rsidRPr="00DD0BC4">
        <w:rPr>
          <w:rFonts w:ascii="Times New Roman" w:hAnsi="Times New Roman"/>
          <w:sz w:val="24"/>
          <w:szCs w:val="24"/>
        </w:rPr>
        <w:t xml:space="preserve">представителя Заявителя, уполномоченного </w:t>
      </w:r>
      <w:r w:rsidR="00D71339" w:rsidRPr="00DD0BC4">
        <w:rPr>
          <w:rFonts w:ascii="Times New Roman" w:hAnsi="Times New Roman"/>
          <w:sz w:val="24"/>
          <w:szCs w:val="24"/>
        </w:rPr>
        <w:t>на подписание Заявления.</w:t>
      </w:r>
    </w:p>
    <w:p w:rsidR="00ED2170" w:rsidRPr="00DD0BC4" w:rsidRDefault="00D71339" w:rsidP="00F8637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16.2.4</w:t>
      </w:r>
      <w:r w:rsidR="00BA750C" w:rsidRPr="00DD0BC4">
        <w:rPr>
          <w:rFonts w:ascii="Times New Roman" w:hAnsi="Times New Roman"/>
          <w:sz w:val="24"/>
          <w:szCs w:val="24"/>
        </w:rPr>
        <w:t xml:space="preserve">. </w:t>
      </w:r>
      <w:r w:rsidR="009A2660" w:rsidRPr="00DD0BC4">
        <w:rPr>
          <w:rFonts w:ascii="Times New Roman" w:hAnsi="Times New Roman"/>
          <w:sz w:val="24"/>
          <w:szCs w:val="24"/>
        </w:rPr>
        <w:t xml:space="preserve">Решение о предоставлении </w:t>
      </w:r>
      <w:r w:rsidR="00BA750C" w:rsidRPr="00DD0BC4">
        <w:rPr>
          <w:rFonts w:ascii="Times New Roman" w:hAnsi="Times New Roman"/>
          <w:sz w:val="24"/>
          <w:szCs w:val="24"/>
        </w:rPr>
        <w:t>Муниципальной услуги</w:t>
      </w:r>
      <w:r w:rsidR="009A2660" w:rsidRPr="00DD0BC4">
        <w:rPr>
          <w:rFonts w:ascii="Times New Roman" w:hAnsi="Times New Roman"/>
          <w:sz w:val="24"/>
          <w:szCs w:val="24"/>
        </w:rPr>
        <w:t xml:space="preserve"> принимается</w:t>
      </w:r>
      <w:r w:rsidR="00E23C5E">
        <w:rPr>
          <w:rFonts w:ascii="Times New Roman" w:hAnsi="Times New Roman"/>
          <w:sz w:val="24"/>
          <w:szCs w:val="24"/>
        </w:rPr>
        <w:t xml:space="preserve"> </w:t>
      </w:r>
      <w:r w:rsidR="00BA750C" w:rsidRPr="00DD0BC4">
        <w:rPr>
          <w:rFonts w:ascii="Times New Roman" w:hAnsi="Times New Roman"/>
          <w:sz w:val="24"/>
          <w:szCs w:val="24"/>
        </w:rPr>
        <w:t xml:space="preserve"> </w:t>
      </w:r>
      <w:r w:rsidR="00E23C5E">
        <w:rPr>
          <w:rFonts w:ascii="Times New Roman" w:hAnsi="Times New Roman"/>
          <w:sz w:val="24"/>
          <w:szCs w:val="24"/>
        </w:rPr>
        <w:t xml:space="preserve">уполномоченным сотрудником </w:t>
      </w:r>
      <w:r w:rsidR="00BA750C" w:rsidRPr="00DD0BC4">
        <w:rPr>
          <w:rFonts w:ascii="Times New Roman" w:hAnsi="Times New Roman"/>
          <w:sz w:val="24"/>
          <w:szCs w:val="24"/>
        </w:rPr>
        <w:t xml:space="preserve">МКУ </w:t>
      </w:r>
      <w:r w:rsidR="009A2660" w:rsidRPr="00DD0BC4">
        <w:rPr>
          <w:rFonts w:ascii="Times New Roman" w:hAnsi="Times New Roman"/>
          <w:sz w:val="24"/>
          <w:szCs w:val="24"/>
        </w:rPr>
        <w:t>на основании электронных образов докуме</w:t>
      </w:r>
      <w:r w:rsidR="00BA750C" w:rsidRPr="00DD0BC4">
        <w:rPr>
          <w:rFonts w:ascii="Times New Roman" w:hAnsi="Times New Roman"/>
          <w:sz w:val="24"/>
          <w:szCs w:val="24"/>
        </w:rPr>
        <w:t>нтов, представленных Заявителем</w:t>
      </w:r>
      <w:r w:rsidR="00E50799" w:rsidRPr="00DD0BC4">
        <w:rPr>
          <w:rFonts w:ascii="Times New Roman" w:hAnsi="Times New Roman"/>
          <w:sz w:val="24"/>
          <w:szCs w:val="24"/>
        </w:rPr>
        <w:t xml:space="preserve"> (представителем </w:t>
      </w:r>
      <w:r w:rsidR="00E041E3" w:rsidRPr="00DD0BC4">
        <w:rPr>
          <w:rFonts w:ascii="Times New Roman" w:hAnsi="Times New Roman"/>
          <w:sz w:val="24"/>
          <w:szCs w:val="24"/>
        </w:rPr>
        <w:t>З</w:t>
      </w:r>
      <w:r w:rsidR="00E50799" w:rsidRPr="00DD0BC4">
        <w:rPr>
          <w:rFonts w:ascii="Times New Roman" w:hAnsi="Times New Roman"/>
          <w:sz w:val="24"/>
          <w:szCs w:val="24"/>
        </w:rPr>
        <w:t>аявителя)</w:t>
      </w:r>
      <w:r w:rsidR="009A2660" w:rsidRPr="00DD0BC4">
        <w:rPr>
          <w:rFonts w:ascii="Times New Roman" w:hAnsi="Times New Roman"/>
          <w:sz w:val="24"/>
          <w:szCs w:val="24"/>
        </w:rPr>
        <w:t xml:space="preserve">. </w:t>
      </w:r>
      <w:r w:rsidR="00BA750C" w:rsidRPr="00DD0BC4">
        <w:rPr>
          <w:rFonts w:ascii="Times New Roman" w:hAnsi="Times New Roman"/>
          <w:sz w:val="24"/>
          <w:szCs w:val="24"/>
        </w:rPr>
        <w:t>Сверка электронных образов документов,</w:t>
      </w:r>
      <w:r w:rsidR="000556FB" w:rsidRPr="00DD0BC4">
        <w:rPr>
          <w:rFonts w:ascii="Times New Roman" w:hAnsi="Times New Roman"/>
          <w:sz w:val="24"/>
          <w:szCs w:val="24"/>
        </w:rPr>
        <w:t xml:space="preserve"> направленных посредством РПГУ</w:t>
      </w:r>
      <w:r w:rsidR="00E041E3" w:rsidRPr="00DD0BC4">
        <w:rPr>
          <w:rFonts w:ascii="Times New Roman" w:hAnsi="Times New Roman"/>
          <w:sz w:val="24"/>
          <w:szCs w:val="24"/>
        </w:rPr>
        <w:t>,</w:t>
      </w:r>
      <w:r w:rsidR="000556FB" w:rsidRPr="00DD0BC4">
        <w:rPr>
          <w:rFonts w:ascii="Times New Roman" w:hAnsi="Times New Roman"/>
          <w:sz w:val="24"/>
          <w:szCs w:val="24"/>
        </w:rPr>
        <w:t xml:space="preserve"> </w:t>
      </w:r>
      <w:r w:rsidR="00BA750C" w:rsidRPr="00DD0BC4">
        <w:rPr>
          <w:rFonts w:ascii="Times New Roman" w:hAnsi="Times New Roman"/>
          <w:sz w:val="24"/>
          <w:szCs w:val="24"/>
        </w:rPr>
        <w:t>с оригиналами документов, необходимых для пред</w:t>
      </w:r>
      <w:r w:rsidR="000556FB" w:rsidRPr="00DD0BC4">
        <w:rPr>
          <w:rFonts w:ascii="Times New Roman" w:hAnsi="Times New Roman"/>
          <w:sz w:val="24"/>
          <w:szCs w:val="24"/>
        </w:rPr>
        <w:t>оставления Муниципальной услуги</w:t>
      </w:r>
      <w:r w:rsidR="00E50799" w:rsidRPr="00DD0BC4">
        <w:rPr>
          <w:rFonts w:ascii="Times New Roman" w:hAnsi="Times New Roman"/>
          <w:sz w:val="24"/>
          <w:szCs w:val="24"/>
        </w:rPr>
        <w:t>,</w:t>
      </w:r>
      <w:r w:rsidR="00BA750C" w:rsidRPr="00DD0BC4">
        <w:rPr>
          <w:rFonts w:ascii="Times New Roman" w:hAnsi="Times New Roman"/>
          <w:sz w:val="24"/>
          <w:szCs w:val="24"/>
        </w:rPr>
        <w:t xml:space="preserve"> осуществляется сотрудником МФЦ при выдаче </w:t>
      </w:r>
      <w:r w:rsidR="00122B96" w:rsidRPr="00DD0BC4">
        <w:rPr>
          <w:rFonts w:ascii="Times New Roman" w:hAnsi="Times New Roman"/>
          <w:sz w:val="24"/>
          <w:szCs w:val="24"/>
        </w:rPr>
        <w:t>Р</w:t>
      </w:r>
      <w:r w:rsidRPr="00DD0BC4">
        <w:rPr>
          <w:rFonts w:ascii="Times New Roman" w:hAnsi="Times New Roman"/>
          <w:sz w:val="24"/>
          <w:szCs w:val="24"/>
        </w:rPr>
        <w:t xml:space="preserve">ешения о </w:t>
      </w:r>
      <w:r w:rsidR="00BA750C" w:rsidRPr="00DD0BC4">
        <w:rPr>
          <w:rFonts w:ascii="Times New Roman" w:hAnsi="Times New Roman"/>
          <w:sz w:val="24"/>
          <w:szCs w:val="24"/>
        </w:rPr>
        <w:t>предоставлени</w:t>
      </w:r>
      <w:r w:rsidR="00122B96" w:rsidRPr="00DD0BC4">
        <w:rPr>
          <w:rFonts w:ascii="Times New Roman" w:hAnsi="Times New Roman"/>
          <w:sz w:val="24"/>
          <w:szCs w:val="24"/>
        </w:rPr>
        <w:t>и</w:t>
      </w:r>
      <w:r w:rsidR="00BA750C" w:rsidRPr="00DD0BC4">
        <w:rPr>
          <w:rFonts w:ascii="Times New Roman" w:hAnsi="Times New Roman"/>
          <w:sz w:val="24"/>
          <w:szCs w:val="24"/>
        </w:rPr>
        <w:t xml:space="preserve"> Муниципальной услуги.</w:t>
      </w:r>
    </w:p>
    <w:p w:rsidR="00BA750C" w:rsidRPr="00DD0BC4" w:rsidRDefault="00D71339" w:rsidP="00D71339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16.2.5</w:t>
      </w:r>
      <w:r w:rsidR="00ED2170" w:rsidRPr="00DD0BC4">
        <w:rPr>
          <w:rFonts w:ascii="Times New Roman" w:hAnsi="Times New Roman"/>
          <w:sz w:val="24"/>
          <w:szCs w:val="24"/>
        </w:rPr>
        <w:t xml:space="preserve">. </w:t>
      </w:r>
      <w:r w:rsidR="00BA750C" w:rsidRPr="00DD0BC4">
        <w:rPr>
          <w:rFonts w:ascii="Times New Roman" w:hAnsi="Times New Roman"/>
          <w:sz w:val="24"/>
          <w:szCs w:val="24"/>
        </w:rPr>
        <w:t>В случае совпадения представл</w:t>
      </w:r>
      <w:r w:rsidR="00ED2170" w:rsidRPr="00DD0BC4">
        <w:rPr>
          <w:rFonts w:ascii="Times New Roman" w:hAnsi="Times New Roman"/>
          <w:sz w:val="24"/>
          <w:szCs w:val="24"/>
        </w:rPr>
        <w:t>енных оригиналов документов с электронными образами</w:t>
      </w:r>
      <w:r w:rsidR="00BA750C" w:rsidRPr="00DD0BC4">
        <w:rPr>
          <w:rFonts w:ascii="Times New Roman" w:hAnsi="Times New Roman"/>
          <w:sz w:val="24"/>
          <w:szCs w:val="24"/>
        </w:rPr>
        <w:t>, представленными в электронном виде</w:t>
      </w:r>
      <w:r w:rsidR="00ED2170" w:rsidRPr="00DD0BC4">
        <w:rPr>
          <w:rFonts w:ascii="Times New Roman" w:hAnsi="Times New Roman"/>
          <w:sz w:val="24"/>
          <w:szCs w:val="24"/>
        </w:rPr>
        <w:t xml:space="preserve"> посредством РПГУ</w:t>
      </w:r>
      <w:r w:rsidR="00BA750C" w:rsidRPr="00DD0BC4">
        <w:rPr>
          <w:rFonts w:ascii="Times New Roman" w:hAnsi="Times New Roman"/>
          <w:sz w:val="24"/>
          <w:szCs w:val="24"/>
        </w:rPr>
        <w:t xml:space="preserve">, </w:t>
      </w:r>
      <w:r w:rsidRPr="00DD0BC4">
        <w:rPr>
          <w:rFonts w:ascii="Times New Roman" w:hAnsi="Times New Roman"/>
          <w:sz w:val="24"/>
          <w:szCs w:val="24"/>
        </w:rPr>
        <w:t xml:space="preserve">сотрудником МФЦ </w:t>
      </w:r>
      <w:r w:rsidR="00BA750C" w:rsidRPr="00DD0BC4">
        <w:rPr>
          <w:rFonts w:ascii="Times New Roman" w:hAnsi="Times New Roman"/>
          <w:sz w:val="24"/>
          <w:szCs w:val="24"/>
        </w:rPr>
        <w:t>формируется акт сверки документов, кот</w:t>
      </w:r>
      <w:r w:rsidR="00ED2170" w:rsidRPr="00DD0BC4">
        <w:rPr>
          <w:rFonts w:ascii="Times New Roman" w:hAnsi="Times New Roman"/>
          <w:sz w:val="24"/>
          <w:szCs w:val="24"/>
        </w:rPr>
        <w:t xml:space="preserve">орый подписывается Заявителем </w:t>
      </w:r>
      <w:r w:rsidR="00122B96" w:rsidRPr="00DD0BC4">
        <w:rPr>
          <w:rFonts w:ascii="Times New Roman" w:hAnsi="Times New Roman"/>
          <w:sz w:val="24"/>
          <w:szCs w:val="24"/>
        </w:rPr>
        <w:br/>
        <w:t xml:space="preserve">(представителем Заявителя) </w:t>
      </w:r>
      <w:r w:rsidR="00BA750C" w:rsidRPr="00DD0BC4">
        <w:rPr>
          <w:rFonts w:ascii="Times New Roman" w:hAnsi="Times New Roman"/>
          <w:sz w:val="24"/>
          <w:szCs w:val="24"/>
        </w:rPr>
        <w:t xml:space="preserve">и </w:t>
      </w:r>
      <w:r w:rsidR="00ED2170" w:rsidRPr="00DD0BC4">
        <w:rPr>
          <w:rFonts w:ascii="Times New Roman" w:hAnsi="Times New Roman"/>
          <w:sz w:val="24"/>
          <w:szCs w:val="24"/>
        </w:rPr>
        <w:t>сотрудником</w:t>
      </w:r>
      <w:r w:rsidR="00BA750C" w:rsidRPr="00DD0BC4">
        <w:rPr>
          <w:rFonts w:ascii="Times New Roman" w:hAnsi="Times New Roman"/>
          <w:sz w:val="24"/>
          <w:szCs w:val="24"/>
        </w:rPr>
        <w:t xml:space="preserve"> МФЦ. </w:t>
      </w:r>
      <w:r w:rsidR="000556FB" w:rsidRPr="00DD0BC4">
        <w:rPr>
          <w:rFonts w:ascii="Times New Roman" w:hAnsi="Times New Roman"/>
          <w:sz w:val="24"/>
          <w:szCs w:val="24"/>
        </w:rPr>
        <w:t>Подписание акта</w:t>
      </w:r>
      <w:r w:rsidR="00ED2170" w:rsidRPr="00DD0BC4">
        <w:rPr>
          <w:rFonts w:ascii="Times New Roman" w:hAnsi="Times New Roman"/>
          <w:sz w:val="24"/>
          <w:szCs w:val="24"/>
        </w:rPr>
        <w:t xml:space="preserve"> сверки фиксируется сотрудником МФЦ в Модуле МФЦ ЕИС</w:t>
      </w:r>
      <w:r w:rsidR="007C4E54" w:rsidRPr="00DD0BC4">
        <w:rPr>
          <w:rFonts w:ascii="Times New Roman" w:hAnsi="Times New Roman"/>
          <w:sz w:val="24"/>
          <w:szCs w:val="24"/>
        </w:rPr>
        <w:t xml:space="preserve"> </w:t>
      </w:r>
      <w:r w:rsidR="00ED2170" w:rsidRPr="00DD0BC4">
        <w:rPr>
          <w:rFonts w:ascii="Times New Roman" w:hAnsi="Times New Roman"/>
          <w:sz w:val="24"/>
          <w:szCs w:val="24"/>
        </w:rPr>
        <w:t xml:space="preserve">ОУ. </w:t>
      </w:r>
    </w:p>
    <w:p w:rsidR="00F86376" w:rsidRPr="00DD0BC4" w:rsidRDefault="00D71339" w:rsidP="00F8637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16.2.6</w:t>
      </w:r>
      <w:r w:rsidR="00ED2170" w:rsidRPr="00DD0BC4">
        <w:rPr>
          <w:rFonts w:ascii="Times New Roman" w:hAnsi="Times New Roman"/>
          <w:sz w:val="24"/>
          <w:szCs w:val="24"/>
        </w:rPr>
        <w:t xml:space="preserve">. </w:t>
      </w:r>
      <w:r w:rsidR="005829C6" w:rsidRPr="00DD0BC4">
        <w:rPr>
          <w:rFonts w:ascii="Times New Roman" w:hAnsi="Times New Roman"/>
          <w:sz w:val="24"/>
          <w:szCs w:val="24"/>
        </w:rPr>
        <w:t>Работник</w:t>
      </w:r>
      <w:r w:rsidR="00ED2170" w:rsidRPr="00DD0BC4">
        <w:rPr>
          <w:rFonts w:ascii="Times New Roman" w:hAnsi="Times New Roman"/>
          <w:sz w:val="24"/>
          <w:szCs w:val="24"/>
        </w:rPr>
        <w:t xml:space="preserve"> МФЦ распечатывает </w:t>
      </w:r>
      <w:r w:rsidR="00D24564" w:rsidRPr="00DD0BC4">
        <w:rPr>
          <w:rFonts w:ascii="Times New Roman" w:hAnsi="Times New Roman"/>
          <w:sz w:val="24"/>
          <w:szCs w:val="24"/>
        </w:rPr>
        <w:t>Р</w:t>
      </w:r>
      <w:r w:rsidR="00ED2170" w:rsidRPr="00DD0BC4">
        <w:rPr>
          <w:rFonts w:ascii="Times New Roman" w:hAnsi="Times New Roman"/>
          <w:sz w:val="24"/>
          <w:szCs w:val="24"/>
        </w:rPr>
        <w:t xml:space="preserve">ешение о </w:t>
      </w:r>
      <w:r w:rsidR="007C4E54" w:rsidRPr="00DD0BC4">
        <w:rPr>
          <w:rFonts w:ascii="Times New Roman" w:hAnsi="Times New Roman"/>
          <w:sz w:val="24"/>
          <w:szCs w:val="24"/>
        </w:rPr>
        <w:t>предоставлении М</w:t>
      </w:r>
      <w:r w:rsidRPr="00DD0BC4">
        <w:rPr>
          <w:rFonts w:ascii="Times New Roman" w:hAnsi="Times New Roman"/>
          <w:sz w:val="24"/>
          <w:szCs w:val="24"/>
        </w:rPr>
        <w:t>униципальной услуги, подписанный</w:t>
      </w:r>
      <w:r w:rsidR="007C4E54" w:rsidRPr="00DD0BC4">
        <w:rPr>
          <w:rFonts w:ascii="Times New Roman" w:hAnsi="Times New Roman"/>
          <w:sz w:val="24"/>
          <w:szCs w:val="24"/>
        </w:rPr>
        <w:t xml:space="preserve"> ЭП </w:t>
      </w:r>
      <w:r w:rsidR="00273485">
        <w:rPr>
          <w:rFonts w:ascii="Times New Roman" w:hAnsi="Times New Roman"/>
          <w:sz w:val="24"/>
          <w:szCs w:val="24"/>
        </w:rPr>
        <w:t>директора (</w:t>
      </w:r>
      <w:r w:rsidR="007C4E54" w:rsidRPr="00DD0BC4">
        <w:rPr>
          <w:rFonts w:ascii="Times New Roman" w:hAnsi="Times New Roman"/>
          <w:sz w:val="24"/>
          <w:szCs w:val="24"/>
        </w:rPr>
        <w:t>уполномоченного</w:t>
      </w:r>
      <w:r w:rsidR="00E23C5E">
        <w:rPr>
          <w:rFonts w:ascii="Times New Roman" w:hAnsi="Times New Roman"/>
          <w:sz w:val="24"/>
          <w:szCs w:val="24"/>
        </w:rPr>
        <w:t xml:space="preserve"> сотрудника</w:t>
      </w:r>
      <w:r w:rsidR="00273485">
        <w:rPr>
          <w:rFonts w:ascii="Times New Roman" w:hAnsi="Times New Roman"/>
          <w:sz w:val="24"/>
          <w:szCs w:val="24"/>
        </w:rPr>
        <w:t>)</w:t>
      </w:r>
      <w:r w:rsidR="00E041E3" w:rsidRPr="00DD0BC4">
        <w:rPr>
          <w:rFonts w:ascii="Times New Roman" w:hAnsi="Times New Roman"/>
          <w:sz w:val="24"/>
          <w:szCs w:val="24"/>
        </w:rPr>
        <w:t xml:space="preserve"> МКУ</w:t>
      </w:r>
      <w:r w:rsidR="007C4E54" w:rsidRPr="00DD0BC4">
        <w:rPr>
          <w:rFonts w:ascii="Times New Roman" w:hAnsi="Times New Roman"/>
          <w:sz w:val="24"/>
          <w:szCs w:val="24"/>
        </w:rPr>
        <w:t>.</w:t>
      </w:r>
    </w:p>
    <w:p w:rsidR="00D71339" w:rsidRPr="00DD0BC4" w:rsidRDefault="00D71339" w:rsidP="00F8637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16.2.7 Заявителю </w:t>
      </w:r>
      <w:r w:rsidR="0018758C" w:rsidRPr="00DD0BC4">
        <w:rPr>
          <w:rFonts w:ascii="Times New Roman" w:hAnsi="Times New Roman"/>
          <w:sz w:val="24"/>
          <w:szCs w:val="24"/>
        </w:rPr>
        <w:t xml:space="preserve">(представителю Заявителя) </w:t>
      </w:r>
      <w:r w:rsidRPr="00DD0BC4">
        <w:rPr>
          <w:rFonts w:ascii="Times New Roman" w:hAnsi="Times New Roman"/>
          <w:sz w:val="24"/>
          <w:szCs w:val="24"/>
        </w:rPr>
        <w:t xml:space="preserve">в Личный кабинет на РПГУ направляется уведомление о предоставлении Муниципальной услуги.  </w:t>
      </w:r>
    </w:p>
    <w:p w:rsidR="00273485" w:rsidRPr="00DD0BC4" w:rsidRDefault="00273485" w:rsidP="00F86376">
      <w:pPr>
        <w:tabs>
          <w:tab w:val="left" w:pos="993"/>
          <w:tab w:val="left" w:pos="1418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E03A6" w:rsidRPr="00DD0BC4" w:rsidRDefault="00BE03A6" w:rsidP="00F86376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jc w:val="left"/>
        <w:rPr>
          <w:sz w:val="24"/>
          <w:szCs w:val="24"/>
        </w:rPr>
      </w:pPr>
    </w:p>
    <w:p w:rsidR="00BE03A6" w:rsidRPr="00DD0BC4" w:rsidRDefault="00D01384" w:rsidP="00BE03A6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  <w:r w:rsidRPr="00DD0BC4">
        <w:rPr>
          <w:sz w:val="24"/>
          <w:szCs w:val="24"/>
        </w:rPr>
        <w:lastRenderedPageBreak/>
        <w:t>1</w:t>
      </w:r>
      <w:r w:rsidR="00BE03A6" w:rsidRPr="00DD0BC4">
        <w:rPr>
          <w:sz w:val="24"/>
          <w:szCs w:val="24"/>
        </w:rPr>
        <w:t>7</w:t>
      </w:r>
      <w:r w:rsidRPr="00DD0BC4">
        <w:rPr>
          <w:sz w:val="24"/>
          <w:szCs w:val="24"/>
        </w:rPr>
        <w:t>.</w:t>
      </w:r>
      <w:r w:rsidRPr="00DD0BC4">
        <w:rPr>
          <w:sz w:val="24"/>
          <w:szCs w:val="24"/>
        </w:rPr>
        <w:tab/>
      </w:r>
      <w:r w:rsidR="00013C4A" w:rsidRPr="00DD0BC4">
        <w:rPr>
          <w:sz w:val="24"/>
          <w:szCs w:val="24"/>
        </w:rPr>
        <w:t xml:space="preserve">Способы получения </w:t>
      </w:r>
      <w:r w:rsidR="00FF6007" w:rsidRPr="00DD0BC4">
        <w:rPr>
          <w:sz w:val="24"/>
          <w:szCs w:val="24"/>
        </w:rPr>
        <w:t>Заявител</w:t>
      </w:r>
      <w:r w:rsidR="00013C4A" w:rsidRPr="00DD0BC4">
        <w:rPr>
          <w:sz w:val="24"/>
          <w:szCs w:val="24"/>
        </w:rPr>
        <w:t>ем</w:t>
      </w:r>
      <w:r w:rsidR="00F427CB" w:rsidRPr="00DD0BC4">
        <w:rPr>
          <w:sz w:val="24"/>
          <w:szCs w:val="24"/>
        </w:rPr>
        <w:t xml:space="preserve"> (представителем Заявителя)</w:t>
      </w:r>
    </w:p>
    <w:p w:rsidR="00FD61BD" w:rsidRPr="00DD0BC4" w:rsidRDefault="00013C4A" w:rsidP="00BE03A6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  <w:r w:rsidRPr="00DD0BC4">
        <w:rPr>
          <w:sz w:val="24"/>
          <w:szCs w:val="24"/>
        </w:rPr>
        <w:t xml:space="preserve"> результат</w:t>
      </w:r>
      <w:r w:rsidR="008D3F5E" w:rsidRPr="00DD0BC4">
        <w:rPr>
          <w:sz w:val="24"/>
          <w:szCs w:val="24"/>
        </w:rPr>
        <w:t>а</w:t>
      </w:r>
      <w:r w:rsidR="00D96586" w:rsidRPr="00DD0BC4">
        <w:rPr>
          <w:sz w:val="24"/>
          <w:szCs w:val="24"/>
        </w:rPr>
        <w:t xml:space="preserve"> предоставления </w:t>
      </w:r>
      <w:r w:rsidR="00BE03A6" w:rsidRPr="00DD0BC4">
        <w:rPr>
          <w:sz w:val="24"/>
          <w:szCs w:val="24"/>
        </w:rPr>
        <w:t>Муниципальной услуги</w:t>
      </w:r>
      <w:bookmarkEnd w:id="58"/>
      <w:bookmarkEnd w:id="59"/>
      <w:bookmarkEnd w:id="60"/>
    </w:p>
    <w:p w:rsidR="00BE03A6" w:rsidRPr="00DD0BC4" w:rsidRDefault="00BE03A6" w:rsidP="00BE03A6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</w:p>
    <w:p w:rsidR="002E3238" w:rsidRPr="00DD0BC4" w:rsidRDefault="00BE03A6" w:rsidP="00935A03">
      <w:pPr>
        <w:pStyle w:val="111"/>
        <w:numPr>
          <w:ilvl w:val="0"/>
          <w:numId w:val="0"/>
        </w:numPr>
        <w:tabs>
          <w:tab w:val="left" w:pos="1134"/>
        </w:tabs>
        <w:ind w:firstLine="567"/>
        <w:rPr>
          <w:sz w:val="24"/>
          <w:szCs w:val="24"/>
        </w:rPr>
      </w:pPr>
      <w:r w:rsidRPr="00DD0BC4">
        <w:rPr>
          <w:sz w:val="24"/>
          <w:szCs w:val="24"/>
        </w:rPr>
        <w:t>17.1.</w:t>
      </w:r>
      <w:r w:rsidR="00F913AF" w:rsidRPr="00DD0BC4">
        <w:rPr>
          <w:sz w:val="24"/>
          <w:szCs w:val="24"/>
        </w:rPr>
        <w:tab/>
      </w:r>
      <w:r w:rsidR="00512D1D" w:rsidRPr="00DD0BC4">
        <w:rPr>
          <w:sz w:val="24"/>
          <w:szCs w:val="24"/>
        </w:rPr>
        <w:t xml:space="preserve">Заявитель </w:t>
      </w:r>
      <w:r w:rsidR="000B5B2E" w:rsidRPr="00DD0BC4">
        <w:rPr>
          <w:sz w:val="24"/>
          <w:szCs w:val="24"/>
        </w:rPr>
        <w:t xml:space="preserve">(представитель Заявителя) </w:t>
      </w:r>
      <w:r w:rsidR="00512D1D" w:rsidRPr="00DD0BC4">
        <w:rPr>
          <w:sz w:val="24"/>
          <w:szCs w:val="24"/>
        </w:rPr>
        <w:t xml:space="preserve">уведомляется о ходе </w:t>
      </w:r>
      <w:r w:rsidR="00CA693A" w:rsidRPr="00DD0BC4">
        <w:rPr>
          <w:sz w:val="24"/>
          <w:szCs w:val="24"/>
        </w:rPr>
        <w:t xml:space="preserve">рассмотрения и готовности результата предоставления </w:t>
      </w:r>
      <w:r w:rsidR="00753C06" w:rsidRPr="00DD0BC4">
        <w:rPr>
          <w:sz w:val="24"/>
          <w:szCs w:val="24"/>
        </w:rPr>
        <w:t>Муниципальной у</w:t>
      </w:r>
      <w:r w:rsidR="00CC1EAF" w:rsidRPr="00DD0BC4">
        <w:rPr>
          <w:sz w:val="24"/>
          <w:szCs w:val="24"/>
        </w:rPr>
        <w:t>слуги</w:t>
      </w:r>
      <w:r w:rsidR="00CD1E6E" w:rsidRPr="00DD0BC4">
        <w:rPr>
          <w:sz w:val="24"/>
          <w:szCs w:val="24"/>
        </w:rPr>
        <w:t xml:space="preserve"> следующими способами:</w:t>
      </w:r>
    </w:p>
    <w:p w:rsidR="00B36636" w:rsidRPr="00DD0BC4" w:rsidRDefault="00790E1B" w:rsidP="00935A03">
      <w:pPr>
        <w:pStyle w:val="11"/>
        <w:numPr>
          <w:ilvl w:val="0"/>
          <w:numId w:val="0"/>
        </w:numPr>
        <w:tabs>
          <w:tab w:val="left" w:pos="993"/>
          <w:tab w:val="left" w:pos="1134"/>
        </w:tabs>
        <w:ind w:firstLine="567"/>
        <w:rPr>
          <w:sz w:val="24"/>
          <w:szCs w:val="24"/>
        </w:rPr>
      </w:pPr>
      <w:r w:rsidRPr="00DD0BC4">
        <w:rPr>
          <w:sz w:val="24"/>
          <w:szCs w:val="24"/>
        </w:rPr>
        <w:t>1)</w:t>
      </w:r>
      <w:r w:rsidRPr="00DD0BC4">
        <w:rPr>
          <w:sz w:val="24"/>
          <w:szCs w:val="24"/>
        </w:rPr>
        <w:tab/>
      </w:r>
      <w:r w:rsidR="00CC1EAF" w:rsidRPr="00DD0BC4">
        <w:rPr>
          <w:sz w:val="24"/>
          <w:szCs w:val="24"/>
        </w:rPr>
        <w:t>ч</w:t>
      </w:r>
      <w:r w:rsidR="00EE5EC0" w:rsidRPr="00DD0BC4">
        <w:rPr>
          <w:sz w:val="24"/>
          <w:szCs w:val="24"/>
        </w:rPr>
        <w:t xml:space="preserve">ерез Личный кабинет </w:t>
      </w:r>
      <w:r w:rsidR="00CC1EAF" w:rsidRPr="00DD0BC4">
        <w:rPr>
          <w:sz w:val="24"/>
          <w:szCs w:val="24"/>
        </w:rPr>
        <w:t xml:space="preserve">Заявителя </w:t>
      </w:r>
      <w:r w:rsidR="00122B96" w:rsidRPr="00DD0BC4">
        <w:rPr>
          <w:sz w:val="24"/>
          <w:szCs w:val="24"/>
        </w:rPr>
        <w:t xml:space="preserve">(представителя заявителя) </w:t>
      </w:r>
      <w:r w:rsidR="00EE5EC0" w:rsidRPr="00DD0BC4">
        <w:rPr>
          <w:sz w:val="24"/>
          <w:szCs w:val="24"/>
        </w:rPr>
        <w:t xml:space="preserve">на </w:t>
      </w:r>
      <w:r w:rsidR="007D6F19" w:rsidRPr="00DD0BC4">
        <w:rPr>
          <w:sz w:val="24"/>
          <w:szCs w:val="24"/>
        </w:rPr>
        <w:t>РПГУ</w:t>
      </w:r>
      <w:r w:rsidR="009513A5" w:rsidRPr="00DD0BC4">
        <w:rPr>
          <w:sz w:val="24"/>
          <w:szCs w:val="24"/>
        </w:rPr>
        <w:t>;</w:t>
      </w:r>
    </w:p>
    <w:p w:rsidR="00FB2A4F" w:rsidRPr="00DD0BC4" w:rsidRDefault="00FB2A4F" w:rsidP="00935A03">
      <w:pPr>
        <w:pStyle w:val="11"/>
        <w:numPr>
          <w:ilvl w:val="0"/>
          <w:numId w:val="0"/>
        </w:numPr>
        <w:tabs>
          <w:tab w:val="left" w:pos="993"/>
          <w:tab w:val="left" w:pos="1134"/>
        </w:tabs>
        <w:ind w:firstLine="567"/>
        <w:rPr>
          <w:sz w:val="24"/>
          <w:szCs w:val="24"/>
        </w:rPr>
      </w:pPr>
      <w:r w:rsidRPr="00DD0BC4">
        <w:rPr>
          <w:sz w:val="24"/>
          <w:szCs w:val="24"/>
        </w:rPr>
        <w:t>2) посредством сервиса РПГУ «Узнать статус заявления»;</w:t>
      </w:r>
    </w:p>
    <w:p w:rsidR="00796791" w:rsidRPr="00DD0BC4" w:rsidRDefault="00501D23" w:rsidP="00935A03">
      <w:pPr>
        <w:pStyle w:val="11"/>
        <w:numPr>
          <w:ilvl w:val="0"/>
          <w:numId w:val="0"/>
        </w:numPr>
        <w:tabs>
          <w:tab w:val="left" w:pos="993"/>
          <w:tab w:val="left" w:pos="1134"/>
        </w:tabs>
        <w:ind w:firstLine="567"/>
        <w:rPr>
          <w:sz w:val="24"/>
          <w:szCs w:val="24"/>
        </w:rPr>
      </w:pPr>
      <w:r w:rsidRPr="00DD0BC4">
        <w:rPr>
          <w:sz w:val="24"/>
          <w:szCs w:val="24"/>
        </w:rPr>
        <w:t>3</w:t>
      </w:r>
      <w:r w:rsidR="00790E1B" w:rsidRPr="00DD0BC4">
        <w:rPr>
          <w:sz w:val="24"/>
          <w:szCs w:val="24"/>
        </w:rPr>
        <w:t>)</w:t>
      </w:r>
      <w:r w:rsidR="00790E1B" w:rsidRPr="00DD0BC4">
        <w:rPr>
          <w:sz w:val="24"/>
          <w:szCs w:val="24"/>
        </w:rPr>
        <w:tab/>
      </w:r>
      <w:r w:rsidR="00CC1EAF" w:rsidRPr="00DD0BC4">
        <w:rPr>
          <w:sz w:val="24"/>
          <w:szCs w:val="24"/>
        </w:rPr>
        <w:t>п</w:t>
      </w:r>
      <w:r w:rsidR="00F67504" w:rsidRPr="00DD0BC4">
        <w:rPr>
          <w:sz w:val="24"/>
          <w:szCs w:val="24"/>
        </w:rPr>
        <w:t>ри</w:t>
      </w:r>
      <w:r w:rsidR="00796791" w:rsidRPr="00DD0BC4">
        <w:rPr>
          <w:sz w:val="24"/>
          <w:szCs w:val="24"/>
        </w:rPr>
        <w:t xml:space="preserve"> обращени</w:t>
      </w:r>
      <w:r w:rsidR="00F67504" w:rsidRPr="00DD0BC4">
        <w:rPr>
          <w:sz w:val="24"/>
          <w:szCs w:val="24"/>
        </w:rPr>
        <w:t>и</w:t>
      </w:r>
      <w:r w:rsidR="00796791" w:rsidRPr="00DD0BC4">
        <w:rPr>
          <w:sz w:val="24"/>
          <w:szCs w:val="24"/>
        </w:rPr>
        <w:t xml:space="preserve"> в МФЦ по тел</w:t>
      </w:r>
      <w:r w:rsidR="00D47AB0" w:rsidRPr="00DD0BC4">
        <w:rPr>
          <w:sz w:val="24"/>
          <w:szCs w:val="24"/>
        </w:rPr>
        <w:t xml:space="preserve">ефону, указанному </w:t>
      </w:r>
      <w:r w:rsidR="00676EE3" w:rsidRPr="00DD0BC4">
        <w:rPr>
          <w:sz w:val="24"/>
          <w:szCs w:val="24"/>
        </w:rPr>
        <w:t>в Приложении</w:t>
      </w:r>
      <w:r w:rsidR="00796791" w:rsidRPr="00DD0BC4">
        <w:rPr>
          <w:sz w:val="24"/>
          <w:szCs w:val="24"/>
        </w:rPr>
        <w:t xml:space="preserve"> 2 к настоящему </w:t>
      </w:r>
      <w:r w:rsidR="004E4EF0" w:rsidRPr="00DD0BC4">
        <w:rPr>
          <w:sz w:val="24"/>
          <w:szCs w:val="24"/>
        </w:rPr>
        <w:t>Административному р</w:t>
      </w:r>
      <w:r w:rsidR="00796791" w:rsidRPr="00DD0BC4">
        <w:rPr>
          <w:sz w:val="24"/>
          <w:szCs w:val="24"/>
        </w:rPr>
        <w:t>егламенту;</w:t>
      </w:r>
    </w:p>
    <w:p w:rsidR="00B36636" w:rsidRPr="00DD0BC4" w:rsidRDefault="00501D23" w:rsidP="00935A03">
      <w:pPr>
        <w:pStyle w:val="11"/>
        <w:numPr>
          <w:ilvl w:val="0"/>
          <w:numId w:val="0"/>
        </w:numPr>
        <w:tabs>
          <w:tab w:val="left" w:pos="993"/>
          <w:tab w:val="left" w:pos="1134"/>
        </w:tabs>
        <w:ind w:firstLine="567"/>
        <w:rPr>
          <w:sz w:val="24"/>
          <w:szCs w:val="24"/>
        </w:rPr>
      </w:pPr>
      <w:r w:rsidRPr="00DD0BC4">
        <w:rPr>
          <w:sz w:val="24"/>
          <w:szCs w:val="24"/>
        </w:rPr>
        <w:t>4</w:t>
      </w:r>
      <w:r w:rsidR="00790E1B" w:rsidRPr="00DD0BC4">
        <w:rPr>
          <w:sz w:val="24"/>
          <w:szCs w:val="24"/>
        </w:rPr>
        <w:t>)</w:t>
      </w:r>
      <w:r w:rsidR="00790E1B" w:rsidRPr="00DD0BC4">
        <w:rPr>
          <w:sz w:val="24"/>
          <w:szCs w:val="24"/>
        </w:rPr>
        <w:tab/>
      </w:r>
      <w:r w:rsidR="004E4EF0" w:rsidRPr="00DD0BC4">
        <w:rPr>
          <w:sz w:val="24"/>
          <w:szCs w:val="24"/>
        </w:rPr>
        <w:t>п</w:t>
      </w:r>
      <w:r w:rsidR="00F67504" w:rsidRPr="00DD0BC4">
        <w:rPr>
          <w:sz w:val="24"/>
          <w:szCs w:val="24"/>
        </w:rPr>
        <w:t>ри</w:t>
      </w:r>
      <w:r w:rsidR="00796791" w:rsidRPr="00DD0BC4">
        <w:rPr>
          <w:sz w:val="24"/>
          <w:szCs w:val="24"/>
        </w:rPr>
        <w:t xml:space="preserve"> </w:t>
      </w:r>
      <w:r w:rsidR="00B50FA4" w:rsidRPr="00DD0BC4">
        <w:rPr>
          <w:sz w:val="24"/>
          <w:szCs w:val="24"/>
        </w:rPr>
        <w:t xml:space="preserve">личном </w:t>
      </w:r>
      <w:r w:rsidR="00796791" w:rsidRPr="00DD0BC4">
        <w:rPr>
          <w:sz w:val="24"/>
          <w:szCs w:val="24"/>
        </w:rPr>
        <w:t>посещени</w:t>
      </w:r>
      <w:r w:rsidR="008D3F5E" w:rsidRPr="00DD0BC4">
        <w:rPr>
          <w:sz w:val="24"/>
          <w:szCs w:val="24"/>
        </w:rPr>
        <w:t>и</w:t>
      </w:r>
      <w:r w:rsidR="00796791" w:rsidRPr="00DD0BC4">
        <w:rPr>
          <w:sz w:val="24"/>
          <w:szCs w:val="24"/>
        </w:rPr>
        <w:t xml:space="preserve"> МФЦ</w:t>
      </w:r>
      <w:r w:rsidR="00DB6102" w:rsidRPr="00DD0BC4">
        <w:rPr>
          <w:sz w:val="24"/>
          <w:szCs w:val="24"/>
        </w:rPr>
        <w:t>;</w:t>
      </w:r>
    </w:p>
    <w:p w:rsidR="00DB6102" w:rsidRPr="00DD0BC4" w:rsidRDefault="00501D23" w:rsidP="00935A03">
      <w:pPr>
        <w:pStyle w:val="11"/>
        <w:numPr>
          <w:ilvl w:val="0"/>
          <w:numId w:val="0"/>
        </w:numPr>
        <w:tabs>
          <w:tab w:val="left" w:pos="993"/>
          <w:tab w:val="left" w:pos="1134"/>
        </w:tabs>
        <w:ind w:firstLine="567"/>
        <w:rPr>
          <w:sz w:val="24"/>
          <w:szCs w:val="24"/>
        </w:rPr>
      </w:pPr>
      <w:r w:rsidRPr="00DD0BC4">
        <w:rPr>
          <w:sz w:val="24"/>
          <w:szCs w:val="24"/>
        </w:rPr>
        <w:t>5</w:t>
      </w:r>
      <w:r w:rsidR="00DB6102" w:rsidRPr="00DD0BC4">
        <w:rPr>
          <w:sz w:val="24"/>
          <w:szCs w:val="24"/>
        </w:rPr>
        <w:t xml:space="preserve">) </w:t>
      </w:r>
      <w:r w:rsidR="007C20E1" w:rsidRPr="00DD0BC4">
        <w:rPr>
          <w:sz w:val="24"/>
          <w:szCs w:val="24"/>
        </w:rPr>
        <w:t xml:space="preserve">по телефону центра телефонного обслуживания населения Московской области </w:t>
      </w:r>
      <w:ins w:id="62" w:author="Титова Ольга Григорьевна" w:date="2018-04-11T15:04:00Z">
        <w:r w:rsidR="001C2E2A" w:rsidRPr="00DD0BC4">
          <w:rPr>
            <w:sz w:val="24"/>
            <w:szCs w:val="24"/>
          </w:rPr>
          <w:br/>
        </w:r>
      </w:ins>
      <w:r w:rsidR="007C20E1" w:rsidRPr="00DD0BC4">
        <w:rPr>
          <w:sz w:val="24"/>
          <w:szCs w:val="24"/>
        </w:rPr>
        <w:t>8(800)550-50-30.</w:t>
      </w:r>
    </w:p>
    <w:p w:rsidR="005D5A87" w:rsidRPr="00DD0BC4" w:rsidRDefault="00BE03A6" w:rsidP="00EE2900">
      <w:pPr>
        <w:pStyle w:val="11"/>
        <w:numPr>
          <w:ilvl w:val="0"/>
          <w:numId w:val="0"/>
        </w:numPr>
        <w:tabs>
          <w:tab w:val="left" w:pos="1134"/>
        </w:tabs>
        <w:ind w:firstLine="567"/>
        <w:rPr>
          <w:sz w:val="24"/>
          <w:szCs w:val="24"/>
        </w:rPr>
      </w:pPr>
      <w:r w:rsidRPr="00DD0BC4">
        <w:rPr>
          <w:sz w:val="24"/>
          <w:szCs w:val="24"/>
        </w:rPr>
        <w:t>17.2.</w:t>
      </w:r>
      <w:r w:rsidR="000556FB" w:rsidRPr="00DD0BC4">
        <w:rPr>
          <w:sz w:val="24"/>
          <w:szCs w:val="24"/>
        </w:rPr>
        <w:t xml:space="preserve"> </w:t>
      </w:r>
      <w:r w:rsidR="007328BE" w:rsidRPr="00DD0BC4">
        <w:rPr>
          <w:sz w:val="24"/>
          <w:szCs w:val="24"/>
        </w:rPr>
        <w:t>Выдача результата предоставления Муниципальной услуги.</w:t>
      </w:r>
    </w:p>
    <w:p w:rsidR="004612AD" w:rsidRPr="00DD0BC4" w:rsidRDefault="005D5A87" w:rsidP="004612AD">
      <w:pPr>
        <w:pStyle w:val="11"/>
        <w:numPr>
          <w:ilvl w:val="0"/>
          <w:numId w:val="0"/>
        </w:numPr>
        <w:tabs>
          <w:tab w:val="left" w:pos="1134"/>
        </w:tabs>
        <w:ind w:firstLine="567"/>
        <w:rPr>
          <w:sz w:val="24"/>
          <w:szCs w:val="24"/>
        </w:rPr>
      </w:pPr>
      <w:r w:rsidRPr="00DD0BC4">
        <w:rPr>
          <w:sz w:val="24"/>
          <w:szCs w:val="24"/>
        </w:rPr>
        <w:t>17.2.1.</w:t>
      </w:r>
      <w:r w:rsidR="007328BE" w:rsidRPr="00DD0BC4">
        <w:rPr>
          <w:sz w:val="24"/>
          <w:szCs w:val="24"/>
        </w:rPr>
        <w:t xml:space="preserve"> </w:t>
      </w:r>
      <w:r w:rsidR="000556FB" w:rsidRPr="00DD0BC4">
        <w:rPr>
          <w:sz w:val="24"/>
          <w:szCs w:val="24"/>
        </w:rPr>
        <w:t>Решение о предоставлении Муниципальной услуги</w:t>
      </w:r>
      <w:r w:rsidR="00D71339" w:rsidRPr="00DD0BC4">
        <w:rPr>
          <w:sz w:val="24"/>
          <w:szCs w:val="24"/>
        </w:rPr>
        <w:t>, подписанное</w:t>
      </w:r>
      <w:r w:rsidR="000556FB" w:rsidRPr="00DD0BC4">
        <w:rPr>
          <w:sz w:val="24"/>
          <w:szCs w:val="24"/>
        </w:rPr>
        <w:t xml:space="preserve"> </w:t>
      </w:r>
      <w:r w:rsidRPr="00DD0BC4">
        <w:rPr>
          <w:sz w:val="24"/>
          <w:szCs w:val="24"/>
        </w:rPr>
        <w:t>ЭП</w:t>
      </w:r>
      <w:r w:rsidR="00E23C5E">
        <w:rPr>
          <w:sz w:val="24"/>
          <w:szCs w:val="24"/>
        </w:rPr>
        <w:t xml:space="preserve"> директора </w:t>
      </w:r>
      <w:r w:rsidR="000556FB" w:rsidRPr="00DD0BC4">
        <w:rPr>
          <w:sz w:val="24"/>
          <w:szCs w:val="24"/>
        </w:rPr>
        <w:t xml:space="preserve"> </w:t>
      </w:r>
      <w:r w:rsidR="00E23C5E">
        <w:rPr>
          <w:sz w:val="24"/>
          <w:szCs w:val="24"/>
        </w:rPr>
        <w:t>(</w:t>
      </w:r>
      <w:r w:rsidR="000556FB" w:rsidRPr="00DD0BC4">
        <w:rPr>
          <w:sz w:val="24"/>
          <w:szCs w:val="24"/>
        </w:rPr>
        <w:t>у</w:t>
      </w:r>
      <w:r w:rsidR="00E23C5E">
        <w:rPr>
          <w:sz w:val="24"/>
          <w:szCs w:val="24"/>
        </w:rPr>
        <w:t>полномоченного сотрудника)</w:t>
      </w:r>
      <w:r w:rsidR="000556FB" w:rsidRPr="00DD0BC4">
        <w:rPr>
          <w:sz w:val="24"/>
          <w:szCs w:val="24"/>
        </w:rPr>
        <w:t xml:space="preserve"> МКУ </w:t>
      </w:r>
      <w:r w:rsidR="007328BE" w:rsidRPr="00DD0BC4">
        <w:rPr>
          <w:sz w:val="24"/>
          <w:szCs w:val="24"/>
        </w:rPr>
        <w:t xml:space="preserve">выдается </w:t>
      </w:r>
      <w:r w:rsidR="000556FB" w:rsidRPr="00DD0BC4">
        <w:rPr>
          <w:sz w:val="24"/>
          <w:szCs w:val="24"/>
        </w:rPr>
        <w:t>Заявителю (представителю Заявителя) на бумажном носит</w:t>
      </w:r>
      <w:r w:rsidR="007328BE" w:rsidRPr="00DD0BC4">
        <w:rPr>
          <w:sz w:val="24"/>
          <w:szCs w:val="24"/>
        </w:rPr>
        <w:t>еле в МФЦ</w:t>
      </w:r>
      <w:r w:rsidR="009E2268" w:rsidRPr="00DD0BC4">
        <w:rPr>
          <w:sz w:val="24"/>
          <w:szCs w:val="24"/>
        </w:rPr>
        <w:t>,</w:t>
      </w:r>
      <w:r w:rsidR="007328BE" w:rsidRPr="00DD0BC4">
        <w:rPr>
          <w:sz w:val="24"/>
          <w:szCs w:val="24"/>
        </w:rPr>
        <w:t xml:space="preserve"> указанном в заявлении</w:t>
      </w:r>
      <w:r w:rsidR="004612AD" w:rsidRPr="00DD0BC4">
        <w:rPr>
          <w:sz w:val="24"/>
          <w:szCs w:val="24"/>
        </w:rPr>
        <w:t>.</w:t>
      </w:r>
    </w:p>
    <w:p w:rsidR="00935A03" w:rsidRPr="00DD0BC4" w:rsidRDefault="007328BE" w:rsidP="004612AD">
      <w:pPr>
        <w:pStyle w:val="11"/>
        <w:numPr>
          <w:ilvl w:val="0"/>
          <w:numId w:val="0"/>
        </w:numPr>
        <w:tabs>
          <w:tab w:val="left" w:pos="1134"/>
        </w:tabs>
        <w:ind w:firstLine="567"/>
        <w:rPr>
          <w:sz w:val="24"/>
          <w:szCs w:val="24"/>
        </w:rPr>
      </w:pPr>
      <w:r w:rsidRPr="00DD0BC4">
        <w:rPr>
          <w:sz w:val="24"/>
          <w:szCs w:val="24"/>
        </w:rPr>
        <w:t>Решение о предоставлении Муниципальной услуги</w:t>
      </w:r>
      <w:r w:rsidR="009E2268" w:rsidRPr="00DD0BC4">
        <w:rPr>
          <w:sz w:val="24"/>
          <w:szCs w:val="24"/>
        </w:rPr>
        <w:t>,</w:t>
      </w:r>
      <w:r w:rsidRPr="00DD0BC4">
        <w:rPr>
          <w:sz w:val="24"/>
          <w:szCs w:val="24"/>
        </w:rPr>
        <w:t xml:space="preserve"> принятое на основании заявления</w:t>
      </w:r>
      <w:r w:rsidR="009E2268" w:rsidRPr="00DD0BC4">
        <w:rPr>
          <w:sz w:val="24"/>
          <w:szCs w:val="24"/>
        </w:rPr>
        <w:t>,</w:t>
      </w:r>
      <w:r w:rsidRPr="00DD0BC4">
        <w:rPr>
          <w:sz w:val="24"/>
          <w:szCs w:val="24"/>
        </w:rPr>
        <w:t xml:space="preserve"> поданного в электронной форме посредством РПГУ, выдается Заявителю </w:t>
      </w:r>
      <w:r w:rsidR="009B1492" w:rsidRPr="00DD0BC4">
        <w:rPr>
          <w:sz w:val="24"/>
          <w:szCs w:val="24"/>
        </w:rPr>
        <w:t xml:space="preserve">(представителю Заявителя) </w:t>
      </w:r>
      <w:r w:rsidR="005D5A87" w:rsidRPr="00DD0BC4">
        <w:rPr>
          <w:sz w:val="24"/>
          <w:szCs w:val="24"/>
        </w:rPr>
        <w:t>в МФЦ</w:t>
      </w:r>
      <w:r w:rsidR="00501D23" w:rsidRPr="00DD0BC4">
        <w:rPr>
          <w:sz w:val="24"/>
          <w:szCs w:val="24"/>
        </w:rPr>
        <w:t>,</w:t>
      </w:r>
      <w:r w:rsidR="005D5A87" w:rsidRPr="00DD0BC4">
        <w:rPr>
          <w:sz w:val="24"/>
          <w:szCs w:val="24"/>
        </w:rPr>
        <w:t xml:space="preserve"> указанном в заявлении</w:t>
      </w:r>
      <w:r w:rsidR="009E2268" w:rsidRPr="00DD0BC4">
        <w:rPr>
          <w:sz w:val="24"/>
          <w:szCs w:val="24"/>
        </w:rPr>
        <w:t>,</w:t>
      </w:r>
      <w:r w:rsidRPr="00DD0BC4">
        <w:rPr>
          <w:sz w:val="24"/>
          <w:szCs w:val="24"/>
        </w:rPr>
        <w:t xml:space="preserve"> после сверки оригиналов документов, необходимых для предоставления Муниципальной услуги</w:t>
      </w:r>
      <w:r w:rsidR="009E2268" w:rsidRPr="00DD0BC4">
        <w:rPr>
          <w:sz w:val="24"/>
          <w:szCs w:val="24"/>
        </w:rPr>
        <w:t>,</w:t>
      </w:r>
      <w:r w:rsidR="000556FB" w:rsidRPr="00DD0BC4">
        <w:rPr>
          <w:sz w:val="24"/>
          <w:szCs w:val="24"/>
        </w:rPr>
        <w:t xml:space="preserve"> </w:t>
      </w:r>
      <w:r w:rsidR="009E2268" w:rsidRPr="00DD0BC4">
        <w:rPr>
          <w:sz w:val="24"/>
          <w:szCs w:val="24"/>
        </w:rPr>
        <w:t>с</w:t>
      </w:r>
      <w:r w:rsidR="000556FB" w:rsidRPr="00DD0BC4">
        <w:rPr>
          <w:sz w:val="24"/>
          <w:szCs w:val="24"/>
        </w:rPr>
        <w:t xml:space="preserve"> электронны</w:t>
      </w:r>
      <w:r w:rsidR="009E2268" w:rsidRPr="00DD0BC4">
        <w:rPr>
          <w:sz w:val="24"/>
          <w:szCs w:val="24"/>
        </w:rPr>
        <w:t>ми</w:t>
      </w:r>
      <w:r w:rsidR="000556FB" w:rsidRPr="00DD0BC4">
        <w:rPr>
          <w:sz w:val="24"/>
          <w:szCs w:val="24"/>
        </w:rPr>
        <w:t xml:space="preserve"> образ</w:t>
      </w:r>
      <w:r w:rsidR="009E2268" w:rsidRPr="00DD0BC4">
        <w:rPr>
          <w:sz w:val="24"/>
          <w:szCs w:val="24"/>
        </w:rPr>
        <w:t>ами</w:t>
      </w:r>
      <w:r w:rsidR="000556FB" w:rsidRPr="00DD0BC4">
        <w:rPr>
          <w:sz w:val="24"/>
          <w:szCs w:val="24"/>
        </w:rPr>
        <w:t xml:space="preserve"> документов, направленных в эл</w:t>
      </w:r>
      <w:r w:rsidR="005D5A87" w:rsidRPr="00DD0BC4">
        <w:rPr>
          <w:sz w:val="24"/>
          <w:szCs w:val="24"/>
        </w:rPr>
        <w:t>ектронной форме на РПГУ.</w:t>
      </w:r>
    </w:p>
    <w:p w:rsidR="00C824E1" w:rsidRPr="00DD0BC4" w:rsidRDefault="004612AD" w:rsidP="004612AD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17.2.2.</w:t>
      </w:r>
      <w:r w:rsidR="00935A03" w:rsidRPr="00DD0BC4">
        <w:rPr>
          <w:sz w:val="24"/>
          <w:szCs w:val="24"/>
        </w:rPr>
        <w:t xml:space="preserve"> Решение об отказе в предоставления Муниципальной услуги может быть</w:t>
      </w:r>
      <w:r w:rsidR="00F86376" w:rsidRPr="00DD0BC4">
        <w:rPr>
          <w:sz w:val="24"/>
          <w:szCs w:val="24"/>
        </w:rPr>
        <w:t xml:space="preserve"> получено </w:t>
      </w:r>
      <w:r w:rsidR="00EE2900" w:rsidRPr="00DD0BC4">
        <w:rPr>
          <w:sz w:val="24"/>
          <w:szCs w:val="24"/>
        </w:rPr>
        <w:t xml:space="preserve">Заявителем </w:t>
      </w:r>
      <w:r w:rsidR="00FE6787" w:rsidRPr="00DD0BC4">
        <w:rPr>
          <w:sz w:val="24"/>
          <w:szCs w:val="24"/>
        </w:rPr>
        <w:t xml:space="preserve">(представителем Заявителя) </w:t>
      </w:r>
      <w:r w:rsidR="00935A03" w:rsidRPr="00DD0BC4">
        <w:rPr>
          <w:sz w:val="24"/>
          <w:szCs w:val="24"/>
        </w:rPr>
        <w:t>в Личном</w:t>
      </w:r>
      <w:r w:rsidR="00C824E1" w:rsidRPr="00DD0BC4">
        <w:rPr>
          <w:sz w:val="24"/>
          <w:szCs w:val="24"/>
        </w:rPr>
        <w:t xml:space="preserve"> кабинет</w:t>
      </w:r>
      <w:r w:rsidR="00935A03" w:rsidRPr="00DD0BC4">
        <w:rPr>
          <w:sz w:val="24"/>
          <w:szCs w:val="24"/>
        </w:rPr>
        <w:t>е</w:t>
      </w:r>
      <w:r w:rsidR="00C824E1" w:rsidRPr="00DD0BC4">
        <w:rPr>
          <w:sz w:val="24"/>
          <w:szCs w:val="24"/>
        </w:rPr>
        <w:t xml:space="preserve"> на РПГУ в виде электронного документа, подписанного ЭП </w:t>
      </w:r>
      <w:r w:rsidR="00E23C5E">
        <w:rPr>
          <w:sz w:val="24"/>
          <w:szCs w:val="24"/>
        </w:rPr>
        <w:t xml:space="preserve">директора </w:t>
      </w:r>
      <w:r w:rsidR="00E23C5E" w:rsidRPr="00DD0BC4">
        <w:rPr>
          <w:sz w:val="24"/>
          <w:szCs w:val="24"/>
        </w:rPr>
        <w:t xml:space="preserve"> </w:t>
      </w:r>
      <w:r w:rsidR="00E23C5E">
        <w:rPr>
          <w:sz w:val="24"/>
          <w:szCs w:val="24"/>
        </w:rPr>
        <w:t>(</w:t>
      </w:r>
      <w:r w:rsidR="00E23C5E" w:rsidRPr="00DD0BC4">
        <w:rPr>
          <w:sz w:val="24"/>
          <w:szCs w:val="24"/>
        </w:rPr>
        <w:t>у</w:t>
      </w:r>
      <w:r w:rsidR="00E23C5E">
        <w:rPr>
          <w:sz w:val="24"/>
          <w:szCs w:val="24"/>
        </w:rPr>
        <w:t>полномоченного сотрудника)</w:t>
      </w:r>
      <w:r w:rsidR="00F86376" w:rsidRPr="00DD0BC4">
        <w:rPr>
          <w:sz w:val="24"/>
          <w:szCs w:val="24"/>
        </w:rPr>
        <w:t xml:space="preserve"> МКУ или </w:t>
      </w:r>
      <w:r w:rsidR="00935A03" w:rsidRPr="00DD0BC4">
        <w:rPr>
          <w:sz w:val="24"/>
          <w:szCs w:val="24"/>
        </w:rPr>
        <w:t>в МФЦ</w:t>
      </w:r>
      <w:r w:rsidR="00B90005" w:rsidRPr="00DD0BC4">
        <w:rPr>
          <w:sz w:val="24"/>
          <w:szCs w:val="24"/>
        </w:rPr>
        <w:t xml:space="preserve">, указанном в заявлении, </w:t>
      </w:r>
      <w:r w:rsidR="00935A03" w:rsidRPr="00DD0BC4">
        <w:rPr>
          <w:sz w:val="24"/>
          <w:szCs w:val="24"/>
        </w:rPr>
        <w:t>на бумажном носителе.</w:t>
      </w:r>
    </w:p>
    <w:p w:rsidR="004612AD" w:rsidRPr="00DD0BC4" w:rsidRDefault="004612AD" w:rsidP="004612AD">
      <w:pPr>
        <w:pStyle w:val="11"/>
        <w:numPr>
          <w:ilvl w:val="0"/>
          <w:numId w:val="0"/>
        </w:numPr>
        <w:tabs>
          <w:tab w:val="left" w:pos="1134"/>
        </w:tabs>
        <w:ind w:firstLine="567"/>
        <w:rPr>
          <w:sz w:val="24"/>
          <w:szCs w:val="24"/>
        </w:rPr>
      </w:pPr>
      <w:r w:rsidRPr="00DD0BC4">
        <w:rPr>
          <w:sz w:val="24"/>
          <w:szCs w:val="24"/>
        </w:rPr>
        <w:t>17.3. Удостоверение выда</w:t>
      </w:r>
      <w:r w:rsidR="00525F0A" w:rsidRPr="00DD0BC4">
        <w:rPr>
          <w:sz w:val="24"/>
          <w:szCs w:val="24"/>
        </w:rPr>
        <w:t>е</w:t>
      </w:r>
      <w:r w:rsidRPr="00DD0BC4">
        <w:rPr>
          <w:sz w:val="24"/>
          <w:szCs w:val="24"/>
        </w:rPr>
        <w:t>тся Заявителю в МФЦ вместе с решением о предоставлении Муниципальной услуги</w:t>
      </w:r>
      <w:r w:rsidR="00501D23" w:rsidRPr="00DD0BC4">
        <w:rPr>
          <w:sz w:val="24"/>
          <w:szCs w:val="24"/>
        </w:rPr>
        <w:t xml:space="preserve"> с учетом требований, указанных в пункте 6.6 настоящего Административного регламента</w:t>
      </w:r>
      <w:r w:rsidRPr="00DD0BC4">
        <w:rPr>
          <w:sz w:val="24"/>
          <w:szCs w:val="24"/>
        </w:rPr>
        <w:t xml:space="preserve">. </w:t>
      </w:r>
    </w:p>
    <w:p w:rsidR="004612AD" w:rsidRPr="00DD0BC4" w:rsidRDefault="004612AD" w:rsidP="004612AD">
      <w:pPr>
        <w:pStyle w:val="11"/>
        <w:numPr>
          <w:ilvl w:val="0"/>
          <w:numId w:val="0"/>
        </w:numPr>
        <w:tabs>
          <w:tab w:val="left" w:pos="1134"/>
        </w:tabs>
        <w:ind w:firstLine="567"/>
        <w:rPr>
          <w:sz w:val="24"/>
          <w:szCs w:val="24"/>
        </w:rPr>
      </w:pPr>
      <w:r w:rsidRPr="00DD0BC4">
        <w:rPr>
          <w:sz w:val="24"/>
          <w:szCs w:val="24"/>
        </w:rPr>
        <w:t xml:space="preserve">Удостоверение о предоставлении места для семейного (родового) захоронения </w:t>
      </w:r>
      <w:r w:rsidR="00501D23" w:rsidRPr="00DD0BC4">
        <w:rPr>
          <w:sz w:val="24"/>
          <w:szCs w:val="24"/>
        </w:rPr>
        <w:t>(</w:t>
      </w:r>
      <w:r w:rsidRPr="00DD0BC4">
        <w:rPr>
          <w:sz w:val="24"/>
          <w:szCs w:val="24"/>
        </w:rPr>
        <w:t>под настоящие или будущие захоронения</w:t>
      </w:r>
      <w:r w:rsidR="00501D23" w:rsidRPr="00DD0BC4">
        <w:rPr>
          <w:sz w:val="24"/>
          <w:szCs w:val="24"/>
        </w:rPr>
        <w:t>)</w:t>
      </w:r>
      <w:r w:rsidRPr="00DD0BC4">
        <w:rPr>
          <w:sz w:val="24"/>
          <w:szCs w:val="24"/>
        </w:rPr>
        <w:t xml:space="preserve"> выдается Заявителю </w:t>
      </w:r>
      <w:r w:rsidR="008A3AC1" w:rsidRPr="00DD0BC4">
        <w:rPr>
          <w:sz w:val="24"/>
          <w:szCs w:val="24"/>
        </w:rPr>
        <w:t xml:space="preserve">(представителю Заявителя) </w:t>
      </w:r>
      <w:r w:rsidRPr="00DD0BC4">
        <w:rPr>
          <w:sz w:val="24"/>
          <w:szCs w:val="24"/>
        </w:rPr>
        <w:t xml:space="preserve">в МФЦ после получения сведений об оплате резервирования места </w:t>
      </w:r>
      <w:r w:rsidR="00501D23" w:rsidRPr="00DD0BC4">
        <w:rPr>
          <w:sz w:val="24"/>
          <w:szCs w:val="24"/>
        </w:rPr>
        <w:t xml:space="preserve">для создания </w:t>
      </w:r>
      <w:r w:rsidRPr="00DD0BC4">
        <w:rPr>
          <w:sz w:val="24"/>
          <w:szCs w:val="24"/>
        </w:rPr>
        <w:t>семейно</w:t>
      </w:r>
      <w:r w:rsidR="00501D23" w:rsidRPr="00DD0BC4">
        <w:rPr>
          <w:sz w:val="24"/>
          <w:szCs w:val="24"/>
        </w:rPr>
        <w:t>го</w:t>
      </w:r>
      <w:r w:rsidRPr="00DD0BC4">
        <w:rPr>
          <w:sz w:val="24"/>
          <w:szCs w:val="24"/>
        </w:rPr>
        <w:t xml:space="preserve"> (родово</w:t>
      </w:r>
      <w:r w:rsidR="00501D23" w:rsidRPr="00DD0BC4">
        <w:rPr>
          <w:sz w:val="24"/>
          <w:szCs w:val="24"/>
        </w:rPr>
        <w:t>го</w:t>
      </w:r>
      <w:r w:rsidRPr="00DD0BC4">
        <w:rPr>
          <w:sz w:val="24"/>
          <w:szCs w:val="24"/>
        </w:rPr>
        <w:t>) захоронени</w:t>
      </w:r>
      <w:r w:rsidR="00501D23" w:rsidRPr="00DD0BC4">
        <w:rPr>
          <w:sz w:val="24"/>
          <w:szCs w:val="24"/>
        </w:rPr>
        <w:t>я</w:t>
      </w:r>
      <w:r w:rsidRPr="00DD0BC4">
        <w:rPr>
          <w:sz w:val="24"/>
          <w:szCs w:val="24"/>
        </w:rPr>
        <w:t xml:space="preserve"> в порядке, указанном в </w:t>
      </w:r>
      <w:r w:rsidR="00501D23" w:rsidRPr="00DD0BC4">
        <w:rPr>
          <w:sz w:val="24"/>
          <w:szCs w:val="24"/>
        </w:rPr>
        <w:t>разделе 14</w:t>
      </w:r>
      <w:r w:rsidRPr="00DD0BC4">
        <w:rPr>
          <w:sz w:val="24"/>
          <w:szCs w:val="24"/>
        </w:rPr>
        <w:t xml:space="preserve"> настоящего Административного регламента. </w:t>
      </w:r>
    </w:p>
    <w:bookmarkEnd w:id="61"/>
    <w:p w:rsidR="00A04193" w:rsidRPr="00DD0BC4" w:rsidRDefault="00A04193" w:rsidP="00237376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jc w:val="left"/>
        <w:rPr>
          <w:sz w:val="24"/>
          <w:szCs w:val="24"/>
        </w:rPr>
      </w:pPr>
    </w:p>
    <w:p w:rsidR="00540148" w:rsidRPr="00DD0BC4" w:rsidRDefault="00CA1746" w:rsidP="008179C0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  <w:r w:rsidRPr="00DD0BC4">
        <w:rPr>
          <w:sz w:val="24"/>
          <w:szCs w:val="24"/>
        </w:rPr>
        <w:t>1</w:t>
      </w:r>
      <w:r w:rsidR="001D6E39" w:rsidRPr="00DD0BC4">
        <w:rPr>
          <w:sz w:val="24"/>
          <w:szCs w:val="24"/>
        </w:rPr>
        <w:t>8</w:t>
      </w:r>
      <w:r w:rsidRPr="00DD0BC4">
        <w:rPr>
          <w:sz w:val="24"/>
          <w:szCs w:val="24"/>
        </w:rPr>
        <w:t>.</w:t>
      </w:r>
      <w:r w:rsidRPr="00DD0BC4">
        <w:rPr>
          <w:sz w:val="24"/>
          <w:szCs w:val="24"/>
        </w:rPr>
        <w:tab/>
      </w:r>
      <w:bookmarkStart w:id="63" w:name="_Toc437973296"/>
      <w:bookmarkStart w:id="64" w:name="_Toc438110038"/>
      <w:bookmarkStart w:id="65" w:name="_Toc438376243"/>
      <w:bookmarkStart w:id="66" w:name="_Toc441496551"/>
      <w:r w:rsidR="00540148" w:rsidRPr="00DD0BC4">
        <w:rPr>
          <w:sz w:val="24"/>
          <w:szCs w:val="24"/>
        </w:rPr>
        <w:t>Максимальный срок ожидания в очереди</w:t>
      </w:r>
      <w:bookmarkEnd w:id="63"/>
      <w:bookmarkEnd w:id="64"/>
      <w:bookmarkEnd w:id="65"/>
      <w:bookmarkEnd w:id="66"/>
    </w:p>
    <w:p w:rsidR="0020569B" w:rsidRPr="00DD0BC4" w:rsidRDefault="0020569B" w:rsidP="008179C0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</w:p>
    <w:p w:rsidR="00F86376" w:rsidRPr="00DD0BC4" w:rsidRDefault="001D6E39" w:rsidP="0089071A">
      <w:pPr>
        <w:pStyle w:val="11"/>
        <w:numPr>
          <w:ilvl w:val="0"/>
          <w:numId w:val="0"/>
        </w:numPr>
        <w:tabs>
          <w:tab w:val="left" w:pos="1134"/>
          <w:tab w:val="left" w:pos="1701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18.1.</w:t>
      </w:r>
      <w:r w:rsidR="00392610" w:rsidRPr="00DD0BC4">
        <w:rPr>
          <w:sz w:val="24"/>
          <w:szCs w:val="24"/>
        </w:rPr>
        <w:tab/>
      </w:r>
      <w:r w:rsidR="00540148" w:rsidRPr="00DD0BC4">
        <w:rPr>
          <w:sz w:val="24"/>
          <w:szCs w:val="24"/>
        </w:rPr>
        <w:t xml:space="preserve">Максимальный срок ожидания в очереди при личной подаче </w:t>
      </w:r>
      <w:r w:rsidR="00B65D53" w:rsidRPr="00DD0BC4">
        <w:rPr>
          <w:sz w:val="24"/>
          <w:szCs w:val="24"/>
        </w:rPr>
        <w:t>з</w:t>
      </w:r>
      <w:r w:rsidR="00540148" w:rsidRPr="00DD0BC4">
        <w:rPr>
          <w:sz w:val="24"/>
          <w:szCs w:val="24"/>
        </w:rPr>
        <w:t xml:space="preserve">аявления </w:t>
      </w:r>
      <w:r w:rsidR="00B332C1" w:rsidRPr="00DD0BC4">
        <w:rPr>
          <w:sz w:val="24"/>
          <w:szCs w:val="24"/>
        </w:rPr>
        <w:t xml:space="preserve">в МФЦ </w:t>
      </w:r>
      <w:r w:rsidR="00540148" w:rsidRPr="00DD0BC4">
        <w:rPr>
          <w:sz w:val="24"/>
          <w:szCs w:val="24"/>
        </w:rPr>
        <w:t xml:space="preserve">и при получении результата предоставления </w:t>
      </w:r>
      <w:r w:rsidR="00D74C11" w:rsidRPr="00DD0BC4">
        <w:rPr>
          <w:sz w:val="24"/>
          <w:szCs w:val="24"/>
        </w:rPr>
        <w:t>Муниципальной у</w:t>
      </w:r>
      <w:r w:rsidR="00540148" w:rsidRPr="00DD0BC4">
        <w:rPr>
          <w:sz w:val="24"/>
          <w:szCs w:val="24"/>
        </w:rPr>
        <w:t xml:space="preserve">слуги </w:t>
      </w:r>
      <w:r w:rsidR="00144C05" w:rsidRPr="00DD0BC4">
        <w:rPr>
          <w:sz w:val="24"/>
          <w:szCs w:val="24"/>
        </w:rPr>
        <w:t xml:space="preserve">в МФЦ </w:t>
      </w:r>
      <w:r w:rsidR="00540148" w:rsidRPr="00DD0BC4">
        <w:rPr>
          <w:sz w:val="24"/>
          <w:szCs w:val="24"/>
        </w:rPr>
        <w:t>не должен превышать 15 минут</w:t>
      </w:r>
      <w:r w:rsidR="00FC1425" w:rsidRPr="00DD0BC4">
        <w:rPr>
          <w:sz w:val="24"/>
          <w:szCs w:val="24"/>
        </w:rPr>
        <w:t>.</w:t>
      </w:r>
      <w:bookmarkStart w:id="67" w:name="_Toc437973297"/>
      <w:bookmarkStart w:id="68" w:name="_Toc438110039"/>
      <w:bookmarkStart w:id="69" w:name="_Toc438376244"/>
      <w:bookmarkStart w:id="70" w:name="_Toc441496552"/>
    </w:p>
    <w:p w:rsidR="001D6E39" w:rsidRPr="00DD0BC4" w:rsidRDefault="001D6E39" w:rsidP="001D6E39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  <w:r w:rsidRPr="00DD0BC4">
        <w:rPr>
          <w:sz w:val="24"/>
          <w:szCs w:val="24"/>
        </w:rPr>
        <w:t>19.</w:t>
      </w:r>
      <w:r w:rsidR="00CA1746" w:rsidRPr="00DD0BC4">
        <w:rPr>
          <w:sz w:val="24"/>
          <w:szCs w:val="24"/>
        </w:rPr>
        <w:tab/>
      </w:r>
      <w:r w:rsidR="00540148" w:rsidRPr="00DD0BC4">
        <w:rPr>
          <w:sz w:val="24"/>
          <w:szCs w:val="24"/>
        </w:rPr>
        <w:t>Требования к помещениям, в которых предоставляется</w:t>
      </w:r>
    </w:p>
    <w:p w:rsidR="00540148" w:rsidRPr="00DD0BC4" w:rsidRDefault="001D6E39" w:rsidP="001D6E39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  <w:r w:rsidRPr="00DD0BC4">
        <w:rPr>
          <w:sz w:val="24"/>
          <w:szCs w:val="24"/>
        </w:rPr>
        <w:t>Муниципальная у</w:t>
      </w:r>
      <w:r w:rsidR="00540148" w:rsidRPr="00DD0BC4">
        <w:rPr>
          <w:sz w:val="24"/>
          <w:szCs w:val="24"/>
        </w:rPr>
        <w:t>слуга</w:t>
      </w:r>
      <w:bookmarkEnd w:id="67"/>
      <w:bookmarkEnd w:id="68"/>
      <w:bookmarkEnd w:id="69"/>
      <w:bookmarkEnd w:id="70"/>
    </w:p>
    <w:p w:rsidR="001D6E39" w:rsidRPr="00DD0BC4" w:rsidRDefault="001D6E39" w:rsidP="001D6E39">
      <w:pPr>
        <w:pStyle w:val="2-"/>
        <w:numPr>
          <w:ilvl w:val="0"/>
          <w:numId w:val="0"/>
        </w:numPr>
        <w:tabs>
          <w:tab w:val="left" w:pos="426"/>
        </w:tabs>
        <w:spacing w:before="120" w:after="0"/>
        <w:rPr>
          <w:sz w:val="24"/>
          <w:szCs w:val="24"/>
        </w:rPr>
      </w:pPr>
    </w:p>
    <w:p w:rsidR="00540148" w:rsidRPr="00DD0BC4" w:rsidRDefault="001D6E39" w:rsidP="00E9200B">
      <w:pPr>
        <w:pStyle w:val="11"/>
        <w:numPr>
          <w:ilvl w:val="0"/>
          <w:numId w:val="0"/>
        </w:numPr>
        <w:tabs>
          <w:tab w:val="left" w:pos="1134"/>
          <w:tab w:val="left" w:pos="1701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19.1.</w:t>
      </w:r>
      <w:r w:rsidR="002B0615" w:rsidRPr="00DD0BC4">
        <w:rPr>
          <w:sz w:val="24"/>
          <w:szCs w:val="24"/>
        </w:rPr>
        <w:tab/>
      </w:r>
      <w:r w:rsidR="00540148" w:rsidRPr="00DD0BC4">
        <w:rPr>
          <w:sz w:val="24"/>
          <w:szCs w:val="24"/>
        </w:rPr>
        <w:t>Требования к помещениям, в которых предоставляет</w:t>
      </w:r>
      <w:r w:rsidR="00606016" w:rsidRPr="00DD0BC4">
        <w:rPr>
          <w:sz w:val="24"/>
          <w:szCs w:val="24"/>
        </w:rPr>
        <w:t>ся</w:t>
      </w:r>
      <w:r w:rsidR="00540148" w:rsidRPr="00DD0BC4">
        <w:rPr>
          <w:sz w:val="24"/>
          <w:szCs w:val="24"/>
        </w:rPr>
        <w:t xml:space="preserve"> </w:t>
      </w:r>
      <w:r w:rsidR="002D2146" w:rsidRPr="00DD0BC4">
        <w:rPr>
          <w:rFonts w:eastAsia="Times New Roman"/>
          <w:sz w:val="24"/>
          <w:szCs w:val="24"/>
          <w:lang w:eastAsia="ru-RU"/>
        </w:rPr>
        <w:t>Муниципальная услуга</w:t>
      </w:r>
      <w:r w:rsidR="00D3768C" w:rsidRPr="00DD0BC4">
        <w:rPr>
          <w:sz w:val="24"/>
          <w:szCs w:val="24"/>
        </w:rPr>
        <w:t>,</w:t>
      </w:r>
      <w:r w:rsidR="00540148" w:rsidRPr="00DD0BC4">
        <w:rPr>
          <w:sz w:val="24"/>
          <w:szCs w:val="24"/>
        </w:rPr>
        <w:t xml:space="preserve"> приведены в</w:t>
      </w:r>
      <w:r w:rsidR="008C3B54" w:rsidRPr="00DD0BC4">
        <w:rPr>
          <w:sz w:val="24"/>
          <w:szCs w:val="24"/>
        </w:rPr>
        <w:t xml:space="preserve"> Приложении </w:t>
      </w:r>
      <w:r w:rsidR="00A5220B" w:rsidRPr="00DD0BC4">
        <w:rPr>
          <w:sz w:val="24"/>
          <w:szCs w:val="24"/>
        </w:rPr>
        <w:t>1</w:t>
      </w:r>
      <w:r w:rsidR="00F40B64" w:rsidRPr="00DD0BC4">
        <w:rPr>
          <w:sz w:val="24"/>
          <w:szCs w:val="24"/>
        </w:rPr>
        <w:t>1</w:t>
      </w:r>
      <w:r w:rsidR="008C3B54" w:rsidRPr="00DD0BC4">
        <w:rPr>
          <w:sz w:val="24"/>
          <w:szCs w:val="24"/>
        </w:rPr>
        <w:t xml:space="preserve"> </w:t>
      </w:r>
      <w:r w:rsidR="00540148" w:rsidRPr="00DD0BC4">
        <w:rPr>
          <w:sz w:val="24"/>
          <w:szCs w:val="24"/>
        </w:rPr>
        <w:t xml:space="preserve">к </w:t>
      </w:r>
      <w:r w:rsidR="00E87BFC" w:rsidRPr="00DD0BC4">
        <w:rPr>
          <w:sz w:val="24"/>
          <w:szCs w:val="24"/>
        </w:rPr>
        <w:t xml:space="preserve">настоящему </w:t>
      </w:r>
      <w:r w:rsidR="00D03AB7" w:rsidRPr="00DD0BC4">
        <w:rPr>
          <w:sz w:val="24"/>
          <w:szCs w:val="24"/>
        </w:rPr>
        <w:t xml:space="preserve">Административному </w:t>
      </w:r>
      <w:r w:rsidR="00540148" w:rsidRPr="00DD0BC4">
        <w:rPr>
          <w:sz w:val="24"/>
          <w:szCs w:val="24"/>
        </w:rPr>
        <w:t>Регламенту.</w:t>
      </w:r>
    </w:p>
    <w:p w:rsidR="00E62B08" w:rsidRPr="00DD0BC4" w:rsidRDefault="00E62B08" w:rsidP="00E9200B">
      <w:pPr>
        <w:pStyle w:val="11"/>
        <w:numPr>
          <w:ilvl w:val="0"/>
          <w:numId w:val="0"/>
        </w:numPr>
        <w:tabs>
          <w:tab w:val="left" w:pos="1134"/>
          <w:tab w:val="left" w:pos="1701"/>
        </w:tabs>
        <w:ind w:firstLine="709"/>
        <w:rPr>
          <w:sz w:val="24"/>
          <w:szCs w:val="24"/>
        </w:rPr>
      </w:pPr>
    </w:p>
    <w:p w:rsidR="00D74C11" w:rsidRPr="00DD0BC4" w:rsidRDefault="00D03AB7" w:rsidP="00D74C11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  <w:bookmarkStart w:id="71" w:name="_Toc437973298"/>
      <w:bookmarkStart w:id="72" w:name="_Toc438110040"/>
      <w:bookmarkStart w:id="73" w:name="_Toc438376245"/>
      <w:bookmarkStart w:id="74" w:name="_Toc441496553"/>
      <w:r w:rsidRPr="00DD0BC4">
        <w:rPr>
          <w:sz w:val="24"/>
          <w:szCs w:val="24"/>
        </w:rPr>
        <w:t>2</w:t>
      </w:r>
      <w:r w:rsidR="001D6E39" w:rsidRPr="00DD0BC4">
        <w:rPr>
          <w:sz w:val="24"/>
          <w:szCs w:val="24"/>
        </w:rPr>
        <w:t>0</w:t>
      </w:r>
      <w:r w:rsidR="00CA1746" w:rsidRPr="00DD0BC4">
        <w:rPr>
          <w:sz w:val="24"/>
          <w:szCs w:val="24"/>
        </w:rPr>
        <w:t>.</w:t>
      </w:r>
      <w:r w:rsidR="00CA1746" w:rsidRPr="00DD0BC4">
        <w:rPr>
          <w:sz w:val="24"/>
          <w:szCs w:val="24"/>
        </w:rPr>
        <w:tab/>
      </w:r>
      <w:r w:rsidR="00540148" w:rsidRPr="00DD0BC4">
        <w:rPr>
          <w:sz w:val="24"/>
          <w:szCs w:val="24"/>
        </w:rPr>
        <w:t xml:space="preserve">Показатели доступности и качества </w:t>
      </w:r>
      <w:r w:rsidR="009513A5" w:rsidRPr="00DD0BC4">
        <w:rPr>
          <w:sz w:val="24"/>
          <w:szCs w:val="24"/>
        </w:rPr>
        <w:t>предоставления</w:t>
      </w:r>
    </w:p>
    <w:p w:rsidR="00540148" w:rsidRPr="00DD0BC4" w:rsidRDefault="001D6E39" w:rsidP="00D74C11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  <w:r w:rsidRPr="00DD0BC4">
        <w:rPr>
          <w:sz w:val="24"/>
          <w:szCs w:val="24"/>
        </w:rPr>
        <w:t>Муниципальной у</w:t>
      </w:r>
      <w:r w:rsidR="00540148" w:rsidRPr="00DD0BC4">
        <w:rPr>
          <w:sz w:val="24"/>
          <w:szCs w:val="24"/>
        </w:rPr>
        <w:t>слуги</w:t>
      </w:r>
      <w:bookmarkEnd w:id="71"/>
      <w:bookmarkEnd w:id="72"/>
      <w:bookmarkEnd w:id="73"/>
      <w:bookmarkEnd w:id="74"/>
    </w:p>
    <w:p w:rsidR="00E62B08" w:rsidRPr="00DD0BC4" w:rsidRDefault="00E62B08" w:rsidP="00D74C11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</w:p>
    <w:p w:rsidR="00540148" w:rsidRPr="00DD0BC4" w:rsidRDefault="00732ABC" w:rsidP="00E9200B">
      <w:pPr>
        <w:pStyle w:val="11"/>
        <w:numPr>
          <w:ilvl w:val="0"/>
          <w:numId w:val="0"/>
        </w:numPr>
        <w:tabs>
          <w:tab w:val="left" w:pos="1134"/>
          <w:tab w:val="left" w:pos="1560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lastRenderedPageBreak/>
        <w:t>20.1.</w:t>
      </w:r>
      <w:r w:rsidR="00952F4A" w:rsidRPr="00DD0BC4">
        <w:rPr>
          <w:sz w:val="24"/>
          <w:szCs w:val="24"/>
        </w:rPr>
        <w:tab/>
      </w:r>
      <w:r w:rsidR="00540148" w:rsidRPr="00DD0BC4">
        <w:rPr>
          <w:sz w:val="24"/>
          <w:szCs w:val="24"/>
        </w:rPr>
        <w:t xml:space="preserve">Показатели доступности и качества </w:t>
      </w:r>
      <w:r w:rsidR="009513A5" w:rsidRPr="00DD0BC4">
        <w:rPr>
          <w:sz w:val="24"/>
          <w:szCs w:val="24"/>
        </w:rPr>
        <w:t xml:space="preserve">предоставления </w:t>
      </w:r>
      <w:r w:rsidR="00C343A4" w:rsidRPr="00DD0BC4">
        <w:rPr>
          <w:sz w:val="24"/>
          <w:szCs w:val="24"/>
        </w:rPr>
        <w:t>Муниципальной у</w:t>
      </w:r>
      <w:r w:rsidR="00540148" w:rsidRPr="00DD0BC4">
        <w:rPr>
          <w:sz w:val="24"/>
          <w:szCs w:val="24"/>
        </w:rPr>
        <w:t xml:space="preserve">слуги приведены в </w:t>
      </w:r>
      <w:r w:rsidR="008C3B54" w:rsidRPr="00DD0BC4">
        <w:rPr>
          <w:sz w:val="24"/>
          <w:szCs w:val="24"/>
        </w:rPr>
        <w:t>Приложени</w:t>
      </w:r>
      <w:r w:rsidR="004F433B" w:rsidRPr="00DD0BC4">
        <w:rPr>
          <w:sz w:val="24"/>
          <w:szCs w:val="24"/>
        </w:rPr>
        <w:t>и</w:t>
      </w:r>
      <w:r w:rsidR="008C3B54" w:rsidRPr="00DD0BC4">
        <w:rPr>
          <w:sz w:val="24"/>
          <w:szCs w:val="24"/>
        </w:rPr>
        <w:t xml:space="preserve"> </w:t>
      </w:r>
      <w:r w:rsidR="00A5220B" w:rsidRPr="00DD0BC4">
        <w:rPr>
          <w:sz w:val="24"/>
          <w:szCs w:val="24"/>
        </w:rPr>
        <w:t>1</w:t>
      </w:r>
      <w:r w:rsidR="00F40B64" w:rsidRPr="00DD0BC4">
        <w:rPr>
          <w:sz w:val="24"/>
          <w:szCs w:val="24"/>
        </w:rPr>
        <w:t>2</w:t>
      </w:r>
      <w:r w:rsidR="00AE1417" w:rsidRPr="00DD0BC4">
        <w:rPr>
          <w:sz w:val="24"/>
          <w:szCs w:val="24"/>
        </w:rPr>
        <w:t xml:space="preserve"> </w:t>
      </w:r>
      <w:r w:rsidR="00540148" w:rsidRPr="00DD0BC4">
        <w:rPr>
          <w:sz w:val="24"/>
          <w:szCs w:val="24"/>
        </w:rPr>
        <w:t xml:space="preserve">к </w:t>
      </w:r>
      <w:r w:rsidR="00486B5C" w:rsidRPr="00DD0BC4">
        <w:rPr>
          <w:sz w:val="24"/>
          <w:szCs w:val="24"/>
        </w:rPr>
        <w:t xml:space="preserve">настоящему </w:t>
      </w:r>
      <w:r w:rsidR="00D03AB7" w:rsidRPr="00DD0BC4">
        <w:rPr>
          <w:sz w:val="24"/>
          <w:szCs w:val="24"/>
        </w:rPr>
        <w:t>Административному р</w:t>
      </w:r>
      <w:r w:rsidR="00540148" w:rsidRPr="00DD0BC4">
        <w:rPr>
          <w:sz w:val="24"/>
          <w:szCs w:val="24"/>
        </w:rPr>
        <w:t>егламенту.</w:t>
      </w:r>
    </w:p>
    <w:p w:rsidR="00C26B77" w:rsidRPr="00DD0BC4" w:rsidRDefault="00732ABC" w:rsidP="00E9200B">
      <w:pPr>
        <w:pStyle w:val="11"/>
        <w:numPr>
          <w:ilvl w:val="0"/>
          <w:numId w:val="0"/>
        </w:numPr>
        <w:tabs>
          <w:tab w:val="left" w:pos="1134"/>
          <w:tab w:val="left" w:pos="1701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20.2.</w:t>
      </w:r>
      <w:r w:rsidR="00952F4A" w:rsidRPr="00DD0BC4">
        <w:rPr>
          <w:sz w:val="24"/>
          <w:szCs w:val="24"/>
        </w:rPr>
        <w:tab/>
      </w:r>
      <w:r w:rsidR="00C26B77" w:rsidRPr="00DD0BC4">
        <w:rPr>
          <w:sz w:val="24"/>
          <w:szCs w:val="24"/>
        </w:rPr>
        <w:t xml:space="preserve">Требования к обеспечению доступности </w:t>
      </w:r>
      <w:r w:rsidR="001A2804" w:rsidRPr="00DD0BC4">
        <w:rPr>
          <w:sz w:val="24"/>
          <w:szCs w:val="24"/>
        </w:rPr>
        <w:t>Муниципальной у</w:t>
      </w:r>
      <w:r w:rsidR="00C26B77" w:rsidRPr="00DD0BC4">
        <w:rPr>
          <w:sz w:val="24"/>
          <w:szCs w:val="24"/>
        </w:rPr>
        <w:t>слуги для инвалидов и лиц с ограниченными возможностями приведены в Приложении 1</w:t>
      </w:r>
      <w:r w:rsidR="00F40B64" w:rsidRPr="00DD0BC4">
        <w:rPr>
          <w:sz w:val="24"/>
          <w:szCs w:val="24"/>
        </w:rPr>
        <w:t>3</w:t>
      </w:r>
      <w:r w:rsidR="00C26B77" w:rsidRPr="00DD0BC4">
        <w:rPr>
          <w:sz w:val="24"/>
          <w:szCs w:val="24"/>
        </w:rPr>
        <w:t xml:space="preserve"> к </w:t>
      </w:r>
      <w:r w:rsidR="00CD013A" w:rsidRPr="00DD0BC4">
        <w:rPr>
          <w:sz w:val="24"/>
          <w:szCs w:val="24"/>
        </w:rPr>
        <w:t xml:space="preserve">настоящему </w:t>
      </w:r>
      <w:r w:rsidR="00D03AB7" w:rsidRPr="00DD0BC4">
        <w:rPr>
          <w:sz w:val="24"/>
          <w:szCs w:val="24"/>
        </w:rPr>
        <w:t>Административному р</w:t>
      </w:r>
      <w:r w:rsidR="00C26B77" w:rsidRPr="00DD0BC4">
        <w:rPr>
          <w:sz w:val="24"/>
          <w:szCs w:val="24"/>
        </w:rPr>
        <w:t>егламенту.</w:t>
      </w:r>
    </w:p>
    <w:p w:rsidR="00622F2C" w:rsidRPr="00DD0BC4" w:rsidRDefault="00622F2C" w:rsidP="008A4C1E">
      <w:pPr>
        <w:pStyle w:val="11"/>
        <w:numPr>
          <w:ilvl w:val="0"/>
          <w:numId w:val="0"/>
        </w:numPr>
        <w:tabs>
          <w:tab w:val="left" w:pos="1134"/>
          <w:tab w:val="left" w:pos="1701"/>
        </w:tabs>
        <w:rPr>
          <w:sz w:val="24"/>
          <w:szCs w:val="24"/>
        </w:rPr>
      </w:pPr>
    </w:p>
    <w:p w:rsidR="00B024A2" w:rsidRPr="00DD0BC4" w:rsidRDefault="00D03AB7" w:rsidP="008D3F5E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  <w:bookmarkStart w:id="75" w:name="_Toc437973300"/>
      <w:bookmarkStart w:id="76" w:name="_Toc438110042"/>
      <w:bookmarkStart w:id="77" w:name="_Toc438376247"/>
      <w:bookmarkStart w:id="78" w:name="_Toc441496555"/>
      <w:r w:rsidRPr="00DD0BC4">
        <w:rPr>
          <w:sz w:val="24"/>
          <w:szCs w:val="24"/>
        </w:rPr>
        <w:t>2</w:t>
      </w:r>
      <w:r w:rsidR="007A73B1" w:rsidRPr="00DD0BC4">
        <w:rPr>
          <w:sz w:val="24"/>
          <w:szCs w:val="24"/>
        </w:rPr>
        <w:t>1</w:t>
      </w:r>
      <w:r w:rsidR="00CA1746" w:rsidRPr="00DD0BC4">
        <w:rPr>
          <w:sz w:val="24"/>
          <w:szCs w:val="24"/>
        </w:rPr>
        <w:t>.</w:t>
      </w:r>
      <w:r w:rsidR="00CA1746" w:rsidRPr="00DD0BC4">
        <w:rPr>
          <w:sz w:val="24"/>
          <w:szCs w:val="24"/>
        </w:rPr>
        <w:tab/>
      </w:r>
      <w:r w:rsidR="00A4070E" w:rsidRPr="00DD0BC4">
        <w:rPr>
          <w:sz w:val="24"/>
          <w:szCs w:val="24"/>
        </w:rPr>
        <w:t xml:space="preserve">Требования к организации предоставления </w:t>
      </w:r>
      <w:r w:rsidR="00E62B08" w:rsidRPr="00DD0BC4">
        <w:rPr>
          <w:sz w:val="24"/>
          <w:szCs w:val="24"/>
        </w:rPr>
        <w:t xml:space="preserve">Муниципальной </w:t>
      </w:r>
      <w:r w:rsidR="00E9683B" w:rsidRPr="00DD0BC4">
        <w:rPr>
          <w:sz w:val="24"/>
          <w:szCs w:val="24"/>
        </w:rPr>
        <w:t xml:space="preserve">услуги </w:t>
      </w:r>
    </w:p>
    <w:p w:rsidR="00A4070E" w:rsidRPr="00DD0BC4" w:rsidRDefault="00A4070E" w:rsidP="008D3F5E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  <w:r w:rsidRPr="00DD0BC4">
        <w:rPr>
          <w:sz w:val="24"/>
          <w:szCs w:val="24"/>
        </w:rPr>
        <w:t>в электронной форме</w:t>
      </w:r>
    </w:p>
    <w:p w:rsidR="008D3F5E" w:rsidRPr="00DD0BC4" w:rsidRDefault="008D3F5E" w:rsidP="008D3F5E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</w:p>
    <w:p w:rsidR="00F54FDC" w:rsidRPr="00DD0BC4" w:rsidRDefault="00732ABC" w:rsidP="00E9200B">
      <w:pPr>
        <w:pStyle w:val="2-"/>
        <w:numPr>
          <w:ilvl w:val="0"/>
          <w:numId w:val="0"/>
        </w:numPr>
        <w:tabs>
          <w:tab w:val="left" w:pos="1134"/>
          <w:tab w:val="left" w:pos="1276"/>
        </w:tabs>
        <w:spacing w:before="0" w:after="0" w:line="276" w:lineRule="auto"/>
        <w:ind w:firstLine="709"/>
        <w:jc w:val="both"/>
        <w:rPr>
          <w:b w:val="0"/>
          <w:i w:val="0"/>
          <w:sz w:val="24"/>
          <w:szCs w:val="24"/>
        </w:rPr>
      </w:pPr>
      <w:r w:rsidRPr="00DD0BC4">
        <w:rPr>
          <w:b w:val="0"/>
          <w:i w:val="0"/>
          <w:sz w:val="24"/>
          <w:szCs w:val="24"/>
        </w:rPr>
        <w:t>2</w:t>
      </w:r>
      <w:r w:rsidR="007A73B1" w:rsidRPr="00DD0BC4">
        <w:rPr>
          <w:b w:val="0"/>
          <w:i w:val="0"/>
          <w:sz w:val="24"/>
          <w:szCs w:val="24"/>
        </w:rPr>
        <w:t>1</w:t>
      </w:r>
      <w:r w:rsidRPr="00DD0BC4">
        <w:rPr>
          <w:b w:val="0"/>
          <w:i w:val="0"/>
          <w:sz w:val="24"/>
          <w:szCs w:val="24"/>
        </w:rPr>
        <w:t>.1</w:t>
      </w:r>
      <w:r w:rsidR="00B50F48" w:rsidRPr="00DD0BC4">
        <w:rPr>
          <w:b w:val="0"/>
          <w:i w:val="0"/>
          <w:sz w:val="24"/>
          <w:szCs w:val="24"/>
        </w:rPr>
        <w:t>.</w:t>
      </w:r>
      <w:r w:rsidR="00B50F48" w:rsidRPr="00DD0BC4">
        <w:rPr>
          <w:b w:val="0"/>
          <w:i w:val="0"/>
          <w:sz w:val="24"/>
          <w:szCs w:val="24"/>
        </w:rPr>
        <w:tab/>
      </w:r>
      <w:r w:rsidRPr="00DD0BC4">
        <w:rPr>
          <w:b w:val="0"/>
          <w:i w:val="0"/>
          <w:sz w:val="24"/>
          <w:szCs w:val="24"/>
        </w:rPr>
        <w:t xml:space="preserve"> </w:t>
      </w:r>
      <w:r w:rsidR="00001890" w:rsidRPr="00DD0BC4">
        <w:rPr>
          <w:b w:val="0"/>
          <w:i w:val="0"/>
          <w:sz w:val="24"/>
          <w:szCs w:val="24"/>
        </w:rPr>
        <w:t>Д</w:t>
      </w:r>
      <w:r w:rsidR="00F54FDC" w:rsidRPr="00DD0BC4">
        <w:rPr>
          <w:b w:val="0"/>
          <w:i w:val="0"/>
          <w:sz w:val="24"/>
          <w:szCs w:val="24"/>
        </w:rPr>
        <w:t>окументы, указанные</w:t>
      </w:r>
      <w:r w:rsidR="001C2E2A" w:rsidRPr="00DD0BC4">
        <w:rPr>
          <w:b w:val="0"/>
          <w:i w:val="0"/>
          <w:sz w:val="24"/>
          <w:szCs w:val="24"/>
        </w:rPr>
        <w:t xml:space="preserve"> в пунктах 10.1 и 10.2 настоящего Административного регламента</w:t>
      </w:r>
      <w:r w:rsidR="0072571A" w:rsidRPr="00DD0BC4">
        <w:rPr>
          <w:b w:val="0"/>
          <w:i w:val="0"/>
          <w:sz w:val="24"/>
          <w:szCs w:val="24"/>
        </w:rPr>
        <w:t>,</w:t>
      </w:r>
      <w:r w:rsidR="00F54FDC" w:rsidRPr="00DD0BC4">
        <w:rPr>
          <w:b w:val="0"/>
          <w:i w:val="0"/>
          <w:sz w:val="24"/>
          <w:szCs w:val="24"/>
        </w:rPr>
        <w:t xml:space="preserve"> </w:t>
      </w:r>
      <w:r w:rsidR="00FD40C2" w:rsidRPr="00DD0BC4">
        <w:rPr>
          <w:b w:val="0"/>
          <w:i w:val="0"/>
          <w:sz w:val="24"/>
          <w:szCs w:val="24"/>
        </w:rPr>
        <w:t xml:space="preserve">могут </w:t>
      </w:r>
      <w:r w:rsidR="00F54FDC" w:rsidRPr="00DD0BC4">
        <w:rPr>
          <w:b w:val="0"/>
          <w:i w:val="0"/>
          <w:sz w:val="24"/>
          <w:szCs w:val="24"/>
        </w:rPr>
        <w:t>пода</w:t>
      </w:r>
      <w:r w:rsidR="00FD40C2" w:rsidRPr="00DD0BC4">
        <w:rPr>
          <w:b w:val="0"/>
          <w:i w:val="0"/>
          <w:sz w:val="24"/>
          <w:szCs w:val="24"/>
        </w:rPr>
        <w:t>ваться</w:t>
      </w:r>
      <w:r w:rsidR="00F54FDC" w:rsidRPr="00DD0BC4">
        <w:rPr>
          <w:b w:val="0"/>
          <w:i w:val="0"/>
          <w:sz w:val="24"/>
          <w:szCs w:val="24"/>
        </w:rPr>
        <w:t xml:space="preserve"> </w:t>
      </w:r>
      <w:r w:rsidR="00FD40C2" w:rsidRPr="00DD0BC4">
        <w:rPr>
          <w:b w:val="0"/>
          <w:i w:val="0"/>
          <w:sz w:val="24"/>
          <w:szCs w:val="24"/>
        </w:rPr>
        <w:t xml:space="preserve">в электронной форме </w:t>
      </w:r>
      <w:r w:rsidR="00F54FDC" w:rsidRPr="00DD0BC4">
        <w:rPr>
          <w:b w:val="0"/>
          <w:i w:val="0"/>
          <w:sz w:val="24"/>
          <w:szCs w:val="24"/>
        </w:rPr>
        <w:t xml:space="preserve">посредством </w:t>
      </w:r>
      <w:r w:rsidR="007D6F19" w:rsidRPr="00DD0BC4">
        <w:rPr>
          <w:b w:val="0"/>
          <w:i w:val="0"/>
          <w:sz w:val="24"/>
          <w:szCs w:val="24"/>
        </w:rPr>
        <w:t>РПГУ</w:t>
      </w:r>
      <w:r w:rsidR="00F54FDC" w:rsidRPr="00DD0BC4">
        <w:rPr>
          <w:b w:val="0"/>
          <w:i w:val="0"/>
          <w:sz w:val="24"/>
          <w:szCs w:val="24"/>
        </w:rPr>
        <w:t>.</w:t>
      </w:r>
    </w:p>
    <w:p w:rsidR="00A4070E" w:rsidRPr="00DD0BC4" w:rsidRDefault="00732ABC" w:rsidP="00E9200B">
      <w:pPr>
        <w:pStyle w:val="2-"/>
        <w:numPr>
          <w:ilvl w:val="0"/>
          <w:numId w:val="0"/>
        </w:numPr>
        <w:tabs>
          <w:tab w:val="left" w:pos="1134"/>
        </w:tabs>
        <w:spacing w:before="0" w:after="0" w:line="276" w:lineRule="auto"/>
        <w:ind w:firstLine="709"/>
        <w:jc w:val="both"/>
        <w:rPr>
          <w:b w:val="0"/>
          <w:i w:val="0"/>
          <w:sz w:val="24"/>
          <w:szCs w:val="24"/>
        </w:rPr>
      </w:pPr>
      <w:r w:rsidRPr="00DD0BC4">
        <w:rPr>
          <w:b w:val="0"/>
          <w:i w:val="0"/>
          <w:sz w:val="24"/>
          <w:szCs w:val="24"/>
        </w:rPr>
        <w:t>2</w:t>
      </w:r>
      <w:r w:rsidR="007A73B1" w:rsidRPr="00DD0BC4">
        <w:rPr>
          <w:b w:val="0"/>
          <w:i w:val="0"/>
          <w:sz w:val="24"/>
          <w:szCs w:val="24"/>
        </w:rPr>
        <w:t>1</w:t>
      </w:r>
      <w:r w:rsidRPr="00DD0BC4">
        <w:rPr>
          <w:b w:val="0"/>
          <w:i w:val="0"/>
          <w:sz w:val="24"/>
          <w:szCs w:val="24"/>
        </w:rPr>
        <w:t>.2.</w:t>
      </w:r>
      <w:r w:rsidR="00B50F48" w:rsidRPr="00DD0BC4">
        <w:rPr>
          <w:b w:val="0"/>
          <w:i w:val="0"/>
          <w:sz w:val="24"/>
          <w:szCs w:val="24"/>
        </w:rPr>
        <w:tab/>
      </w:r>
      <w:r w:rsidR="00A4070E" w:rsidRPr="00DD0BC4">
        <w:rPr>
          <w:b w:val="0"/>
          <w:i w:val="0"/>
          <w:sz w:val="24"/>
          <w:szCs w:val="24"/>
        </w:rPr>
        <w:t xml:space="preserve">При подаче </w:t>
      </w:r>
      <w:r w:rsidRPr="00DD0BC4">
        <w:rPr>
          <w:b w:val="0"/>
          <w:i w:val="0"/>
          <w:sz w:val="24"/>
          <w:szCs w:val="24"/>
        </w:rPr>
        <w:t xml:space="preserve">документы, указанные </w:t>
      </w:r>
      <w:r w:rsidR="001C2E2A" w:rsidRPr="00DD0BC4">
        <w:rPr>
          <w:b w:val="0"/>
          <w:i w:val="0"/>
          <w:sz w:val="24"/>
          <w:szCs w:val="24"/>
        </w:rPr>
        <w:t xml:space="preserve">в пунктах 10.1 и 10.2 настоящего Административного </w:t>
      </w:r>
      <w:r w:rsidR="00237376" w:rsidRPr="00DD0BC4">
        <w:rPr>
          <w:b w:val="0"/>
          <w:i w:val="0"/>
          <w:sz w:val="24"/>
          <w:szCs w:val="24"/>
        </w:rPr>
        <w:t>регламента,</w:t>
      </w:r>
      <w:r w:rsidR="009E2268" w:rsidRPr="00DD0BC4">
        <w:rPr>
          <w:b w:val="0"/>
          <w:i w:val="0"/>
          <w:sz w:val="24"/>
          <w:szCs w:val="24"/>
        </w:rPr>
        <w:t xml:space="preserve"> </w:t>
      </w:r>
      <w:r w:rsidR="00A4070E" w:rsidRPr="00DD0BC4">
        <w:rPr>
          <w:b w:val="0"/>
          <w:i w:val="0"/>
          <w:sz w:val="24"/>
          <w:szCs w:val="24"/>
        </w:rPr>
        <w:t xml:space="preserve">прилагаются к электронной форме </w:t>
      </w:r>
      <w:r w:rsidR="00D03AB7" w:rsidRPr="00DD0BC4">
        <w:rPr>
          <w:b w:val="0"/>
          <w:i w:val="0"/>
          <w:sz w:val="24"/>
          <w:szCs w:val="24"/>
        </w:rPr>
        <w:t>з</w:t>
      </w:r>
      <w:r w:rsidR="00A4070E" w:rsidRPr="00DD0BC4">
        <w:rPr>
          <w:b w:val="0"/>
          <w:i w:val="0"/>
          <w:sz w:val="24"/>
          <w:szCs w:val="24"/>
        </w:rPr>
        <w:t>аявления в виде отдельных файлов. Количество файлов должно соответствовать количеству документов, а наименование файл</w:t>
      </w:r>
      <w:r w:rsidR="00C47D24" w:rsidRPr="00DD0BC4">
        <w:rPr>
          <w:b w:val="0"/>
          <w:i w:val="0"/>
          <w:sz w:val="24"/>
          <w:szCs w:val="24"/>
        </w:rPr>
        <w:t>ов</w:t>
      </w:r>
      <w:r w:rsidR="00A4070E" w:rsidRPr="00DD0BC4">
        <w:rPr>
          <w:b w:val="0"/>
          <w:i w:val="0"/>
          <w:sz w:val="24"/>
          <w:szCs w:val="24"/>
        </w:rPr>
        <w:t xml:space="preserve"> должн</w:t>
      </w:r>
      <w:r w:rsidR="00656D94" w:rsidRPr="00DD0BC4">
        <w:rPr>
          <w:b w:val="0"/>
          <w:i w:val="0"/>
          <w:sz w:val="24"/>
          <w:szCs w:val="24"/>
        </w:rPr>
        <w:t>о</w:t>
      </w:r>
      <w:r w:rsidR="00A4070E" w:rsidRPr="00DD0BC4">
        <w:rPr>
          <w:b w:val="0"/>
          <w:i w:val="0"/>
          <w:sz w:val="24"/>
          <w:szCs w:val="24"/>
        </w:rPr>
        <w:t xml:space="preserve"> </w:t>
      </w:r>
      <w:r w:rsidR="002A2C72" w:rsidRPr="00DD0BC4">
        <w:rPr>
          <w:b w:val="0"/>
          <w:i w:val="0"/>
          <w:sz w:val="24"/>
          <w:szCs w:val="24"/>
        </w:rPr>
        <w:t>содержать наименовани</w:t>
      </w:r>
      <w:r w:rsidR="00B65D53" w:rsidRPr="00DD0BC4">
        <w:rPr>
          <w:b w:val="0"/>
          <w:i w:val="0"/>
          <w:sz w:val="24"/>
          <w:szCs w:val="24"/>
        </w:rPr>
        <w:t>е</w:t>
      </w:r>
      <w:r w:rsidR="00A4070E" w:rsidRPr="00DD0BC4">
        <w:rPr>
          <w:b w:val="0"/>
          <w:i w:val="0"/>
          <w:sz w:val="24"/>
          <w:szCs w:val="24"/>
        </w:rPr>
        <w:t xml:space="preserve"> </w:t>
      </w:r>
      <w:r w:rsidR="002A2C72" w:rsidRPr="00DD0BC4">
        <w:rPr>
          <w:b w:val="0"/>
          <w:i w:val="0"/>
          <w:sz w:val="24"/>
          <w:szCs w:val="24"/>
        </w:rPr>
        <w:t xml:space="preserve">каждого </w:t>
      </w:r>
      <w:r w:rsidR="00A4070E" w:rsidRPr="00DD0BC4">
        <w:rPr>
          <w:b w:val="0"/>
          <w:i w:val="0"/>
          <w:sz w:val="24"/>
          <w:szCs w:val="24"/>
        </w:rPr>
        <w:t>документ</w:t>
      </w:r>
      <w:r w:rsidR="002A2C72" w:rsidRPr="00DD0BC4">
        <w:rPr>
          <w:b w:val="0"/>
          <w:i w:val="0"/>
          <w:sz w:val="24"/>
          <w:szCs w:val="24"/>
        </w:rPr>
        <w:t>а</w:t>
      </w:r>
      <w:r w:rsidR="00A4070E" w:rsidRPr="00DD0BC4">
        <w:rPr>
          <w:b w:val="0"/>
          <w:i w:val="0"/>
          <w:sz w:val="24"/>
          <w:szCs w:val="24"/>
        </w:rPr>
        <w:t xml:space="preserve"> и количество листов в документ</w:t>
      </w:r>
      <w:r w:rsidR="00C47D24" w:rsidRPr="00DD0BC4">
        <w:rPr>
          <w:b w:val="0"/>
          <w:i w:val="0"/>
          <w:sz w:val="24"/>
          <w:szCs w:val="24"/>
        </w:rPr>
        <w:t>ах</w:t>
      </w:r>
      <w:r w:rsidR="00A4070E" w:rsidRPr="00DD0BC4">
        <w:rPr>
          <w:b w:val="0"/>
          <w:i w:val="0"/>
          <w:sz w:val="24"/>
          <w:szCs w:val="24"/>
        </w:rPr>
        <w:t xml:space="preserve">. </w:t>
      </w:r>
    </w:p>
    <w:p w:rsidR="00A4070E" w:rsidRPr="00DD0BC4" w:rsidRDefault="00732ABC" w:rsidP="00E9200B">
      <w:pPr>
        <w:pStyle w:val="2-"/>
        <w:numPr>
          <w:ilvl w:val="0"/>
          <w:numId w:val="0"/>
        </w:numPr>
        <w:tabs>
          <w:tab w:val="left" w:pos="1134"/>
        </w:tabs>
        <w:spacing w:before="0" w:after="0" w:line="276" w:lineRule="auto"/>
        <w:ind w:firstLine="709"/>
        <w:jc w:val="both"/>
        <w:rPr>
          <w:b w:val="0"/>
          <w:i w:val="0"/>
          <w:sz w:val="24"/>
          <w:szCs w:val="24"/>
        </w:rPr>
      </w:pPr>
      <w:r w:rsidRPr="00DD0BC4">
        <w:rPr>
          <w:b w:val="0"/>
          <w:i w:val="0"/>
          <w:sz w:val="24"/>
          <w:szCs w:val="24"/>
        </w:rPr>
        <w:t>2</w:t>
      </w:r>
      <w:r w:rsidR="007A73B1" w:rsidRPr="00DD0BC4">
        <w:rPr>
          <w:b w:val="0"/>
          <w:i w:val="0"/>
          <w:sz w:val="24"/>
          <w:szCs w:val="24"/>
        </w:rPr>
        <w:t>1</w:t>
      </w:r>
      <w:r w:rsidRPr="00DD0BC4">
        <w:rPr>
          <w:b w:val="0"/>
          <w:i w:val="0"/>
          <w:sz w:val="24"/>
          <w:szCs w:val="24"/>
        </w:rPr>
        <w:t>.3.</w:t>
      </w:r>
      <w:r w:rsidR="003843EB" w:rsidRPr="00DD0BC4">
        <w:rPr>
          <w:b w:val="0"/>
          <w:i w:val="0"/>
          <w:sz w:val="24"/>
          <w:szCs w:val="24"/>
        </w:rPr>
        <w:tab/>
      </w:r>
      <w:proofErr w:type="gramStart"/>
      <w:r w:rsidR="00A4070E" w:rsidRPr="00DD0BC4">
        <w:rPr>
          <w:b w:val="0"/>
          <w:i w:val="0"/>
          <w:sz w:val="24"/>
          <w:szCs w:val="24"/>
        </w:rPr>
        <w:t>Все документы должны быть отсканированы</w:t>
      </w:r>
      <w:r w:rsidR="0049137D" w:rsidRPr="00DD0BC4">
        <w:rPr>
          <w:b w:val="0"/>
          <w:i w:val="0"/>
          <w:sz w:val="24"/>
          <w:szCs w:val="24"/>
        </w:rPr>
        <w:t xml:space="preserve"> и сохранены</w:t>
      </w:r>
      <w:r w:rsidR="00A4070E" w:rsidRPr="00DD0BC4">
        <w:rPr>
          <w:b w:val="0"/>
          <w:i w:val="0"/>
          <w:sz w:val="24"/>
          <w:szCs w:val="24"/>
        </w:rPr>
        <w:t xml:space="preserve"> в распространенных графических форматах файлов в цветном режиме (разрешение сканирования – не менее 200 точек на дюйм), обеспечивающем сохранение всех аутентичных признаков подлинности, а именно: графической подписи лица, печати, углового штампа бланка. </w:t>
      </w:r>
      <w:proofErr w:type="gramEnd"/>
    </w:p>
    <w:p w:rsidR="00735C36" w:rsidRPr="00DD0BC4" w:rsidRDefault="007A73B1" w:rsidP="008E71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21.</w:t>
      </w:r>
      <w:r w:rsidR="005A0D89" w:rsidRPr="00DD0BC4">
        <w:rPr>
          <w:rFonts w:ascii="Times New Roman" w:hAnsi="Times New Roman"/>
          <w:sz w:val="24"/>
          <w:szCs w:val="24"/>
        </w:rPr>
        <w:t>4</w:t>
      </w:r>
      <w:r w:rsidRPr="00DD0BC4">
        <w:rPr>
          <w:rFonts w:ascii="Times New Roman" w:hAnsi="Times New Roman"/>
          <w:sz w:val="24"/>
          <w:szCs w:val="24"/>
        </w:rPr>
        <w:t>.</w:t>
      </w:r>
      <w:r w:rsidR="000B0CF2" w:rsidRPr="00DD0BC4">
        <w:rPr>
          <w:rFonts w:ascii="Times New Roman" w:hAnsi="Times New Roman"/>
          <w:sz w:val="24"/>
          <w:szCs w:val="24"/>
        </w:rPr>
        <w:t xml:space="preserve"> </w:t>
      </w:r>
      <w:r w:rsidR="00735C36" w:rsidRPr="00DD0BC4">
        <w:rPr>
          <w:rFonts w:ascii="Times New Roman" w:hAnsi="Times New Roman"/>
          <w:sz w:val="24"/>
          <w:szCs w:val="24"/>
        </w:rPr>
        <w:t>Заявитель</w:t>
      </w:r>
      <w:r w:rsidR="00244BD1" w:rsidRPr="00DD0BC4">
        <w:rPr>
          <w:rFonts w:ascii="Times New Roman" w:hAnsi="Times New Roman"/>
          <w:sz w:val="24"/>
          <w:szCs w:val="24"/>
        </w:rPr>
        <w:t xml:space="preserve"> (представитель Заявителя)</w:t>
      </w:r>
      <w:r w:rsidR="00735C36" w:rsidRPr="00DD0BC4">
        <w:rPr>
          <w:rFonts w:ascii="Times New Roman" w:hAnsi="Times New Roman"/>
          <w:sz w:val="24"/>
          <w:szCs w:val="24"/>
        </w:rPr>
        <w:t xml:space="preserve"> имеет возможность отслеживать ход обработки документов в Личном кабинете с помощью статусной модели </w:t>
      </w:r>
      <w:r w:rsidR="007D6F19" w:rsidRPr="00DD0BC4">
        <w:rPr>
          <w:rFonts w:ascii="Times New Roman" w:hAnsi="Times New Roman"/>
          <w:sz w:val="24"/>
          <w:szCs w:val="24"/>
        </w:rPr>
        <w:t>РПГУ</w:t>
      </w:r>
      <w:r w:rsidR="00D240E4" w:rsidRPr="00DD0BC4">
        <w:rPr>
          <w:rFonts w:ascii="Times New Roman" w:hAnsi="Times New Roman"/>
          <w:sz w:val="24"/>
          <w:szCs w:val="24"/>
        </w:rPr>
        <w:t>.</w:t>
      </w:r>
    </w:p>
    <w:p w:rsidR="005A0D89" w:rsidRPr="00DD0BC4" w:rsidRDefault="005A0D89" w:rsidP="00E111F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4070E" w:rsidRPr="00DD0BC4" w:rsidRDefault="00D03AB7" w:rsidP="00CF1F49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  <w:bookmarkStart w:id="79" w:name="_Toc437973302"/>
      <w:bookmarkStart w:id="80" w:name="_Toc438110044"/>
      <w:bookmarkStart w:id="81" w:name="_Toc438376250"/>
      <w:bookmarkStart w:id="82" w:name="_Toc441496557"/>
      <w:bookmarkEnd w:id="75"/>
      <w:bookmarkEnd w:id="76"/>
      <w:bookmarkEnd w:id="77"/>
      <w:bookmarkEnd w:id="78"/>
      <w:r w:rsidRPr="00DD0BC4">
        <w:rPr>
          <w:sz w:val="24"/>
          <w:szCs w:val="24"/>
        </w:rPr>
        <w:t>2</w:t>
      </w:r>
      <w:r w:rsidR="007A73B1" w:rsidRPr="00DD0BC4">
        <w:rPr>
          <w:sz w:val="24"/>
          <w:szCs w:val="24"/>
        </w:rPr>
        <w:t>2.</w:t>
      </w:r>
      <w:r w:rsidR="00CA1746" w:rsidRPr="00DD0BC4">
        <w:rPr>
          <w:sz w:val="24"/>
          <w:szCs w:val="24"/>
        </w:rPr>
        <w:tab/>
      </w:r>
      <w:r w:rsidR="00A4070E" w:rsidRPr="00DD0BC4">
        <w:rPr>
          <w:sz w:val="24"/>
          <w:szCs w:val="24"/>
        </w:rPr>
        <w:t xml:space="preserve">Требования к организации предоставления </w:t>
      </w:r>
      <w:r w:rsidR="00E62B08" w:rsidRPr="00DD0BC4">
        <w:rPr>
          <w:sz w:val="24"/>
          <w:szCs w:val="24"/>
        </w:rPr>
        <w:t>Муниципальной у</w:t>
      </w:r>
      <w:r w:rsidR="00A4070E" w:rsidRPr="00DD0BC4">
        <w:rPr>
          <w:sz w:val="24"/>
          <w:szCs w:val="24"/>
        </w:rPr>
        <w:t>слуги в МФЦ</w:t>
      </w:r>
    </w:p>
    <w:p w:rsidR="00732ABC" w:rsidRPr="00DD0BC4" w:rsidRDefault="00732ABC" w:rsidP="00CF1F49">
      <w:pPr>
        <w:pStyle w:val="2-"/>
        <w:numPr>
          <w:ilvl w:val="0"/>
          <w:numId w:val="0"/>
        </w:numPr>
        <w:tabs>
          <w:tab w:val="left" w:pos="426"/>
        </w:tabs>
        <w:spacing w:before="0" w:after="0"/>
        <w:rPr>
          <w:sz w:val="24"/>
          <w:szCs w:val="24"/>
        </w:rPr>
      </w:pPr>
    </w:p>
    <w:p w:rsidR="009D313A" w:rsidRPr="00DD0BC4" w:rsidRDefault="007A73B1" w:rsidP="009D313A">
      <w:pPr>
        <w:pStyle w:val="11"/>
        <w:numPr>
          <w:ilvl w:val="0"/>
          <w:numId w:val="0"/>
        </w:numPr>
        <w:ind w:firstLine="851"/>
        <w:rPr>
          <w:sz w:val="24"/>
          <w:szCs w:val="24"/>
        </w:rPr>
      </w:pPr>
      <w:r w:rsidRPr="00DD0BC4">
        <w:rPr>
          <w:sz w:val="24"/>
          <w:szCs w:val="24"/>
        </w:rPr>
        <w:t>22.1.</w:t>
      </w:r>
      <w:r w:rsidR="00A4070E" w:rsidRPr="00DD0BC4">
        <w:rPr>
          <w:sz w:val="24"/>
          <w:szCs w:val="24"/>
        </w:rPr>
        <w:tab/>
      </w:r>
      <w:r w:rsidR="009D313A" w:rsidRPr="00DD0BC4">
        <w:rPr>
          <w:sz w:val="24"/>
          <w:szCs w:val="24"/>
        </w:rPr>
        <w:t>Организация предоставления Муниципальной услуги на базе МФЦ осуществляется в соответствии с соглашением о взаимодействии между Администрацией и МФЦ.</w:t>
      </w:r>
    </w:p>
    <w:p w:rsidR="009D313A" w:rsidRPr="00DD0BC4" w:rsidRDefault="009D313A" w:rsidP="009D313A">
      <w:pPr>
        <w:pStyle w:val="11"/>
        <w:numPr>
          <w:ilvl w:val="0"/>
          <w:numId w:val="0"/>
        </w:numPr>
        <w:ind w:firstLine="851"/>
        <w:rPr>
          <w:sz w:val="24"/>
          <w:szCs w:val="24"/>
        </w:rPr>
      </w:pPr>
      <w:r w:rsidRPr="00DD0BC4">
        <w:rPr>
          <w:sz w:val="24"/>
          <w:szCs w:val="24"/>
        </w:rPr>
        <w:t>22.2. В МФЦ об</w:t>
      </w:r>
      <w:r w:rsidR="008676A3" w:rsidRPr="00DD0BC4">
        <w:rPr>
          <w:sz w:val="24"/>
          <w:szCs w:val="24"/>
        </w:rPr>
        <w:t>еспечиваются бесплатный доступ З</w:t>
      </w:r>
      <w:r w:rsidRPr="00DD0BC4">
        <w:rPr>
          <w:sz w:val="24"/>
          <w:szCs w:val="24"/>
        </w:rPr>
        <w:t>аявител</w:t>
      </w:r>
      <w:r w:rsidR="00FE6787" w:rsidRPr="00DD0BC4">
        <w:rPr>
          <w:sz w:val="24"/>
          <w:szCs w:val="24"/>
        </w:rPr>
        <w:t>я</w:t>
      </w:r>
      <w:r w:rsidRPr="00DD0BC4">
        <w:rPr>
          <w:sz w:val="24"/>
          <w:szCs w:val="24"/>
        </w:rPr>
        <w:t xml:space="preserve"> </w:t>
      </w:r>
      <w:r w:rsidR="000E037B" w:rsidRPr="00DD0BC4">
        <w:rPr>
          <w:sz w:val="24"/>
          <w:szCs w:val="24"/>
        </w:rPr>
        <w:t>(представител</w:t>
      </w:r>
      <w:r w:rsidR="00FE6787" w:rsidRPr="00DD0BC4">
        <w:rPr>
          <w:sz w:val="24"/>
          <w:szCs w:val="24"/>
        </w:rPr>
        <w:t>я</w:t>
      </w:r>
      <w:r w:rsidR="000E037B" w:rsidRPr="00DD0BC4">
        <w:rPr>
          <w:sz w:val="24"/>
          <w:szCs w:val="24"/>
        </w:rPr>
        <w:t xml:space="preserve"> </w:t>
      </w:r>
      <w:r w:rsidR="00FE6787" w:rsidRPr="00DD0BC4">
        <w:rPr>
          <w:sz w:val="24"/>
          <w:szCs w:val="24"/>
        </w:rPr>
        <w:t>З</w:t>
      </w:r>
      <w:r w:rsidR="000E037B" w:rsidRPr="00DD0BC4">
        <w:rPr>
          <w:sz w:val="24"/>
          <w:szCs w:val="24"/>
        </w:rPr>
        <w:t>аявител</w:t>
      </w:r>
      <w:r w:rsidR="00FE6787" w:rsidRPr="00DD0BC4">
        <w:rPr>
          <w:sz w:val="24"/>
          <w:szCs w:val="24"/>
        </w:rPr>
        <w:t>я</w:t>
      </w:r>
      <w:r w:rsidR="000E037B" w:rsidRPr="00DD0BC4">
        <w:rPr>
          <w:sz w:val="24"/>
          <w:szCs w:val="24"/>
        </w:rPr>
        <w:t xml:space="preserve">) </w:t>
      </w:r>
      <w:r w:rsidRPr="00DD0BC4">
        <w:rPr>
          <w:sz w:val="24"/>
          <w:szCs w:val="24"/>
        </w:rPr>
        <w:t xml:space="preserve">к РПГУ для обеспечения подачи заявления в электронной форме, возможность </w:t>
      </w:r>
      <w:r w:rsidR="000E037B" w:rsidRPr="00DD0BC4">
        <w:rPr>
          <w:sz w:val="24"/>
          <w:szCs w:val="24"/>
        </w:rPr>
        <w:t xml:space="preserve">оплатить резервирование места для создания семейного (родового) захоронения в Личном кабинете на РПГУ с использованием платежных сервисов. </w:t>
      </w:r>
    </w:p>
    <w:p w:rsidR="009D313A" w:rsidRPr="00DD0BC4" w:rsidRDefault="009D313A" w:rsidP="00B956DC">
      <w:pPr>
        <w:pStyle w:val="11"/>
        <w:numPr>
          <w:ilvl w:val="0"/>
          <w:numId w:val="0"/>
        </w:numPr>
        <w:ind w:firstLine="851"/>
        <w:rPr>
          <w:sz w:val="24"/>
          <w:szCs w:val="24"/>
        </w:rPr>
      </w:pPr>
      <w:r w:rsidRPr="00DD0BC4">
        <w:rPr>
          <w:sz w:val="24"/>
          <w:szCs w:val="24"/>
        </w:rPr>
        <w:t xml:space="preserve">22.3. Прием заявлений о предоставлении Муниципальной услуги, информирование и консультирование </w:t>
      </w:r>
      <w:r w:rsidR="00A93953" w:rsidRPr="00DD0BC4">
        <w:rPr>
          <w:sz w:val="24"/>
          <w:szCs w:val="24"/>
        </w:rPr>
        <w:t>З</w:t>
      </w:r>
      <w:r w:rsidRPr="00DD0BC4">
        <w:rPr>
          <w:sz w:val="24"/>
          <w:szCs w:val="24"/>
        </w:rPr>
        <w:t>аявител</w:t>
      </w:r>
      <w:r w:rsidR="00A93953" w:rsidRPr="00DD0BC4">
        <w:rPr>
          <w:sz w:val="24"/>
          <w:szCs w:val="24"/>
        </w:rPr>
        <w:t>я</w:t>
      </w:r>
      <w:r w:rsidR="004F79AE" w:rsidRPr="00DD0BC4">
        <w:rPr>
          <w:sz w:val="24"/>
          <w:szCs w:val="24"/>
        </w:rPr>
        <w:t xml:space="preserve"> (представител</w:t>
      </w:r>
      <w:r w:rsidR="00A93953" w:rsidRPr="00DD0BC4">
        <w:rPr>
          <w:sz w:val="24"/>
          <w:szCs w:val="24"/>
        </w:rPr>
        <w:t>я</w:t>
      </w:r>
      <w:r w:rsidR="004F79AE" w:rsidRPr="00DD0BC4">
        <w:rPr>
          <w:sz w:val="24"/>
          <w:szCs w:val="24"/>
        </w:rPr>
        <w:t xml:space="preserve"> Заявител</w:t>
      </w:r>
      <w:r w:rsidR="00A93953" w:rsidRPr="00DD0BC4">
        <w:rPr>
          <w:sz w:val="24"/>
          <w:szCs w:val="24"/>
        </w:rPr>
        <w:t>я</w:t>
      </w:r>
      <w:r w:rsidR="004F79AE" w:rsidRPr="00DD0BC4">
        <w:rPr>
          <w:sz w:val="24"/>
          <w:szCs w:val="24"/>
        </w:rPr>
        <w:t>)</w:t>
      </w:r>
      <w:r w:rsidRPr="00DD0BC4">
        <w:rPr>
          <w:sz w:val="24"/>
          <w:szCs w:val="24"/>
        </w:rPr>
        <w:t xml:space="preserve"> о порядке предоставления Муниципальной услуги, ходе рассмотрения запросов о предоставлении Муниципальной услуги, а также по иным вопросам, связанным с предоставлением Муниципальной услуги, в МФЦ осуществляются бесплатно.</w:t>
      </w:r>
    </w:p>
    <w:p w:rsidR="009D313A" w:rsidRPr="00DD0BC4" w:rsidRDefault="009D313A" w:rsidP="00B956DC">
      <w:pPr>
        <w:pStyle w:val="11"/>
        <w:numPr>
          <w:ilvl w:val="0"/>
          <w:numId w:val="0"/>
        </w:numPr>
        <w:ind w:firstLine="851"/>
        <w:rPr>
          <w:sz w:val="24"/>
          <w:szCs w:val="24"/>
        </w:rPr>
      </w:pPr>
      <w:r w:rsidRPr="00DD0BC4">
        <w:rPr>
          <w:sz w:val="24"/>
          <w:szCs w:val="24"/>
        </w:rPr>
        <w:t>22.4. Перечень МФЦ, в которых организуется предоставление Муниципальной услуги в соответствии с соглашением о взаимодействии</w:t>
      </w:r>
      <w:r w:rsidR="00B61F34" w:rsidRPr="00DD0BC4">
        <w:rPr>
          <w:sz w:val="24"/>
          <w:szCs w:val="24"/>
        </w:rPr>
        <w:t>,</w:t>
      </w:r>
      <w:r w:rsidRPr="00DD0BC4">
        <w:rPr>
          <w:sz w:val="24"/>
          <w:szCs w:val="24"/>
        </w:rPr>
        <w:t xml:space="preserve"> размещен на </w:t>
      </w:r>
      <w:r w:rsidR="00F83E05" w:rsidRPr="00DD0BC4">
        <w:rPr>
          <w:sz w:val="24"/>
          <w:szCs w:val="24"/>
        </w:rPr>
        <w:t xml:space="preserve">официальном </w:t>
      </w:r>
      <w:r w:rsidRPr="00DD0BC4">
        <w:rPr>
          <w:sz w:val="24"/>
          <w:szCs w:val="24"/>
        </w:rPr>
        <w:t xml:space="preserve">сайте </w:t>
      </w:r>
      <w:r w:rsidR="00F83E05" w:rsidRPr="00DD0BC4">
        <w:rPr>
          <w:sz w:val="24"/>
          <w:szCs w:val="24"/>
        </w:rPr>
        <w:t>в сети «Интернет»</w:t>
      </w:r>
      <w:r w:rsidRPr="00DD0BC4">
        <w:rPr>
          <w:sz w:val="24"/>
          <w:szCs w:val="24"/>
        </w:rPr>
        <w:t xml:space="preserve"> Администрации, МКУ, ГКУ МО «МО МФЦ» </w:t>
      </w:r>
      <w:hyperlink r:id="rId14" w:history="1">
        <w:r w:rsidRPr="00DD0BC4">
          <w:rPr>
            <w:sz w:val="24"/>
            <w:szCs w:val="24"/>
            <w:lang w:val="en-US"/>
          </w:rPr>
          <w:t>www</w:t>
        </w:r>
        <w:r w:rsidRPr="00DD0BC4">
          <w:rPr>
            <w:sz w:val="24"/>
            <w:szCs w:val="24"/>
          </w:rPr>
          <w:t>.mfc.mosreg.ru</w:t>
        </w:r>
      </w:hyperlink>
      <w:r w:rsidRPr="00DD0BC4">
        <w:rPr>
          <w:sz w:val="24"/>
          <w:szCs w:val="24"/>
        </w:rPr>
        <w:t xml:space="preserve"> </w:t>
      </w:r>
    </w:p>
    <w:p w:rsidR="009D313A" w:rsidRPr="00DD0BC4" w:rsidRDefault="009D313A" w:rsidP="00B956DC">
      <w:pPr>
        <w:pStyle w:val="11"/>
        <w:numPr>
          <w:ilvl w:val="0"/>
          <w:numId w:val="0"/>
        </w:numPr>
        <w:ind w:firstLine="851"/>
        <w:rPr>
          <w:sz w:val="24"/>
          <w:szCs w:val="24"/>
        </w:rPr>
      </w:pPr>
      <w:r w:rsidRPr="00DD0BC4">
        <w:rPr>
          <w:sz w:val="24"/>
          <w:szCs w:val="24"/>
        </w:rPr>
        <w:t>22.5. Заявитель (</w:t>
      </w:r>
      <w:r w:rsidR="00B956DC" w:rsidRPr="00DD0BC4">
        <w:rPr>
          <w:sz w:val="24"/>
          <w:szCs w:val="24"/>
        </w:rPr>
        <w:t>п</w:t>
      </w:r>
      <w:r w:rsidRPr="00DD0BC4">
        <w:rPr>
          <w:sz w:val="24"/>
          <w:szCs w:val="24"/>
        </w:rPr>
        <w:t xml:space="preserve">редставитель </w:t>
      </w:r>
      <w:r w:rsidR="00B956DC" w:rsidRPr="00DD0BC4">
        <w:rPr>
          <w:sz w:val="24"/>
          <w:szCs w:val="24"/>
        </w:rPr>
        <w:t>З</w:t>
      </w:r>
      <w:r w:rsidRPr="00DD0BC4">
        <w:rPr>
          <w:sz w:val="24"/>
          <w:szCs w:val="24"/>
        </w:rPr>
        <w:t xml:space="preserve">аявителя) может осуществить предварительную запись на подачу </w:t>
      </w:r>
      <w:r w:rsidR="00B956DC" w:rsidRPr="00DD0BC4">
        <w:rPr>
          <w:sz w:val="24"/>
          <w:szCs w:val="24"/>
        </w:rPr>
        <w:t>з</w:t>
      </w:r>
      <w:r w:rsidRPr="00DD0BC4">
        <w:rPr>
          <w:sz w:val="24"/>
          <w:szCs w:val="24"/>
        </w:rPr>
        <w:t>аявления в МФЦ следующими способами по своему выбору:</w:t>
      </w:r>
    </w:p>
    <w:p w:rsidR="009D313A" w:rsidRPr="00DD0BC4" w:rsidRDefault="009D313A" w:rsidP="00B956DC">
      <w:pPr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при личном обращении Заявителя (</w:t>
      </w:r>
      <w:r w:rsidR="004F79AE" w:rsidRPr="00DD0BC4">
        <w:rPr>
          <w:rFonts w:ascii="Times New Roman" w:hAnsi="Times New Roman"/>
          <w:sz w:val="24"/>
          <w:szCs w:val="24"/>
        </w:rPr>
        <w:t>п</w:t>
      </w:r>
      <w:r w:rsidRPr="00DD0BC4">
        <w:rPr>
          <w:rFonts w:ascii="Times New Roman" w:hAnsi="Times New Roman"/>
          <w:sz w:val="24"/>
          <w:szCs w:val="24"/>
        </w:rPr>
        <w:t xml:space="preserve">редставителя </w:t>
      </w:r>
      <w:r w:rsidR="004F79AE" w:rsidRPr="00DD0BC4">
        <w:rPr>
          <w:rFonts w:ascii="Times New Roman" w:hAnsi="Times New Roman"/>
          <w:sz w:val="24"/>
          <w:szCs w:val="24"/>
        </w:rPr>
        <w:t>З</w:t>
      </w:r>
      <w:r w:rsidRPr="00DD0BC4">
        <w:rPr>
          <w:rFonts w:ascii="Times New Roman" w:hAnsi="Times New Roman"/>
          <w:sz w:val="24"/>
          <w:szCs w:val="24"/>
        </w:rPr>
        <w:t>аявителя) в МФЦ;</w:t>
      </w:r>
    </w:p>
    <w:p w:rsidR="009D313A" w:rsidRPr="00DD0BC4" w:rsidRDefault="009D313A" w:rsidP="00B956DC">
      <w:pPr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по телефону МФЦ;</w:t>
      </w:r>
    </w:p>
    <w:p w:rsidR="009D313A" w:rsidRPr="00DD0BC4" w:rsidRDefault="009D313A" w:rsidP="00B956DC">
      <w:pPr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посредством РПГУ. </w:t>
      </w:r>
    </w:p>
    <w:p w:rsidR="009D313A" w:rsidRPr="00DD0BC4" w:rsidRDefault="004F79AE" w:rsidP="00B956DC">
      <w:pPr>
        <w:pStyle w:val="affff2"/>
        <w:numPr>
          <w:ilvl w:val="1"/>
          <w:numId w:val="2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 </w:t>
      </w:r>
      <w:r w:rsidR="009D313A" w:rsidRPr="00DD0BC4">
        <w:rPr>
          <w:rFonts w:ascii="Times New Roman" w:hAnsi="Times New Roman"/>
          <w:sz w:val="24"/>
          <w:szCs w:val="24"/>
        </w:rPr>
        <w:t>При предварительной записи Заявитель (</w:t>
      </w:r>
      <w:r w:rsidR="00B956DC" w:rsidRPr="00DD0BC4">
        <w:rPr>
          <w:rFonts w:ascii="Times New Roman" w:hAnsi="Times New Roman"/>
          <w:sz w:val="24"/>
          <w:szCs w:val="24"/>
        </w:rPr>
        <w:t>п</w:t>
      </w:r>
      <w:r w:rsidR="009D313A" w:rsidRPr="00DD0BC4">
        <w:rPr>
          <w:rFonts w:ascii="Times New Roman" w:hAnsi="Times New Roman"/>
          <w:sz w:val="24"/>
          <w:szCs w:val="24"/>
        </w:rPr>
        <w:t xml:space="preserve">редставитель </w:t>
      </w:r>
      <w:r w:rsidR="00B956DC" w:rsidRPr="00DD0BC4">
        <w:rPr>
          <w:rFonts w:ascii="Times New Roman" w:hAnsi="Times New Roman"/>
          <w:sz w:val="24"/>
          <w:szCs w:val="24"/>
        </w:rPr>
        <w:t>З</w:t>
      </w:r>
      <w:r w:rsidR="009D313A" w:rsidRPr="00DD0BC4">
        <w:rPr>
          <w:rFonts w:ascii="Times New Roman" w:hAnsi="Times New Roman"/>
          <w:sz w:val="24"/>
          <w:szCs w:val="24"/>
        </w:rPr>
        <w:t>аявителя) сообщает следующие данные:</w:t>
      </w:r>
    </w:p>
    <w:p w:rsidR="009D313A" w:rsidRPr="00DD0BC4" w:rsidRDefault="00B956DC" w:rsidP="00B956D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1) </w:t>
      </w:r>
      <w:r w:rsidR="009D313A" w:rsidRPr="00DD0BC4">
        <w:rPr>
          <w:rFonts w:ascii="Times New Roman" w:hAnsi="Times New Roman"/>
          <w:sz w:val="24"/>
          <w:szCs w:val="24"/>
        </w:rPr>
        <w:t>фамилию, имя, отчество (последнее при наличии);</w:t>
      </w:r>
    </w:p>
    <w:p w:rsidR="009D313A" w:rsidRPr="00DD0BC4" w:rsidRDefault="00B956DC" w:rsidP="00B956D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lastRenderedPageBreak/>
        <w:t xml:space="preserve">2) </w:t>
      </w:r>
      <w:r w:rsidR="009D313A" w:rsidRPr="00DD0BC4">
        <w:rPr>
          <w:rFonts w:ascii="Times New Roman" w:hAnsi="Times New Roman"/>
          <w:sz w:val="24"/>
          <w:szCs w:val="24"/>
        </w:rPr>
        <w:t>контактный номер телефона;</w:t>
      </w:r>
    </w:p>
    <w:p w:rsidR="009D313A" w:rsidRPr="00DD0BC4" w:rsidRDefault="00B956DC" w:rsidP="00B956D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3) </w:t>
      </w:r>
      <w:r w:rsidR="009D313A" w:rsidRPr="00DD0BC4">
        <w:rPr>
          <w:rFonts w:ascii="Times New Roman" w:hAnsi="Times New Roman"/>
          <w:sz w:val="24"/>
          <w:szCs w:val="24"/>
        </w:rPr>
        <w:t>адрес электронной почты (при наличии);</w:t>
      </w:r>
    </w:p>
    <w:p w:rsidR="009D313A" w:rsidRPr="00DD0BC4" w:rsidRDefault="009D313A" w:rsidP="00F8486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желаемые дату и время представления документов. </w:t>
      </w:r>
    </w:p>
    <w:p w:rsidR="009D313A" w:rsidRPr="00DD0BC4" w:rsidRDefault="009D313A" w:rsidP="00F8486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Заявителю (</w:t>
      </w:r>
      <w:r w:rsidR="004F79AE" w:rsidRPr="00DD0BC4">
        <w:rPr>
          <w:rFonts w:ascii="Times New Roman" w:hAnsi="Times New Roman"/>
          <w:sz w:val="24"/>
          <w:szCs w:val="24"/>
        </w:rPr>
        <w:t>п</w:t>
      </w:r>
      <w:r w:rsidRPr="00DD0BC4">
        <w:rPr>
          <w:rFonts w:ascii="Times New Roman" w:hAnsi="Times New Roman"/>
          <w:sz w:val="24"/>
          <w:szCs w:val="24"/>
        </w:rPr>
        <w:t xml:space="preserve">редставителю </w:t>
      </w:r>
      <w:r w:rsidR="004F79AE" w:rsidRPr="00DD0BC4">
        <w:rPr>
          <w:rFonts w:ascii="Times New Roman" w:hAnsi="Times New Roman"/>
          <w:sz w:val="24"/>
          <w:szCs w:val="24"/>
        </w:rPr>
        <w:t>З</w:t>
      </w:r>
      <w:r w:rsidRPr="00DD0BC4">
        <w:rPr>
          <w:rFonts w:ascii="Times New Roman" w:hAnsi="Times New Roman"/>
          <w:sz w:val="24"/>
          <w:szCs w:val="24"/>
        </w:rPr>
        <w:t xml:space="preserve">аявителя) сообщаются дата и время приема документов.  </w:t>
      </w:r>
    </w:p>
    <w:p w:rsidR="009D313A" w:rsidRPr="00DD0BC4" w:rsidRDefault="009D313A" w:rsidP="00B956DC">
      <w:pPr>
        <w:pStyle w:val="affff2"/>
        <w:numPr>
          <w:ilvl w:val="1"/>
          <w:numId w:val="2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При осуществлении предварительной записи Заявитель (</w:t>
      </w:r>
      <w:r w:rsidR="0096517C" w:rsidRPr="00DD0BC4">
        <w:rPr>
          <w:rFonts w:ascii="Times New Roman" w:hAnsi="Times New Roman"/>
          <w:sz w:val="24"/>
          <w:szCs w:val="24"/>
        </w:rPr>
        <w:t>п</w:t>
      </w:r>
      <w:r w:rsidRPr="00DD0BC4">
        <w:rPr>
          <w:rFonts w:ascii="Times New Roman" w:hAnsi="Times New Roman"/>
          <w:sz w:val="24"/>
          <w:szCs w:val="24"/>
        </w:rPr>
        <w:t xml:space="preserve">редставитель </w:t>
      </w:r>
      <w:r w:rsidR="0096517C" w:rsidRPr="00DD0BC4">
        <w:rPr>
          <w:rFonts w:ascii="Times New Roman" w:hAnsi="Times New Roman"/>
          <w:sz w:val="24"/>
          <w:szCs w:val="24"/>
        </w:rPr>
        <w:t>З</w:t>
      </w:r>
      <w:r w:rsidRPr="00DD0BC4">
        <w:rPr>
          <w:rFonts w:ascii="Times New Roman" w:hAnsi="Times New Roman"/>
          <w:sz w:val="24"/>
          <w:szCs w:val="24"/>
        </w:rPr>
        <w:t>аявителя) в обязательном порядке информируется о том, что предварительная запись аннулируется в случае его неявки по истечении 5 минут с назначенного времени приема.</w:t>
      </w:r>
    </w:p>
    <w:p w:rsidR="009D313A" w:rsidRPr="00DD0BC4" w:rsidRDefault="009D313A" w:rsidP="00B956DC">
      <w:pPr>
        <w:numPr>
          <w:ilvl w:val="1"/>
          <w:numId w:val="2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Заявитель (</w:t>
      </w:r>
      <w:r w:rsidR="004F79AE" w:rsidRPr="00DD0BC4">
        <w:rPr>
          <w:rFonts w:ascii="Times New Roman" w:hAnsi="Times New Roman"/>
          <w:sz w:val="24"/>
          <w:szCs w:val="24"/>
        </w:rPr>
        <w:t>п</w:t>
      </w:r>
      <w:r w:rsidRPr="00DD0BC4">
        <w:rPr>
          <w:rFonts w:ascii="Times New Roman" w:hAnsi="Times New Roman"/>
          <w:sz w:val="24"/>
          <w:szCs w:val="24"/>
        </w:rPr>
        <w:t xml:space="preserve">редставитель </w:t>
      </w:r>
      <w:r w:rsidR="004F79AE" w:rsidRPr="00DD0BC4">
        <w:rPr>
          <w:rFonts w:ascii="Times New Roman" w:hAnsi="Times New Roman"/>
          <w:sz w:val="24"/>
          <w:szCs w:val="24"/>
        </w:rPr>
        <w:t>З</w:t>
      </w:r>
      <w:r w:rsidRPr="00DD0BC4">
        <w:rPr>
          <w:rFonts w:ascii="Times New Roman" w:hAnsi="Times New Roman"/>
          <w:sz w:val="24"/>
          <w:szCs w:val="24"/>
        </w:rPr>
        <w:t xml:space="preserve">аявителя) в любое время вправе отказаться </w:t>
      </w:r>
      <w:r w:rsidR="004F79AE" w:rsidRPr="00DD0BC4">
        <w:rPr>
          <w:rFonts w:ascii="Times New Roman" w:hAnsi="Times New Roman"/>
          <w:sz w:val="24"/>
          <w:szCs w:val="24"/>
        </w:rPr>
        <w:br/>
      </w:r>
      <w:r w:rsidRPr="00DD0BC4">
        <w:rPr>
          <w:rFonts w:ascii="Times New Roman" w:hAnsi="Times New Roman"/>
          <w:sz w:val="24"/>
          <w:szCs w:val="24"/>
        </w:rPr>
        <w:t xml:space="preserve">от предварительной записи. </w:t>
      </w:r>
    </w:p>
    <w:p w:rsidR="009D313A" w:rsidRPr="00DD0BC4" w:rsidRDefault="009D313A" w:rsidP="00B956DC">
      <w:pPr>
        <w:numPr>
          <w:ilvl w:val="1"/>
          <w:numId w:val="2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В отсутствии </w:t>
      </w:r>
      <w:r w:rsidR="00B61F34" w:rsidRPr="00DD0BC4">
        <w:rPr>
          <w:rFonts w:ascii="Times New Roman" w:hAnsi="Times New Roman"/>
          <w:sz w:val="24"/>
          <w:szCs w:val="24"/>
        </w:rPr>
        <w:t>З</w:t>
      </w:r>
      <w:r w:rsidRPr="00DD0BC4">
        <w:rPr>
          <w:rFonts w:ascii="Times New Roman" w:hAnsi="Times New Roman"/>
          <w:sz w:val="24"/>
          <w:szCs w:val="24"/>
        </w:rPr>
        <w:t>аявител</w:t>
      </w:r>
      <w:r w:rsidR="00B61F34" w:rsidRPr="00DD0BC4">
        <w:rPr>
          <w:rFonts w:ascii="Times New Roman" w:hAnsi="Times New Roman"/>
          <w:sz w:val="24"/>
          <w:szCs w:val="24"/>
        </w:rPr>
        <w:t>я</w:t>
      </w:r>
      <w:r w:rsidR="004F79AE" w:rsidRPr="00DD0BC4">
        <w:rPr>
          <w:rFonts w:ascii="Times New Roman" w:hAnsi="Times New Roman"/>
          <w:sz w:val="24"/>
          <w:szCs w:val="24"/>
        </w:rPr>
        <w:t xml:space="preserve"> (представител</w:t>
      </w:r>
      <w:r w:rsidR="00B61F34" w:rsidRPr="00DD0BC4">
        <w:rPr>
          <w:rFonts w:ascii="Times New Roman" w:hAnsi="Times New Roman"/>
          <w:sz w:val="24"/>
          <w:szCs w:val="24"/>
        </w:rPr>
        <w:t>я</w:t>
      </w:r>
      <w:r w:rsidR="004F79AE" w:rsidRPr="00DD0BC4">
        <w:rPr>
          <w:rFonts w:ascii="Times New Roman" w:hAnsi="Times New Roman"/>
          <w:sz w:val="24"/>
          <w:szCs w:val="24"/>
        </w:rPr>
        <w:t xml:space="preserve"> Заявител</w:t>
      </w:r>
      <w:r w:rsidR="00B61F34" w:rsidRPr="00DD0BC4">
        <w:rPr>
          <w:rFonts w:ascii="Times New Roman" w:hAnsi="Times New Roman"/>
          <w:sz w:val="24"/>
          <w:szCs w:val="24"/>
        </w:rPr>
        <w:t>я</w:t>
      </w:r>
      <w:r w:rsidR="004F79AE" w:rsidRPr="00DD0BC4">
        <w:rPr>
          <w:rFonts w:ascii="Times New Roman" w:hAnsi="Times New Roman"/>
          <w:sz w:val="24"/>
          <w:szCs w:val="24"/>
        </w:rPr>
        <w:t>)</w:t>
      </w:r>
      <w:r w:rsidRPr="00DD0BC4">
        <w:rPr>
          <w:rFonts w:ascii="Times New Roman" w:hAnsi="Times New Roman"/>
          <w:sz w:val="24"/>
          <w:szCs w:val="24"/>
        </w:rPr>
        <w:t>, обративш</w:t>
      </w:r>
      <w:r w:rsidR="00B61F34" w:rsidRPr="00DD0BC4">
        <w:rPr>
          <w:rFonts w:ascii="Times New Roman" w:hAnsi="Times New Roman"/>
          <w:sz w:val="24"/>
          <w:szCs w:val="24"/>
        </w:rPr>
        <w:t>егося</w:t>
      </w:r>
      <w:r w:rsidRPr="00DD0BC4">
        <w:rPr>
          <w:rFonts w:ascii="Times New Roman" w:hAnsi="Times New Roman"/>
          <w:sz w:val="24"/>
          <w:szCs w:val="24"/>
        </w:rPr>
        <w:t xml:space="preserve"> по предварительной записи, осуществляется прием Заявителей, обратившихся в порядке очереди. </w:t>
      </w:r>
    </w:p>
    <w:p w:rsidR="009D313A" w:rsidRPr="00DD0BC4" w:rsidRDefault="009D313A" w:rsidP="00B956DC">
      <w:pPr>
        <w:numPr>
          <w:ilvl w:val="1"/>
          <w:numId w:val="2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При организации предоставления Муниципальной услуги в МФЦ исключается взаимодействие Заявителя</w:t>
      </w:r>
      <w:r w:rsidR="004F79AE" w:rsidRPr="00DD0BC4">
        <w:rPr>
          <w:rFonts w:ascii="Times New Roman" w:hAnsi="Times New Roman"/>
          <w:sz w:val="24"/>
          <w:szCs w:val="24"/>
        </w:rPr>
        <w:t xml:space="preserve"> (представителя Заявителя) </w:t>
      </w:r>
      <w:r w:rsidRPr="00DD0BC4">
        <w:rPr>
          <w:rFonts w:ascii="Times New Roman" w:hAnsi="Times New Roman"/>
          <w:sz w:val="24"/>
          <w:szCs w:val="24"/>
        </w:rPr>
        <w:t xml:space="preserve">с сотрудниками </w:t>
      </w:r>
      <w:r w:rsidR="00D54C94" w:rsidRPr="00DD0BC4">
        <w:rPr>
          <w:rFonts w:ascii="Times New Roman" w:hAnsi="Times New Roman"/>
          <w:sz w:val="24"/>
          <w:szCs w:val="24"/>
        </w:rPr>
        <w:t>Администрации</w:t>
      </w:r>
      <w:r w:rsidRPr="00DD0BC4">
        <w:rPr>
          <w:rFonts w:ascii="Times New Roman" w:hAnsi="Times New Roman"/>
          <w:sz w:val="24"/>
          <w:szCs w:val="24"/>
        </w:rPr>
        <w:t>,</w:t>
      </w:r>
      <w:r w:rsidR="00D54C94" w:rsidRPr="00DD0BC4">
        <w:rPr>
          <w:rFonts w:ascii="Times New Roman" w:hAnsi="Times New Roman"/>
          <w:sz w:val="24"/>
          <w:szCs w:val="24"/>
        </w:rPr>
        <w:t xml:space="preserve"> МКУ</w:t>
      </w:r>
      <w:r w:rsidRPr="00DD0BC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0BC4">
        <w:rPr>
          <w:rFonts w:ascii="Times New Roman" w:hAnsi="Times New Roman"/>
          <w:sz w:val="24"/>
          <w:szCs w:val="24"/>
        </w:rPr>
        <w:t>предоставляющих</w:t>
      </w:r>
      <w:proofErr w:type="gramEnd"/>
      <w:r w:rsidRPr="00DD0BC4">
        <w:rPr>
          <w:rFonts w:ascii="Times New Roman" w:hAnsi="Times New Roman"/>
          <w:sz w:val="24"/>
          <w:szCs w:val="24"/>
        </w:rPr>
        <w:t xml:space="preserve"> </w:t>
      </w:r>
      <w:r w:rsidR="00D54C94" w:rsidRPr="00DD0BC4">
        <w:rPr>
          <w:rFonts w:ascii="Times New Roman" w:hAnsi="Times New Roman"/>
          <w:sz w:val="24"/>
          <w:szCs w:val="24"/>
        </w:rPr>
        <w:t>Муниципальную услугу</w:t>
      </w:r>
      <w:r w:rsidRPr="00DD0BC4">
        <w:rPr>
          <w:rFonts w:ascii="Times New Roman" w:hAnsi="Times New Roman"/>
          <w:sz w:val="24"/>
          <w:szCs w:val="24"/>
        </w:rPr>
        <w:t>.</w:t>
      </w:r>
    </w:p>
    <w:p w:rsidR="009D313A" w:rsidRPr="00DD0BC4" w:rsidRDefault="009D313A" w:rsidP="00B956DC">
      <w:pPr>
        <w:numPr>
          <w:ilvl w:val="1"/>
          <w:numId w:val="2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При предоставлении </w:t>
      </w:r>
      <w:r w:rsidR="00AC435B">
        <w:rPr>
          <w:rFonts w:ascii="Times New Roman" w:hAnsi="Times New Roman"/>
          <w:sz w:val="24"/>
          <w:szCs w:val="24"/>
        </w:rPr>
        <w:t xml:space="preserve">Муниципальной услуги работнику </w:t>
      </w:r>
      <w:r w:rsidRPr="00DD0BC4">
        <w:rPr>
          <w:rFonts w:ascii="Times New Roman" w:hAnsi="Times New Roman"/>
          <w:sz w:val="24"/>
          <w:szCs w:val="24"/>
        </w:rPr>
        <w:t xml:space="preserve"> МФЦ запрещается требовать от Заявител</w:t>
      </w:r>
      <w:r w:rsidR="0096517C" w:rsidRPr="00DD0BC4">
        <w:rPr>
          <w:rFonts w:ascii="Times New Roman" w:hAnsi="Times New Roman"/>
          <w:sz w:val="24"/>
          <w:szCs w:val="24"/>
        </w:rPr>
        <w:t>я (представителя Заявителя)</w:t>
      </w:r>
      <w:r w:rsidRPr="00DD0BC4">
        <w:rPr>
          <w:rFonts w:ascii="Times New Roman" w:hAnsi="Times New Roman"/>
          <w:sz w:val="24"/>
          <w:szCs w:val="24"/>
        </w:rPr>
        <w:t xml:space="preserve">:  </w:t>
      </w:r>
    </w:p>
    <w:p w:rsidR="009D313A" w:rsidRPr="00DD0BC4" w:rsidRDefault="009D313A" w:rsidP="00B956D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1) предоставления документов и информации или осуществления действий, предоставление или осуществление которых не предусмотрено настоящим Административным регламентом;</w:t>
      </w:r>
    </w:p>
    <w:p w:rsidR="009D313A" w:rsidRPr="00DD0BC4" w:rsidRDefault="009D313A" w:rsidP="00B956D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2) представления документов и информации, в том числе подтверждающих внесение Заявителем </w:t>
      </w:r>
      <w:r w:rsidR="004F79AE" w:rsidRPr="00DD0BC4">
        <w:rPr>
          <w:rFonts w:ascii="Times New Roman" w:hAnsi="Times New Roman"/>
          <w:sz w:val="24"/>
          <w:szCs w:val="24"/>
        </w:rPr>
        <w:t xml:space="preserve">(представителем Заявителя) </w:t>
      </w:r>
      <w:r w:rsidRPr="00DD0BC4">
        <w:rPr>
          <w:rFonts w:ascii="Times New Roman" w:hAnsi="Times New Roman"/>
          <w:sz w:val="24"/>
          <w:szCs w:val="24"/>
        </w:rPr>
        <w:t>плат</w:t>
      </w:r>
      <w:r w:rsidR="0096517C" w:rsidRPr="00DD0BC4">
        <w:rPr>
          <w:rFonts w:ascii="Times New Roman" w:hAnsi="Times New Roman"/>
          <w:sz w:val="24"/>
          <w:szCs w:val="24"/>
        </w:rPr>
        <w:t>ежа</w:t>
      </w:r>
      <w:r w:rsidRPr="00DD0BC4">
        <w:rPr>
          <w:rFonts w:ascii="Times New Roman" w:hAnsi="Times New Roman"/>
          <w:sz w:val="24"/>
          <w:szCs w:val="24"/>
        </w:rPr>
        <w:t xml:space="preserve"> за </w:t>
      </w:r>
      <w:r w:rsidR="0096517C" w:rsidRPr="00DD0BC4">
        <w:rPr>
          <w:rFonts w:ascii="Times New Roman" w:hAnsi="Times New Roman"/>
          <w:sz w:val="24"/>
          <w:szCs w:val="24"/>
        </w:rPr>
        <w:t>резервирование места для создания семейного (родового) захоронения</w:t>
      </w:r>
      <w:r w:rsidRPr="00DD0BC4">
        <w:rPr>
          <w:rFonts w:ascii="Times New Roman" w:hAnsi="Times New Roman"/>
          <w:sz w:val="24"/>
          <w:szCs w:val="24"/>
        </w:rPr>
        <w:t xml:space="preserve">. Заявитель </w:t>
      </w:r>
      <w:r w:rsidR="004F79AE" w:rsidRPr="00DD0BC4">
        <w:rPr>
          <w:rFonts w:ascii="Times New Roman" w:hAnsi="Times New Roman"/>
          <w:sz w:val="24"/>
          <w:szCs w:val="24"/>
        </w:rPr>
        <w:t>(представитель</w:t>
      </w:r>
      <w:r w:rsidR="0096517C" w:rsidRPr="00DD0BC4">
        <w:rPr>
          <w:rFonts w:ascii="Times New Roman" w:hAnsi="Times New Roman"/>
          <w:sz w:val="24"/>
          <w:szCs w:val="24"/>
        </w:rPr>
        <w:t xml:space="preserve"> </w:t>
      </w:r>
      <w:r w:rsidR="004F79AE" w:rsidRPr="00DD0BC4">
        <w:rPr>
          <w:rFonts w:ascii="Times New Roman" w:hAnsi="Times New Roman"/>
          <w:sz w:val="24"/>
          <w:szCs w:val="24"/>
        </w:rPr>
        <w:t xml:space="preserve">Заявителя) </w:t>
      </w:r>
      <w:r w:rsidRPr="00DD0BC4">
        <w:rPr>
          <w:rFonts w:ascii="Times New Roman" w:hAnsi="Times New Roman"/>
          <w:sz w:val="24"/>
          <w:szCs w:val="24"/>
        </w:rPr>
        <w:t>вправе представить указанные документы и информацию по собственной инициативе;</w:t>
      </w:r>
    </w:p>
    <w:p w:rsidR="009D313A" w:rsidRPr="00DD0BC4" w:rsidRDefault="009D313A" w:rsidP="009D3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3) осуществления дейс</w:t>
      </w:r>
      <w:r w:rsidR="004612AD" w:rsidRPr="00DD0BC4">
        <w:rPr>
          <w:rFonts w:ascii="Times New Roman" w:hAnsi="Times New Roman"/>
          <w:sz w:val="24"/>
          <w:szCs w:val="24"/>
        </w:rPr>
        <w:t>твий, в том числе согласований</w:t>
      </w:r>
      <w:r w:rsidR="004F79AE" w:rsidRPr="00DD0BC4">
        <w:rPr>
          <w:rFonts w:ascii="Times New Roman" w:hAnsi="Times New Roman"/>
          <w:sz w:val="24"/>
          <w:szCs w:val="24"/>
        </w:rPr>
        <w:t>,</w:t>
      </w:r>
      <w:r w:rsidRPr="00DD0BC4">
        <w:rPr>
          <w:rFonts w:ascii="Times New Roman" w:hAnsi="Times New Roman"/>
          <w:sz w:val="24"/>
          <w:szCs w:val="24"/>
        </w:rPr>
        <w:t xml:space="preserve"> обращени</w:t>
      </w:r>
      <w:r w:rsidR="004F79AE" w:rsidRPr="00DD0BC4">
        <w:rPr>
          <w:rFonts w:ascii="Times New Roman" w:hAnsi="Times New Roman"/>
          <w:sz w:val="24"/>
          <w:szCs w:val="24"/>
        </w:rPr>
        <w:t>й</w:t>
      </w:r>
      <w:r w:rsidRPr="00DD0BC4">
        <w:rPr>
          <w:rFonts w:ascii="Times New Roman" w:hAnsi="Times New Roman"/>
          <w:sz w:val="24"/>
          <w:szCs w:val="24"/>
        </w:rPr>
        <w:t xml:space="preserve"> в иные государственные органы или органы местного самоуправления, </w:t>
      </w:r>
      <w:r w:rsidR="004F79AE" w:rsidRPr="00DD0BC4">
        <w:rPr>
          <w:rFonts w:ascii="Times New Roman" w:hAnsi="Times New Roman"/>
          <w:sz w:val="24"/>
          <w:szCs w:val="24"/>
        </w:rPr>
        <w:t xml:space="preserve">подведомственные им </w:t>
      </w:r>
      <w:r w:rsidR="004612AD" w:rsidRPr="00DD0BC4">
        <w:rPr>
          <w:rFonts w:ascii="Times New Roman" w:hAnsi="Times New Roman"/>
          <w:sz w:val="24"/>
          <w:szCs w:val="24"/>
        </w:rPr>
        <w:t>организации</w:t>
      </w:r>
      <w:r w:rsidRPr="00DD0BC4">
        <w:rPr>
          <w:rFonts w:ascii="Times New Roman" w:hAnsi="Times New Roman"/>
          <w:sz w:val="24"/>
          <w:szCs w:val="24"/>
        </w:rPr>
        <w:t>.</w:t>
      </w:r>
    </w:p>
    <w:p w:rsidR="009D313A" w:rsidRPr="00DD0BC4" w:rsidRDefault="009D313A" w:rsidP="009D3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22.</w:t>
      </w:r>
      <w:r w:rsidR="00ED77B6" w:rsidRPr="00DD0BC4">
        <w:rPr>
          <w:rFonts w:ascii="Times New Roman" w:hAnsi="Times New Roman"/>
          <w:sz w:val="24"/>
          <w:szCs w:val="24"/>
        </w:rPr>
        <w:t>12</w:t>
      </w:r>
      <w:r w:rsidRPr="00DD0BC4">
        <w:rPr>
          <w:rFonts w:ascii="Times New Roman" w:hAnsi="Times New Roman"/>
          <w:sz w:val="24"/>
          <w:szCs w:val="24"/>
        </w:rPr>
        <w:t>. При предоставлении Муниципальной услуги в соответствии с соглашением о взаимодействии сотрудники МФЦ обязаны:</w:t>
      </w:r>
    </w:p>
    <w:p w:rsidR="009D313A" w:rsidRPr="00DD0BC4" w:rsidRDefault="009D313A" w:rsidP="009D3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1) предоставлять на основании запросов и обращений органов государственных власти субъектов Российской Федерации, органов местного самоуправления, физических и юридических лиц необходимые сведения по вопросам, относящимся к порядку предоставления Муниципальной услуги в МФЦ;</w:t>
      </w:r>
    </w:p>
    <w:p w:rsidR="009D313A" w:rsidRPr="00DD0BC4" w:rsidRDefault="009D313A" w:rsidP="009D3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2) 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данных;</w:t>
      </w:r>
    </w:p>
    <w:p w:rsidR="009D313A" w:rsidRPr="00DD0BC4" w:rsidRDefault="004F79AE" w:rsidP="004F79A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0BC4">
        <w:rPr>
          <w:rFonts w:ascii="Times New Roman" w:hAnsi="Times New Roman"/>
          <w:sz w:val="24"/>
          <w:szCs w:val="24"/>
        </w:rPr>
        <w:t xml:space="preserve">3) </w:t>
      </w:r>
      <w:r w:rsidR="009D313A" w:rsidRPr="00DD0BC4">
        <w:rPr>
          <w:rFonts w:ascii="Times New Roman" w:hAnsi="Times New Roman"/>
          <w:sz w:val="24"/>
          <w:szCs w:val="24"/>
        </w:rPr>
        <w:t xml:space="preserve">при приеме запросов о предоставлении Муниципальной услуги и выдаче документов устанавливать личность </w:t>
      </w:r>
      <w:r w:rsidRPr="00DD0BC4">
        <w:rPr>
          <w:rFonts w:ascii="Times New Roman" w:hAnsi="Times New Roman"/>
          <w:sz w:val="24"/>
          <w:szCs w:val="24"/>
        </w:rPr>
        <w:t>З</w:t>
      </w:r>
      <w:r w:rsidR="009D313A" w:rsidRPr="00DD0BC4">
        <w:rPr>
          <w:rFonts w:ascii="Times New Roman" w:hAnsi="Times New Roman"/>
          <w:sz w:val="24"/>
          <w:szCs w:val="24"/>
        </w:rPr>
        <w:t xml:space="preserve">аявителя </w:t>
      </w:r>
      <w:r w:rsidRPr="00DD0BC4">
        <w:rPr>
          <w:rFonts w:ascii="Times New Roman" w:hAnsi="Times New Roman"/>
          <w:sz w:val="24"/>
          <w:szCs w:val="24"/>
        </w:rPr>
        <w:t xml:space="preserve">(представителя Заявителя) </w:t>
      </w:r>
      <w:r w:rsidR="009D313A" w:rsidRPr="00DD0BC4">
        <w:rPr>
          <w:rFonts w:ascii="Times New Roman" w:hAnsi="Times New Roman"/>
          <w:sz w:val="24"/>
          <w:szCs w:val="24"/>
        </w:rPr>
        <w:t>на основании паспорта гражданина Российской Федерации и иных документов, удостоверяющих личность Заявителя</w:t>
      </w:r>
      <w:r w:rsidRPr="00DD0BC4">
        <w:rPr>
          <w:rFonts w:ascii="Times New Roman" w:hAnsi="Times New Roman"/>
          <w:sz w:val="24"/>
          <w:szCs w:val="24"/>
        </w:rPr>
        <w:t xml:space="preserve"> (представителя </w:t>
      </w:r>
      <w:r w:rsidR="00EF3A06" w:rsidRPr="00DD0BC4">
        <w:rPr>
          <w:rFonts w:ascii="Times New Roman" w:hAnsi="Times New Roman"/>
          <w:sz w:val="24"/>
          <w:szCs w:val="24"/>
        </w:rPr>
        <w:t>З</w:t>
      </w:r>
      <w:r w:rsidRPr="00DD0BC4">
        <w:rPr>
          <w:rFonts w:ascii="Times New Roman" w:hAnsi="Times New Roman"/>
          <w:sz w:val="24"/>
          <w:szCs w:val="24"/>
        </w:rPr>
        <w:t>аявителя)</w:t>
      </w:r>
      <w:r w:rsidR="009D313A" w:rsidRPr="00DD0BC4">
        <w:rPr>
          <w:rFonts w:ascii="Times New Roman" w:hAnsi="Times New Roman"/>
          <w:sz w:val="24"/>
          <w:szCs w:val="24"/>
        </w:rPr>
        <w:t xml:space="preserve"> в соответствии с законодательством Российской Федерации, а также проверять соответствие </w:t>
      </w:r>
      <w:r w:rsidR="00F86376" w:rsidRPr="00DD0BC4">
        <w:rPr>
          <w:rFonts w:ascii="Times New Roman" w:hAnsi="Times New Roman"/>
          <w:sz w:val="24"/>
          <w:szCs w:val="24"/>
        </w:rPr>
        <w:t xml:space="preserve">электронных образов документов, направленных </w:t>
      </w:r>
      <w:r w:rsidR="00EF3A06" w:rsidRPr="00DD0BC4">
        <w:rPr>
          <w:rFonts w:ascii="Times New Roman" w:hAnsi="Times New Roman"/>
          <w:sz w:val="24"/>
          <w:szCs w:val="24"/>
        </w:rPr>
        <w:t xml:space="preserve">Заявителем (представителем Заявителя) </w:t>
      </w:r>
      <w:r w:rsidR="00F86376" w:rsidRPr="00DD0BC4">
        <w:rPr>
          <w:rFonts w:ascii="Times New Roman" w:hAnsi="Times New Roman"/>
          <w:sz w:val="24"/>
          <w:szCs w:val="24"/>
        </w:rPr>
        <w:t xml:space="preserve">в электронном виде </w:t>
      </w:r>
      <w:r w:rsidR="00EF3A06" w:rsidRPr="00DD0BC4">
        <w:rPr>
          <w:rFonts w:ascii="Times New Roman" w:hAnsi="Times New Roman"/>
          <w:sz w:val="24"/>
          <w:szCs w:val="24"/>
        </w:rPr>
        <w:t>посредством РПГУ</w:t>
      </w:r>
      <w:r w:rsidR="00EE10F6" w:rsidRPr="00DD0BC4">
        <w:rPr>
          <w:rFonts w:ascii="Times New Roman" w:hAnsi="Times New Roman"/>
          <w:sz w:val="24"/>
          <w:szCs w:val="24"/>
        </w:rPr>
        <w:t>,</w:t>
      </w:r>
      <w:r w:rsidR="00EF3A06" w:rsidRPr="00DD0BC4">
        <w:rPr>
          <w:rFonts w:ascii="Times New Roman" w:hAnsi="Times New Roman"/>
          <w:sz w:val="24"/>
          <w:szCs w:val="24"/>
        </w:rPr>
        <w:t xml:space="preserve"> </w:t>
      </w:r>
      <w:r w:rsidR="009D313A" w:rsidRPr="00DD0BC4">
        <w:rPr>
          <w:rFonts w:ascii="Times New Roman" w:hAnsi="Times New Roman"/>
          <w:sz w:val="24"/>
          <w:szCs w:val="24"/>
        </w:rPr>
        <w:t>их оригиналам;</w:t>
      </w:r>
      <w:proofErr w:type="gramEnd"/>
    </w:p>
    <w:p w:rsidR="00F86376" w:rsidRPr="00DD0BC4" w:rsidRDefault="004F79AE" w:rsidP="004F79A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4) </w:t>
      </w:r>
      <w:r w:rsidR="00F86376" w:rsidRPr="00DD0BC4">
        <w:rPr>
          <w:rFonts w:ascii="Times New Roman" w:hAnsi="Times New Roman"/>
          <w:sz w:val="24"/>
          <w:szCs w:val="24"/>
        </w:rPr>
        <w:t>выдавать Заявител</w:t>
      </w:r>
      <w:r w:rsidR="00165CF5" w:rsidRPr="00DD0BC4">
        <w:rPr>
          <w:rFonts w:ascii="Times New Roman" w:hAnsi="Times New Roman"/>
          <w:sz w:val="24"/>
          <w:szCs w:val="24"/>
        </w:rPr>
        <w:t>ю</w:t>
      </w:r>
      <w:r w:rsidR="00F86376" w:rsidRPr="00DD0BC4">
        <w:rPr>
          <w:rFonts w:ascii="Times New Roman" w:hAnsi="Times New Roman"/>
          <w:sz w:val="24"/>
          <w:szCs w:val="24"/>
        </w:rPr>
        <w:t xml:space="preserve"> (представител</w:t>
      </w:r>
      <w:r w:rsidR="00165CF5" w:rsidRPr="00DD0BC4">
        <w:rPr>
          <w:rFonts w:ascii="Times New Roman" w:hAnsi="Times New Roman"/>
          <w:sz w:val="24"/>
          <w:szCs w:val="24"/>
        </w:rPr>
        <w:t>ю</w:t>
      </w:r>
      <w:r w:rsidR="00F86376" w:rsidRPr="00DD0BC4">
        <w:rPr>
          <w:rFonts w:ascii="Times New Roman" w:hAnsi="Times New Roman"/>
          <w:sz w:val="24"/>
          <w:szCs w:val="24"/>
        </w:rPr>
        <w:t xml:space="preserve"> Заявителя) результат предоставления Муниципальной услуги, а также </w:t>
      </w:r>
      <w:r w:rsidR="00BE0D3F" w:rsidRPr="00DD0BC4">
        <w:rPr>
          <w:rFonts w:ascii="Times New Roman" w:hAnsi="Times New Roman"/>
          <w:sz w:val="24"/>
          <w:szCs w:val="24"/>
        </w:rPr>
        <w:t>Удостоверение</w:t>
      </w:r>
      <w:r w:rsidR="00165CF5" w:rsidRPr="00DD0BC4">
        <w:rPr>
          <w:rFonts w:ascii="Times New Roman" w:hAnsi="Times New Roman"/>
          <w:sz w:val="24"/>
          <w:szCs w:val="24"/>
        </w:rPr>
        <w:t xml:space="preserve"> в соответствии с </w:t>
      </w:r>
      <w:r w:rsidR="004612AD" w:rsidRPr="00DD0BC4">
        <w:rPr>
          <w:rFonts w:ascii="Times New Roman" w:hAnsi="Times New Roman"/>
          <w:sz w:val="24"/>
          <w:szCs w:val="24"/>
        </w:rPr>
        <w:t xml:space="preserve">требованиями настоящего </w:t>
      </w:r>
      <w:r w:rsidR="00165CF5" w:rsidRPr="00DD0BC4">
        <w:rPr>
          <w:rFonts w:ascii="Times New Roman" w:hAnsi="Times New Roman"/>
          <w:sz w:val="24"/>
          <w:szCs w:val="24"/>
        </w:rPr>
        <w:t>Административного регламента</w:t>
      </w:r>
      <w:r w:rsidR="00BE0D3F" w:rsidRPr="00DD0BC4">
        <w:rPr>
          <w:rFonts w:ascii="Times New Roman" w:hAnsi="Times New Roman"/>
          <w:sz w:val="24"/>
          <w:szCs w:val="24"/>
        </w:rPr>
        <w:t xml:space="preserve">.  </w:t>
      </w:r>
    </w:p>
    <w:p w:rsidR="009D313A" w:rsidRPr="00DD0BC4" w:rsidRDefault="004F79AE" w:rsidP="009D3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5</w:t>
      </w:r>
      <w:r w:rsidR="009D313A" w:rsidRPr="00DD0BC4">
        <w:rPr>
          <w:rFonts w:ascii="Times New Roman" w:hAnsi="Times New Roman"/>
          <w:sz w:val="24"/>
          <w:szCs w:val="24"/>
        </w:rPr>
        <w:t>) соблюдать требования соглашений о взаимодействии;</w:t>
      </w:r>
    </w:p>
    <w:p w:rsidR="009D313A" w:rsidRPr="00DD0BC4" w:rsidRDefault="00ED77B6" w:rsidP="00EE10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22.13. </w:t>
      </w:r>
      <w:r w:rsidR="009D313A" w:rsidRPr="00DD0BC4">
        <w:rPr>
          <w:rFonts w:ascii="Times New Roman" w:hAnsi="Times New Roman"/>
          <w:sz w:val="24"/>
          <w:szCs w:val="24"/>
        </w:rPr>
        <w:t xml:space="preserve">МФЦ, его </w:t>
      </w:r>
      <w:r w:rsidRPr="00DD0BC4">
        <w:rPr>
          <w:rFonts w:ascii="Times New Roman" w:hAnsi="Times New Roman"/>
          <w:sz w:val="24"/>
          <w:szCs w:val="24"/>
        </w:rPr>
        <w:t>работники</w:t>
      </w:r>
      <w:r w:rsidR="009D313A" w:rsidRPr="00DD0BC4">
        <w:rPr>
          <w:rFonts w:ascii="Times New Roman" w:hAnsi="Times New Roman"/>
          <w:sz w:val="24"/>
          <w:szCs w:val="24"/>
        </w:rPr>
        <w:t xml:space="preserve"> несут ответственность, установленную законодательством Российской Федерации:</w:t>
      </w:r>
    </w:p>
    <w:p w:rsidR="00D54C94" w:rsidRPr="00DD0BC4" w:rsidRDefault="007D2E63" w:rsidP="009D3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lastRenderedPageBreak/>
        <w:t>1</w:t>
      </w:r>
      <w:r w:rsidR="009D313A" w:rsidRPr="00DD0BC4">
        <w:rPr>
          <w:rFonts w:ascii="Times New Roman" w:hAnsi="Times New Roman"/>
          <w:sz w:val="24"/>
          <w:szCs w:val="24"/>
        </w:rPr>
        <w:t xml:space="preserve">) </w:t>
      </w:r>
      <w:r w:rsidR="00D54C94" w:rsidRPr="00DD0BC4">
        <w:rPr>
          <w:rFonts w:ascii="Times New Roman" w:hAnsi="Times New Roman"/>
          <w:sz w:val="24"/>
          <w:szCs w:val="24"/>
        </w:rPr>
        <w:t>за полноту и</w:t>
      </w:r>
      <w:r w:rsidR="009D313A" w:rsidRPr="00DD0BC4">
        <w:rPr>
          <w:rFonts w:ascii="Times New Roman" w:hAnsi="Times New Roman"/>
          <w:sz w:val="24"/>
          <w:szCs w:val="24"/>
        </w:rPr>
        <w:t xml:space="preserve"> своевременную передачу </w:t>
      </w:r>
      <w:r w:rsidR="00D54C94" w:rsidRPr="00DD0BC4">
        <w:rPr>
          <w:rFonts w:ascii="Times New Roman" w:hAnsi="Times New Roman"/>
          <w:sz w:val="24"/>
          <w:szCs w:val="24"/>
        </w:rPr>
        <w:t xml:space="preserve">в МКУ </w:t>
      </w:r>
      <w:r w:rsidR="009D313A" w:rsidRPr="00DD0BC4">
        <w:rPr>
          <w:rFonts w:ascii="Times New Roman" w:hAnsi="Times New Roman"/>
          <w:sz w:val="24"/>
          <w:szCs w:val="24"/>
        </w:rPr>
        <w:t>запросов, иных документов, принятых от Заявителя</w:t>
      </w:r>
      <w:r w:rsidR="00165CF5" w:rsidRPr="00DD0BC4">
        <w:rPr>
          <w:rFonts w:ascii="Times New Roman" w:hAnsi="Times New Roman"/>
          <w:sz w:val="24"/>
          <w:szCs w:val="24"/>
        </w:rPr>
        <w:t xml:space="preserve"> (представителя Заявителя)</w:t>
      </w:r>
      <w:r w:rsidR="009D313A" w:rsidRPr="00DD0BC4">
        <w:rPr>
          <w:rFonts w:ascii="Times New Roman" w:hAnsi="Times New Roman"/>
          <w:sz w:val="24"/>
          <w:szCs w:val="24"/>
        </w:rPr>
        <w:t xml:space="preserve">, а также за своевременную выдачу Заявителю </w:t>
      </w:r>
      <w:r w:rsidR="00165CF5" w:rsidRPr="00DD0BC4">
        <w:rPr>
          <w:rFonts w:ascii="Times New Roman" w:hAnsi="Times New Roman"/>
          <w:sz w:val="24"/>
          <w:szCs w:val="24"/>
        </w:rPr>
        <w:t xml:space="preserve">(представителю Заявителя) </w:t>
      </w:r>
      <w:r w:rsidR="009D313A" w:rsidRPr="00DD0BC4">
        <w:rPr>
          <w:rFonts w:ascii="Times New Roman" w:hAnsi="Times New Roman"/>
          <w:sz w:val="24"/>
          <w:szCs w:val="24"/>
        </w:rPr>
        <w:t xml:space="preserve">документов, переданных в этих целях </w:t>
      </w:r>
      <w:r w:rsidR="00165CF5" w:rsidRPr="00DD0BC4">
        <w:rPr>
          <w:rFonts w:ascii="Times New Roman" w:hAnsi="Times New Roman"/>
          <w:sz w:val="24"/>
          <w:szCs w:val="24"/>
        </w:rPr>
        <w:t>и</w:t>
      </w:r>
      <w:r w:rsidRPr="00DD0BC4">
        <w:rPr>
          <w:rFonts w:ascii="Times New Roman" w:hAnsi="Times New Roman"/>
          <w:sz w:val="24"/>
          <w:szCs w:val="24"/>
        </w:rPr>
        <w:t>з</w:t>
      </w:r>
      <w:r w:rsidR="00247E57">
        <w:rPr>
          <w:rFonts w:ascii="Times New Roman" w:hAnsi="Times New Roman"/>
          <w:sz w:val="24"/>
          <w:szCs w:val="24"/>
        </w:rPr>
        <w:t xml:space="preserve"> </w:t>
      </w:r>
      <w:r w:rsidR="00165CF5" w:rsidRPr="00DD0BC4">
        <w:rPr>
          <w:rFonts w:ascii="Times New Roman" w:hAnsi="Times New Roman"/>
          <w:sz w:val="24"/>
          <w:szCs w:val="24"/>
        </w:rPr>
        <w:t xml:space="preserve"> МКУ в</w:t>
      </w:r>
      <w:r w:rsidR="00D54C94" w:rsidRPr="00DD0BC4">
        <w:rPr>
          <w:rFonts w:ascii="Times New Roman" w:hAnsi="Times New Roman"/>
          <w:sz w:val="24"/>
          <w:szCs w:val="24"/>
        </w:rPr>
        <w:t xml:space="preserve"> МФЦ. </w:t>
      </w:r>
    </w:p>
    <w:p w:rsidR="009D313A" w:rsidRPr="00DD0BC4" w:rsidRDefault="007D2E63" w:rsidP="009D3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</w:t>
      </w:r>
      <w:r w:rsidR="009D313A" w:rsidRPr="00DD0BC4">
        <w:rPr>
          <w:rFonts w:ascii="Times New Roman" w:hAnsi="Times New Roman"/>
          <w:sz w:val="24"/>
          <w:szCs w:val="24"/>
        </w:rPr>
        <w:t>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9D313A" w:rsidRPr="00DD0BC4" w:rsidRDefault="009D313A" w:rsidP="004612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22.</w:t>
      </w:r>
      <w:r w:rsidR="003C511F" w:rsidRPr="00DD0BC4">
        <w:rPr>
          <w:rFonts w:ascii="Times New Roman" w:hAnsi="Times New Roman"/>
          <w:sz w:val="24"/>
          <w:szCs w:val="24"/>
        </w:rPr>
        <w:t>14</w:t>
      </w:r>
      <w:r w:rsidRPr="00DD0BC4">
        <w:rPr>
          <w:rFonts w:ascii="Times New Roman" w:hAnsi="Times New Roman"/>
          <w:sz w:val="24"/>
          <w:szCs w:val="24"/>
        </w:rPr>
        <w:t xml:space="preserve">. Вред, причиненный </w:t>
      </w:r>
      <w:r w:rsidR="00E779DB" w:rsidRPr="00DD0BC4">
        <w:rPr>
          <w:rFonts w:ascii="Times New Roman" w:hAnsi="Times New Roman"/>
          <w:sz w:val="24"/>
          <w:szCs w:val="24"/>
        </w:rPr>
        <w:t>Заявител</w:t>
      </w:r>
      <w:r w:rsidR="00ED77B6" w:rsidRPr="00DD0BC4">
        <w:rPr>
          <w:rFonts w:ascii="Times New Roman" w:hAnsi="Times New Roman"/>
          <w:sz w:val="24"/>
          <w:szCs w:val="24"/>
        </w:rPr>
        <w:t>ю</w:t>
      </w:r>
      <w:r w:rsidRPr="00DD0BC4">
        <w:rPr>
          <w:rFonts w:ascii="Times New Roman" w:hAnsi="Times New Roman"/>
          <w:sz w:val="24"/>
          <w:szCs w:val="24"/>
        </w:rPr>
        <w:t xml:space="preserve"> </w:t>
      </w:r>
      <w:r w:rsidR="00165CF5" w:rsidRPr="00DD0BC4">
        <w:rPr>
          <w:rFonts w:ascii="Times New Roman" w:hAnsi="Times New Roman"/>
          <w:sz w:val="24"/>
          <w:szCs w:val="24"/>
        </w:rPr>
        <w:t>(представител</w:t>
      </w:r>
      <w:r w:rsidR="00ED77B6" w:rsidRPr="00DD0BC4">
        <w:rPr>
          <w:rFonts w:ascii="Times New Roman" w:hAnsi="Times New Roman"/>
          <w:sz w:val="24"/>
          <w:szCs w:val="24"/>
        </w:rPr>
        <w:t>ю</w:t>
      </w:r>
      <w:r w:rsidR="00165CF5" w:rsidRPr="00DD0BC4">
        <w:rPr>
          <w:rFonts w:ascii="Times New Roman" w:hAnsi="Times New Roman"/>
          <w:sz w:val="24"/>
          <w:szCs w:val="24"/>
        </w:rPr>
        <w:t xml:space="preserve"> Заявител</w:t>
      </w:r>
      <w:r w:rsidR="00ED77B6" w:rsidRPr="00DD0BC4">
        <w:rPr>
          <w:rFonts w:ascii="Times New Roman" w:hAnsi="Times New Roman"/>
          <w:sz w:val="24"/>
          <w:szCs w:val="24"/>
        </w:rPr>
        <w:t>я</w:t>
      </w:r>
      <w:r w:rsidR="00165CF5" w:rsidRPr="00DD0BC4">
        <w:rPr>
          <w:rFonts w:ascii="Times New Roman" w:hAnsi="Times New Roman"/>
          <w:sz w:val="24"/>
          <w:szCs w:val="24"/>
        </w:rPr>
        <w:t xml:space="preserve">) </w:t>
      </w:r>
      <w:r w:rsidRPr="00DD0BC4">
        <w:rPr>
          <w:rFonts w:ascii="Times New Roman" w:hAnsi="Times New Roman"/>
          <w:sz w:val="24"/>
          <w:szCs w:val="24"/>
        </w:rPr>
        <w:t xml:space="preserve">в результате </w:t>
      </w:r>
      <w:r w:rsidR="00ED77B6" w:rsidRPr="00DD0BC4">
        <w:rPr>
          <w:rFonts w:ascii="Times New Roman" w:hAnsi="Times New Roman"/>
          <w:sz w:val="24"/>
          <w:szCs w:val="24"/>
        </w:rPr>
        <w:t xml:space="preserve">неисполнения либо </w:t>
      </w:r>
      <w:r w:rsidRPr="00DD0BC4">
        <w:rPr>
          <w:rFonts w:ascii="Times New Roman" w:hAnsi="Times New Roman"/>
          <w:sz w:val="24"/>
          <w:szCs w:val="24"/>
        </w:rPr>
        <w:t xml:space="preserve">ненадлежащего исполнения МФЦ и его </w:t>
      </w:r>
      <w:r w:rsidR="00ED77B6" w:rsidRPr="00DD0BC4">
        <w:rPr>
          <w:rFonts w:ascii="Times New Roman" w:hAnsi="Times New Roman"/>
          <w:sz w:val="24"/>
          <w:szCs w:val="24"/>
        </w:rPr>
        <w:t>работниками</w:t>
      </w:r>
      <w:r w:rsidR="00165CF5" w:rsidRPr="00DD0BC4">
        <w:rPr>
          <w:rFonts w:ascii="Times New Roman" w:hAnsi="Times New Roman"/>
          <w:sz w:val="24"/>
          <w:szCs w:val="24"/>
        </w:rPr>
        <w:t xml:space="preserve"> </w:t>
      </w:r>
      <w:r w:rsidRPr="00DD0BC4">
        <w:rPr>
          <w:rFonts w:ascii="Times New Roman" w:hAnsi="Times New Roman"/>
          <w:sz w:val="24"/>
          <w:szCs w:val="24"/>
        </w:rPr>
        <w:t>порядка предоставления Муниципальной услуги</w:t>
      </w:r>
      <w:r w:rsidR="00ED77B6" w:rsidRPr="00DD0BC4">
        <w:rPr>
          <w:rFonts w:ascii="Times New Roman" w:hAnsi="Times New Roman"/>
          <w:sz w:val="24"/>
          <w:szCs w:val="24"/>
        </w:rPr>
        <w:t>,</w:t>
      </w:r>
      <w:r w:rsidRPr="00DD0BC4">
        <w:rPr>
          <w:rFonts w:ascii="Times New Roman" w:hAnsi="Times New Roman"/>
          <w:sz w:val="24"/>
          <w:szCs w:val="24"/>
        </w:rPr>
        <w:t xml:space="preserve"> установленного настоящим Административным регламентом и иными нормативными правовыми актами Российской Федерации, Московской области</w:t>
      </w:r>
      <w:r w:rsidR="00ED77B6" w:rsidRPr="00DD0BC4">
        <w:rPr>
          <w:rFonts w:ascii="Times New Roman" w:hAnsi="Times New Roman"/>
          <w:sz w:val="24"/>
          <w:szCs w:val="24"/>
        </w:rPr>
        <w:t>,</w:t>
      </w:r>
      <w:r w:rsidRPr="00DD0BC4">
        <w:rPr>
          <w:rFonts w:ascii="Times New Roman" w:hAnsi="Times New Roman"/>
          <w:sz w:val="24"/>
          <w:szCs w:val="24"/>
        </w:rPr>
        <w:t xml:space="preserve"> возмещается МФЦ в соответствии с законодат</w:t>
      </w:r>
      <w:r w:rsidR="004612AD" w:rsidRPr="00DD0BC4">
        <w:rPr>
          <w:rFonts w:ascii="Times New Roman" w:hAnsi="Times New Roman"/>
          <w:sz w:val="24"/>
          <w:szCs w:val="24"/>
        </w:rPr>
        <w:t>ельством Российской Федерации.</w:t>
      </w:r>
    </w:p>
    <w:p w:rsidR="009D313A" w:rsidRPr="00DD0BC4" w:rsidRDefault="009D313A" w:rsidP="008676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22.</w:t>
      </w:r>
      <w:r w:rsidR="004612AD" w:rsidRPr="00DD0BC4">
        <w:rPr>
          <w:rFonts w:ascii="Times New Roman" w:hAnsi="Times New Roman"/>
          <w:sz w:val="24"/>
          <w:szCs w:val="24"/>
        </w:rPr>
        <w:t>15</w:t>
      </w:r>
      <w:r w:rsidRPr="00DD0BC4">
        <w:rPr>
          <w:rFonts w:ascii="Times New Roman" w:hAnsi="Times New Roman"/>
          <w:sz w:val="24"/>
          <w:szCs w:val="24"/>
        </w:rPr>
        <w:t xml:space="preserve">. </w:t>
      </w:r>
      <w:r w:rsidR="008676A3" w:rsidRPr="00DD0BC4">
        <w:rPr>
          <w:rFonts w:ascii="Times New Roman" w:hAnsi="Times New Roman"/>
          <w:sz w:val="24"/>
          <w:szCs w:val="24"/>
        </w:rPr>
        <w:t xml:space="preserve">В соответствии с Законом Московской области </w:t>
      </w:r>
      <w:r w:rsidR="00877C4F" w:rsidRPr="00DD0BC4">
        <w:rPr>
          <w:rFonts w:ascii="Times New Roman" w:hAnsi="Times New Roman"/>
          <w:sz w:val="24"/>
          <w:szCs w:val="24"/>
        </w:rPr>
        <w:t>№</w:t>
      </w:r>
      <w:r w:rsidR="008676A3" w:rsidRPr="00DD0BC4">
        <w:rPr>
          <w:rFonts w:ascii="Times New Roman" w:hAnsi="Times New Roman"/>
          <w:sz w:val="24"/>
          <w:szCs w:val="24"/>
        </w:rPr>
        <w:t xml:space="preserve"> 37/2016-ОЗ «Кодекс Московской области об административных правонарушениях» </w:t>
      </w:r>
      <w:r w:rsidRPr="00DD0BC4">
        <w:rPr>
          <w:rFonts w:ascii="Times New Roman" w:hAnsi="Times New Roman"/>
          <w:sz w:val="24"/>
          <w:szCs w:val="24"/>
        </w:rPr>
        <w:t xml:space="preserve">за нарушение работниками МФЦ порядка предоставления Муниципальной услуги, </w:t>
      </w:r>
      <w:r w:rsidRPr="00DD0BC4">
        <w:rPr>
          <w:rFonts w:ascii="Times New Roman" w:hAnsi="Times New Roman"/>
          <w:spacing w:val="2"/>
          <w:sz w:val="24"/>
          <w:szCs w:val="24"/>
        </w:rPr>
        <w:t>повлекшее не</w:t>
      </w:r>
      <w:r w:rsidR="00E56136" w:rsidRPr="00DD0BC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D0BC4">
        <w:rPr>
          <w:rFonts w:ascii="Times New Roman" w:hAnsi="Times New Roman"/>
          <w:spacing w:val="2"/>
          <w:sz w:val="24"/>
          <w:szCs w:val="24"/>
        </w:rPr>
        <w:t>предоставление Муниципальной услуги Заявителю</w:t>
      </w:r>
      <w:r w:rsidR="00E56136" w:rsidRPr="00DD0BC4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ED77B6" w:rsidRPr="00DD0BC4">
        <w:rPr>
          <w:rFonts w:ascii="Times New Roman" w:hAnsi="Times New Roman"/>
          <w:spacing w:val="2"/>
          <w:sz w:val="24"/>
          <w:szCs w:val="24"/>
        </w:rPr>
        <w:t xml:space="preserve">(представителю Заявителя) </w:t>
      </w:r>
      <w:r w:rsidRPr="00DD0BC4">
        <w:rPr>
          <w:rFonts w:ascii="Times New Roman" w:hAnsi="Times New Roman"/>
          <w:spacing w:val="2"/>
          <w:sz w:val="24"/>
          <w:szCs w:val="24"/>
        </w:rPr>
        <w:t>либо предоставление Муниципальной услуги Заявителю</w:t>
      </w:r>
      <w:r w:rsidR="00E56136" w:rsidRPr="00DD0BC4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ED77B6" w:rsidRPr="00DD0BC4">
        <w:rPr>
          <w:rFonts w:ascii="Times New Roman" w:hAnsi="Times New Roman"/>
          <w:spacing w:val="2"/>
          <w:sz w:val="24"/>
          <w:szCs w:val="24"/>
        </w:rPr>
        <w:t xml:space="preserve">(представителю Заявителя) </w:t>
      </w:r>
      <w:r w:rsidRPr="00DD0BC4">
        <w:rPr>
          <w:rFonts w:ascii="Times New Roman" w:hAnsi="Times New Roman"/>
          <w:spacing w:val="2"/>
          <w:sz w:val="24"/>
          <w:szCs w:val="24"/>
        </w:rPr>
        <w:t>с нарушением установленных сроков</w:t>
      </w:r>
      <w:r w:rsidRPr="00DD0BC4">
        <w:rPr>
          <w:rFonts w:ascii="Times New Roman" w:hAnsi="Times New Roman"/>
          <w:sz w:val="24"/>
          <w:szCs w:val="24"/>
        </w:rPr>
        <w:t xml:space="preserve">, предусмотрена административная ответственность. </w:t>
      </w:r>
    </w:p>
    <w:p w:rsidR="009D313A" w:rsidRPr="00DD0BC4" w:rsidRDefault="009D313A" w:rsidP="008676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22.</w:t>
      </w:r>
      <w:r w:rsidR="004612AD" w:rsidRPr="00DD0BC4">
        <w:rPr>
          <w:rFonts w:ascii="Times New Roman" w:hAnsi="Times New Roman"/>
          <w:sz w:val="24"/>
          <w:szCs w:val="24"/>
        </w:rPr>
        <w:t>16</w:t>
      </w:r>
      <w:r w:rsidRPr="00DD0BC4">
        <w:rPr>
          <w:rFonts w:ascii="Times New Roman" w:hAnsi="Times New Roman"/>
          <w:sz w:val="24"/>
          <w:szCs w:val="24"/>
        </w:rPr>
        <w:t>. Региональный стандарт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управления, информационных технологий и связи Московской области от 21</w:t>
      </w:r>
      <w:r w:rsidR="00E56136" w:rsidRPr="00DD0BC4">
        <w:rPr>
          <w:rFonts w:ascii="Times New Roman" w:hAnsi="Times New Roman"/>
          <w:sz w:val="24"/>
          <w:szCs w:val="24"/>
        </w:rPr>
        <w:t>.07.</w:t>
      </w:r>
      <w:r w:rsidRPr="00DD0BC4">
        <w:rPr>
          <w:rFonts w:ascii="Times New Roman" w:hAnsi="Times New Roman"/>
          <w:sz w:val="24"/>
          <w:szCs w:val="24"/>
        </w:rPr>
        <w:t xml:space="preserve">2016 </w:t>
      </w:r>
      <w:r w:rsidR="00E56136" w:rsidRPr="00DD0BC4">
        <w:rPr>
          <w:rFonts w:ascii="Times New Roman" w:hAnsi="Times New Roman"/>
          <w:sz w:val="24"/>
          <w:szCs w:val="24"/>
        </w:rPr>
        <w:t xml:space="preserve">№ </w:t>
      </w:r>
      <w:r w:rsidRPr="00DD0BC4">
        <w:rPr>
          <w:rFonts w:ascii="Times New Roman" w:hAnsi="Times New Roman"/>
          <w:sz w:val="24"/>
          <w:szCs w:val="24"/>
        </w:rPr>
        <w:t>10-57/РВ.</w:t>
      </w:r>
    </w:p>
    <w:p w:rsidR="00B024A2" w:rsidRPr="00DD0BC4" w:rsidRDefault="00B024A2" w:rsidP="009D313A">
      <w:pPr>
        <w:pStyle w:val="2-"/>
        <w:numPr>
          <w:ilvl w:val="0"/>
          <w:numId w:val="0"/>
        </w:numPr>
        <w:tabs>
          <w:tab w:val="left" w:pos="1134"/>
          <w:tab w:val="left" w:pos="1418"/>
          <w:tab w:val="left" w:pos="1560"/>
        </w:tabs>
        <w:spacing w:before="0" w:after="0" w:line="276" w:lineRule="auto"/>
        <w:jc w:val="both"/>
        <w:rPr>
          <w:b w:val="0"/>
          <w:i w:val="0"/>
          <w:sz w:val="24"/>
          <w:szCs w:val="24"/>
        </w:rPr>
      </w:pPr>
    </w:p>
    <w:p w:rsidR="00A4070E" w:rsidRPr="00DD0BC4" w:rsidRDefault="00A4070E" w:rsidP="00E576CA">
      <w:pPr>
        <w:pStyle w:val="2-"/>
        <w:numPr>
          <w:ilvl w:val="0"/>
          <w:numId w:val="0"/>
        </w:numPr>
        <w:spacing w:before="0" w:after="0"/>
        <w:ind w:left="357"/>
        <w:rPr>
          <w:i w:val="0"/>
          <w:sz w:val="24"/>
          <w:szCs w:val="24"/>
        </w:rPr>
      </w:pPr>
      <w:r w:rsidRPr="00DD0BC4">
        <w:rPr>
          <w:i w:val="0"/>
          <w:sz w:val="24"/>
          <w:szCs w:val="24"/>
        </w:rPr>
        <w:t>I</w:t>
      </w:r>
      <w:r w:rsidR="004351DA" w:rsidRPr="00DD0BC4">
        <w:rPr>
          <w:i w:val="0"/>
          <w:sz w:val="24"/>
          <w:szCs w:val="24"/>
          <w:lang w:val="en-US"/>
        </w:rPr>
        <w:t>II</w:t>
      </w:r>
      <w:r w:rsidRPr="00DD0BC4">
        <w:rPr>
          <w:i w:val="0"/>
          <w:sz w:val="24"/>
          <w:szCs w:val="24"/>
        </w:rPr>
        <w:t>. Состав, последовательность и сроки выполнения административных процедур</w:t>
      </w:r>
      <w:r w:rsidR="00FC6C20" w:rsidRPr="00DD0BC4">
        <w:rPr>
          <w:i w:val="0"/>
          <w:sz w:val="24"/>
          <w:szCs w:val="24"/>
        </w:rPr>
        <w:t xml:space="preserve"> </w:t>
      </w:r>
      <w:r w:rsidR="00A660B8" w:rsidRPr="00DD0BC4">
        <w:rPr>
          <w:i w:val="0"/>
          <w:sz w:val="24"/>
          <w:szCs w:val="24"/>
        </w:rPr>
        <w:t xml:space="preserve">(действий) при предоставлении </w:t>
      </w:r>
      <w:r w:rsidR="00217169" w:rsidRPr="00DD0BC4">
        <w:rPr>
          <w:i w:val="0"/>
          <w:sz w:val="24"/>
          <w:szCs w:val="24"/>
        </w:rPr>
        <w:t>Муниципальной у</w:t>
      </w:r>
      <w:r w:rsidR="00A660B8" w:rsidRPr="00DD0BC4">
        <w:rPr>
          <w:i w:val="0"/>
          <w:sz w:val="24"/>
          <w:szCs w:val="24"/>
        </w:rPr>
        <w:t>слуги</w:t>
      </w:r>
    </w:p>
    <w:p w:rsidR="00F5355B" w:rsidRPr="00DD0BC4" w:rsidRDefault="00F5355B" w:rsidP="00E576CA">
      <w:pPr>
        <w:pStyle w:val="2-"/>
        <w:numPr>
          <w:ilvl w:val="0"/>
          <w:numId w:val="0"/>
        </w:numPr>
        <w:spacing w:before="0" w:after="0"/>
        <w:ind w:left="357"/>
        <w:rPr>
          <w:i w:val="0"/>
          <w:sz w:val="24"/>
          <w:szCs w:val="24"/>
        </w:rPr>
      </w:pPr>
    </w:p>
    <w:p w:rsidR="00E576CA" w:rsidRPr="00DD0BC4" w:rsidRDefault="003225F7" w:rsidP="00E576CA">
      <w:pPr>
        <w:pStyle w:val="2-"/>
        <w:numPr>
          <w:ilvl w:val="0"/>
          <w:numId w:val="0"/>
        </w:numPr>
        <w:spacing w:before="0" w:after="0"/>
        <w:ind w:left="357"/>
        <w:rPr>
          <w:sz w:val="24"/>
          <w:szCs w:val="24"/>
        </w:rPr>
      </w:pPr>
      <w:r w:rsidRPr="00DD0BC4">
        <w:rPr>
          <w:sz w:val="24"/>
          <w:szCs w:val="24"/>
        </w:rPr>
        <w:t>2</w:t>
      </w:r>
      <w:r w:rsidR="00687F1F" w:rsidRPr="00DD0BC4">
        <w:rPr>
          <w:sz w:val="24"/>
          <w:szCs w:val="24"/>
        </w:rPr>
        <w:t>3</w:t>
      </w:r>
      <w:r w:rsidRPr="00DD0BC4">
        <w:rPr>
          <w:sz w:val="24"/>
          <w:szCs w:val="24"/>
        </w:rPr>
        <w:t xml:space="preserve">. Состав, последовательность и сроки выполнения административных процедур (действий) при предоставлении </w:t>
      </w:r>
      <w:r w:rsidR="00217169" w:rsidRPr="00DD0BC4">
        <w:rPr>
          <w:sz w:val="24"/>
          <w:szCs w:val="24"/>
        </w:rPr>
        <w:t>Муниципальной у</w:t>
      </w:r>
      <w:r w:rsidRPr="00DD0BC4">
        <w:rPr>
          <w:sz w:val="24"/>
          <w:szCs w:val="24"/>
        </w:rPr>
        <w:t>слуги</w:t>
      </w:r>
    </w:p>
    <w:p w:rsidR="003225F7" w:rsidRPr="00DD0BC4" w:rsidRDefault="003225F7" w:rsidP="00E576CA">
      <w:pPr>
        <w:pStyle w:val="2-"/>
        <w:numPr>
          <w:ilvl w:val="0"/>
          <w:numId w:val="0"/>
        </w:numPr>
        <w:spacing w:before="0" w:after="0"/>
        <w:ind w:left="357"/>
        <w:rPr>
          <w:sz w:val="24"/>
          <w:szCs w:val="24"/>
        </w:rPr>
      </w:pPr>
    </w:p>
    <w:bookmarkEnd w:id="79"/>
    <w:bookmarkEnd w:id="80"/>
    <w:bookmarkEnd w:id="81"/>
    <w:bookmarkEnd w:id="82"/>
    <w:p w:rsidR="000E6C84" w:rsidRPr="00DD0BC4" w:rsidRDefault="00687F1F" w:rsidP="00562DBC">
      <w:pPr>
        <w:pStyle w:val="2-"/>
        <w:numPr>
          <w:ilvl w:val="0"/>
          <w:numId w:val="0"/>
        </w:numPr>
        <w:tabs>
          <w:tab w:val="left" w:pos="1134"/>
          <w:tab w:val="left" w:pos="1276"/>
        </w:tabs>
        <w:spacing w:before="0" w:after="0" w:line="276" w:lineRule="auto"/>
        <w:ind w:firstLine="709"/>
        <w:jc w:val="both"/>
        <w:rPr>
          <w:b w:val="0"/>
          <w:i w:val="0"/>
          <w:sz w:val="24"/>
          <w:szCs w:val="24"/>
        </w:rPr>
      </w:pPr>
      <w:r w:rsidRPr="00DD0BC4">
        <w:rPr>
          <w:b w:val="0"/>
          <w:i w:val="0"/>
          <w:sz w:val="24"/>
          <w:szCs w:val="24"/>
        </w:rPr>
        <w:t>23.1.</w:t>
      </w:r>
      <w:r w:rsidR="00DC3592" w:rsidRPr="00DD0BC4">
        <w:rPr>
          <w:b w:val="0"/>
          <w:i w:val="0"/>
          <w:sz w:val="24"/>
          <w:szCs w:val="24"/>
        </w:rPr>
        <w:tab/>
      </w:r>
      <w:r w:rsidR="009A07F0" w:rsidRPr="00DD0BC4">
        <w:rPr>
          <w:b w:val="0"/>
          <w:i w:val="0"/>
          <w:sz w:val="24"/>
          <w:szCs w:val="24"/>
        </w:rPr>
        <w:t>Перечень административных процедур</w:t>
      </w:r>
      <w:r w:rsidR="00FC6C20" w:rsidRPr="00DD0BC4">
        <w:rPr>
          <w:b w:val="0"/>
          <w:i w:val="0"/>
          <w:sz w:val="24"/>
          <w:szCs w:val="24"/>
        </w:rPr>
        <w:t xml:space="preserve"> </w:t>
      </w:r>
      <w:r w:rsidR="00191C8A" w:rsidRPr="00DD0BC4">
        <w:rPr>
          <w:b w:val="0"/>
          <w:i w:val="0"/>
          <w:sz w:val="24"/>
          <w:szCs w:val="24"/>
        </w:rPr>
        <w:t>(действий)</w:t>
      </w:r>
      <w:r w:rsidR="00426A2E" w:rsidRPr="00DD0BC4">
        <w:rPr>
          <w:b w:val="0"/>
          <w:i w:val="0"/>
          <w:sz w:val="24"/>
          <w:szCs w:val="24"/>
        </w:rPr>
        <w:t>:</w:t>
      </w:r>
    </w:p>
    <w:p w:rsidR="00A051EB" w:rsidRPr="00DD0BC4" w:rsidRDefault="00A051EB" w:rsidP="00562DBC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1) </w:t>
      </w:r>
      <w:r w:rsidR="002158CA" w:rsidRPr="00DD0BC4">
        <w:rPr>
          <w:sz w:val="24"/>
          <w:szCs w:val="24"/>
        </w:rPr>
        <w:t>п</w:t>
      </w:r>
      <w:r w:rsidRPr="00DD0BC4">
        <w:rPr>
          <w:sz w:val="24"/>
          <w:szCs w:val="24"/>
        </w:rPr>
        <w:t>рием</w:t>
      </w:r>
      <w:r w:rsidR="00F5355B" w:rsidRPr="00DD0BC4">
        <w:rPr>
          <w:sz w:val="24"/>
          <w:szCs w:val="24"/>
        </w:rPr>
        <w:t xml:space="preserve"> </w:t>
      </w:r>
      <w:r w:rsidR="00192A4A" w:rsidRPr="00DD0BC4">
        <w:rPr>
          <w:sz w:val="24"/>
          <w:szCs w:val="24"/>
        </w:rPr>
        <w:t xml:space="preserve">и </w:t>
      </w:r>
      <w:r w:rsidR="00FF0C76" w:rsidRPr="00DD0BC4">
        <w:rPr>
          <w:sz w:val="24"/>
          <w:szCs w:val="24"/>
        </w:rPr>
        <w:t xml:space="preserve">регистрация </w:t>
      </w:r>
      <w:r w:rsidR="00FC6C20" w:rsidRPr="00DD0BC4">
        <w:rPr>
          <w:sz w:val="24"/>
          <w:szCs w:val="24"/>
        </w:rPr>
        <w:t>з</w:t>
      </w:r>
      <w:r w:rsidRPr="00DD0BC4">
        <w:rPr>
          <w:sz w:val="24"/>
          <w:szCs w:val="24"/>
        </w:rPr>
        <w:t xml:space="preserve">аявления и </w:t>
      </w:r>
      <w:r w:rsidR="0018546A" w:rsidRPr="00DD0BC4">
        <w:rPr>
          <w:sz w:val="24"/>
          <w:szCs w:val="24"/>
        </w:rPr>
        <w:t>документов, необходимых для предоставления Муниципальной услуги</w:t>
      </w:r>
      <w:r w:rsidRPr="00DD0BC4">
        <w:rPr>
          <w:sz w:val="24"/>
          <w:szCs w:val="24"/>
        </w:rPr>
        <w:t>;</w:t>
      </w:r>
    </w:p>
    <w:p w:rsidR="00A051EB" w:rsidRPr="00DD0BC4" w:rsidRDefault="00024851" w:rsidP="00562DBC">
      <w:pPr>
        <w:pStyle w:val="11"/>
        <w:numPr>
          <w:ilvl w:val="0"/>
          <w:numId w:val="0"/>
        </w:numPr>
        <w:tabs>
          <w:tab w:val="left" w:pos="993"/>
          <w:tab w:val="left" w:pos="1276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2)</w:t>
      </w:r>
      <w:r w:rsidRPr="00DD0BC4">
        <w:rPr>
          <w:sz w:val="24"/>
          <w:szCs w:val="24"/>
        </w:rPr>
        <w:tab/>
      </w:r>
      <w:r w:rsidR="002158CA" w:rsidRPr="00DD0BC4">
        <w:rPr>
          <w:sz w:val="24"/>
          <w:szCs w:val="24"/>
        </w:rPr>
        <w:t>о</w:t>
      </w:r>
      <w:r w:rsidR="00A051EB" w:rsidRPr="00DD0BC4">
        <w:rPr>
          <w:sz w:val="24"/>
          <w:szCs w:val="24"/>
        </w:rPr>
        <w:t xml:space="preserve">бработка и предварительное рассмотрение </w:t>
      </w:r>
      <w:r w:rsidR="00687F1F" w:rsidRPr="00DD0BC4">
        <w:rPr>
          <w:sz w:val="24"/>
          <w:szCs w:val="24"/>
        </w:rPr>
        <w:t xml:space="preserve">документов, необходимых для предоставления </w:t>
      </w:r>
      <w:r w:rsidR="001A2804" w:rsidRPr="00DD0BC4">
        <w:rPr>
          <w:sz w:val="24"/>
          <w:szCs w:val="24"/>
        </w:rPr>
        <w:t>М</w:t>
      </w:r>
      <w:r w:rsidR="00687F1F" w:rsidRPr="00DD0BC4">
        <w:rPr>
          <w:sz w:val="24"/>
          <w:szCs w:val="24"/>
        </w:rPr>
        <w:t>униципальной услуги</w:t>
      </w:r>
      <w:r w:rsidR="00A051EB" w:rsidRPr="00DD0BC4">
        <w:rPr>
          <w:sz w:val="24"/>
          <w:szCs w:val="24"/>
        </w:rPr>
        <w:t>;</w:t>
      </w:r>
    </w:p>
    <w:p w:rsidR="00A051EB" w:rsidRPr="00DD0BC4" w:rsidRDefault="004912B0" w:rsidP="00FC6C20">
      <w:pPr>
        <w:pStyle w:val="11"/>
        <w:numPr>
          <w:ilvl w:val="0"/>
          <w:numId w:val="0"/>
        </w:numPr>
        <w:tabs>
          <w:tab w:val="left" w:pos="993"/>
          <w:tab w:val="left" w:pos="1276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3</w:t>
      </w:r>
      <w:r w:rsidR="0096748C" w:rsidRPr="00DD0BC4">
        <w:rPr>
          <w:sz w:val="24"/>
          <w:szCs w:val="24"/>
        </w:rPr>
        <w:t>)</w:t>
      </w:r>
      <w:r w:rsidR="0096748C" w:rsidRPr="00DD0BC4">
        <w:rPr>
          <w:sz w:val="24"/>
          <w:szCs w:val="24"/>
        </w:rPr>
        <w:tab/>
      </w:r>
      <w:r w:rsidR="00687F1F" w:rsidRPr="00DD0BC4">
        <w:rPr>
          <w:sz w:val="24"/>
          <w:szCs w:val="24"/>
        </w:rPr>
        <w:t xml:space="preserve"> рассмотрение документов и </w:t>
      </w:r>
      <w:r w:rsidR="002158CA" w:rsidRPr="00DD0BC4">
        <w:rPr>
          <w:sz w:val="24"/>
          <w:szCs w:val="24"/>
        </w:rPr>
        <w:t>п</w:t>
      </w:r>
      <w:r w:rsidR="00A051EB" w:rsidRPr="00DD0BC4">
        <w:rPr>
          <w:sz w:val="24"/>
          <w:szCs w:val="24"/>
        </w:rPr>
        <w:t xml:space="preserve">ринятие решения о </w:t>
      </w:r>
      <w:r w:rsidR="00687F1F" w:rsidRPr="00DD0BC4">
        <w:rPr>
          <w:sz w:val="24"/>
          <w:szCs w:val="24"/>
        </w:rPr>
        <w:t>подготовке результата предоставления Муниципальной услуги;</w:t>
      </w:r>
    </w:p>
    <w:p w:rsidR="00687F1F" w:rsidRPr="00DD0BC4" w:rsidRDefault="004912B0" w:rsidP="00562DBC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4</w:t>
      </w:r>
      <w:r w:rsidR="0096748C" w:rsidRPr="00DD0BC4">
        <w:rPr>
          <w:sz w:val="24"/>
          <w:szCs w:val="24"/>
        </w:rPr>
        <w:t>)</w:t>
      </w:r>
      <w:r w:rsidR="0096748C" w:rsidRPr="00DD0BC4">
        <w:rPr>
          <w:sz w:val="24"/>
          <w:szCs w:val="24"/>
        </w:rPr>
        <w:tab/>
      </w:r>
      <w:r w:rsidR="00687F1F" w:rsidRPr="00DD0BC4">
        <w:rPr>
          <w:sz w:val="24"/>
          <w:szCs w:val="24"/>
        </w:rPr>
        <w:t xml:space="preserve"> оформление результата предоставления Муниципальной услуги;</w:t>
      </w:r>
    </w:p>
    <w:p w:rsidR="00A051EB" w:rsidRPr="00DD0BC4" w:rsidRDefault="004912B0" w:rsidP="00562DBC">
      <w:pPr>
        <w:pStyle w:val="11"/>
        <w:numPr>
          <w:ilvl w:val="0"/>
          <w:numId w:val="0"/>
        </w:numPr>
        <w:tabs>
          <w:tab w:val="left" w:pos="993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5</w:t>
      </w:r>
      <w:r w:rsidR="00687F1F" w:rsidRPr="00DD0BC4">
        <w:rPr>
          <w:sz w:val="24"/>
          <w:szCs w:val="24"/>
        </w:rPr>
        <w:t xml:space="preserve">) </w:t>
      </w:r>
      <w:r w:rsidR="002158CA" w:rsidRPr="00DD0BC4">
        <w:rPr>
          <w:sz w:val="24"/>
          <w:szCs w:val="24"/>
        </w:rPr>
        <w:t>в</w:t>
      </w:r>
      <w:r w:rsidR="00A051EB" w:rsidRPr="00DD0BC4">
        <w:rPr>
          <w:sz w:val="24"/>
          <w:szCs w:val="24"/>
        </w:rPr>
        <w:t xml:space="preserve">ыдача результата предоставления </w:t>
      </w:r>
      <w:r w:rsidR="00687F1F" w:rsidRPr="00DD0BC4">
        <w:rPr>
          <w:sz w:val="24"/>
          <w:szCs w:val="24"/>
        </w:rPr>
        <w:t>Муниципальной у</w:t>
      </w:r>
      <w:r w:rsidR="00A051EB" w:rsidRPr="00DD0BC4">
        <w:rPr>
          <w:sz w:val="24"/>
          <w:szCs w:val="24"/>
        </w:rPr>
        <w:t>слуги Заявителю</w:t>
      </w:r>
      <w:r w:rsidR="006F4B19" w:rsidRPr="00DD0BC4">
        <w:rPr>
          <w:sz w:val="24"/>
          <w:szCs w:val="24"/>
        </w:rPr>
        <w:t xml:space="preserve"> (представителю Заявителя)</w:t>
      </w:r>
      <w:r w:rsidR="00F019BE" w:rsidRPr="00DD0BC4">
        <w:rPr>
          <w:sz w:val="24"/>
          <w:szCs w:val="24"/>
        </w:rPr>
        <w:t xml:space="preserve"> (</w:t>
      </w:r>
      <w:r w:rsidR="00527792" w:rsidRPr="00DD0BC4">
        <w:rPr>
          <w:sz w:val="24"/>
          <w:szCs w:val="24"/>
        </w:rPr>
        <w:t xml:space="preserve">включая </w:t>
      </w:r>
      <w:r w:rsidR="00F2162F" w:rsidRPr="00DD0BC4">
        <w:rPr>
          <w:sz w:val="24"/>
          <w:szCs w:val="24"/>
        </w:rPr>
        <w:t>У</w:t>
      </w:r>
      <w:r w:rsidR="00527792" w:rsidRPr="00DD0BC4">
        <w:rPr>
          <w:sz w:val="24"/>
          <w:szCs w:val="24"/>
        </w:rPr>
        <w:t>достоверени</w:t>
      </w:r>
      <w:r w:rsidR="00F019BE" w:rsidRPr="00DD0BC4">
        <w:rPr>
          <w:sz w:val="24"/>
          <w:szCs w:val="24"/>
        </w:rPr>
        <w:t>е</w:t>
      </w:r>
      <w:r w:rsidR="00527792" w:rsidRPr="00DD0BC4">
        <w:rPr>
          <w:sz w:val="24"/>
          <w:szCs w:val="24"/>
        </w:rPr>
        <w:t>, заполненное</w:t>
      </w:r>
      <w:r w:rsidR="00F019BE" w:rsidRPr="00DD0BC4">
        <w:rPr>
          <w:sz w:val="24"/>
          <w:szCs w:val="24"/>
        </w:rPr>
        <w:t xml:space="preserve"> в соответствии с принятым </w:t>
      </w:r>
      <w:r w:rsidR="008A552E" w:rsidRPr="00DD0BC4">
        <w:rPr>
          <w:sz w:val="24"/>
          <w:szCs w:val="24"/>
        </w:rPr>
        <w:t>Р</w:t>
      </w:r>
      <w:r w:rsidR="00F019BE" w:rsidRPr="00DD0BC4">
        <w:rPr>
          <w:sz w:val="24"/>
          <w:szCs w:val="24"/>
        </w:rPr>
        <w:t>ешением о предоставлении Муниципальной услуги).</w:t>
      </w:r>
    </w:p>
    <w:p w:rsidR="00DB3159" w:rsidRPr="00DD0BC4" w:rsidRDefault="00687F1F" w:rsidP="00562DBC">
      <w:pPr>
        <w:pStyle w:val="11"/>
        <w:numPr>
          <w:ilvl w:val="0"/>
          <w:numId w:val="0"/>
        </w:numPr>
        <w:tabs>
          <w:tab w:val="left" w:pos="1134"/>
          <w:tab w:val="left" w:pos="1560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23.2.</w:t>
      </w:r>
      <w:r w:rsidR="0013484D" w:rsidRPr="00DD0BC4">
        <w:rPr>
          <w:sz w:val="24"/>
          <w:szCs w:val="24"/>
        </w:rPr>
        <w:tab/>
      </w:r>
      <w:r w:rsidR="00DB3159" w:rsidRPr="00DD0BC4">
        <w:rPr>
          <w:sz w:val="24"/>
          <w:szCs w:val="24"/>
        </w:rPr>
        <w:t xml:space="preserve">Каждая административная процедура состоит из </w:t>
      </w:r>
      <w:r w:rsidR="009D1B99" w:rsidRPr="00DD0BC4">
        <w:rPr>
          <w:sz w:val="24"/>
          <w:szCs w:val="24"/>
        </w:rPr>
        <w:t xml:space="preserve">административных </w:t>
      </w:r>
      <w:r w:rsidR="00DB3159" w:rsidRPr="00DD0BC4">
        <w:rPr>
          <w:sz w:val="24"/>
          <w:szCs w:val="24"/>
        </w:rPr>
        <w:t xml:space="preserve">действий. Перечень и содержание </w:t>
      </w:r>
      <w:r w:rsidR="009D1B99" w:rsidRPr="00DD0BC4">
        <w:rPr>
          <w:sz w:val="24"/>
          <w:szCs w:val="24"/>
        </w:rPr>
        <w:t xml:space="preserve">административных </w:t>
      </w:r>
      <w:r w:rsidR="00DB3159" w:rsidRPr="00DD0BC4">
        <w:rPr>
          <w:sz w:val="24"/>
          <w:szCs w:val="24"/>
        </w:rPr>
        <w:t>действий, составляющих каждую административную процедуру</w:t>
      </w:r>
      <w:r w:rsidR="00B332C1" w:rsidRPr="00DD0BC4">
        <w:rPr>
          <w:sz w:val="24"/>
          <w:szCs w:val="24"/>
        </w:rPr>
        <w:t>,</w:t>
      </w:r>
      <w:r w:rsidR="00DB3159" w:rsidRPr="00DD0BC4">
        <w:rPr>
          <w:sz w:val="24"/>
          <w:szCs w:val="24"/>
        </w:rPr>
        <w:t xml:space="preserve"> </w:t>
      </w:r>
      <w:proofErr w:type="gramStart"/>
      <w:r w:rsidR="00DB3159" w:rsidRPr="00DD0BC4">
        <w:rPr>
          <w:sz w:val="24"/>
          <w:szCs w:val="24"/>
        </w:rPr>
        <w:t>приведен</w:t>
      </w:r>
      <w:r w:rsidR="009F7C77" w:rsidRPr="00DD0BC4">
        <w:rPr>
          <w:sz w:val="24"/>
          <w:szCs w:val="24"/>
        </w:rPr>
        <w:t>ы</w:t>
      </w:r>
      <w:proofErr w:type="gramEnd"/>
      <w:r w:rsidR="00DB3159" w:rsidRPr="00DD0BC4">
        <w:rPr>
          <w:sz w:val="24"/>
          <w:szCs w:val="24"/>
        </w:rPr>
        <w:t xml:space="preserve"> в</w:t>
      </w:r>
      <w:r w:rsidR="008908C5" w:rsidRPr="00DD0BC4">
        <w:rPr>
          <w:sz w:val="24"/>
          <w:szCs w:val="24"/>
        </w:rPr>
        <w:t xml:space="preserve"> Приложении</w:t>
      </w:r>
      <w:r w:rsidR="007760F7" w:rsidRPr="00DD0BC4">
        <w:rPr>
          <w:sz w:val="24"/>
          <w:szCs w:val="24"/>
        </w:rPr>
        <w:t xml:space="preserve"> </w:t>
      </w:r>
      <w:r w:rsidR="00926C2A" w:rsidRPr="00DD0BC4">
        <w:rPr>
          <w:sz w:val="24"/>
          <w:szCs w:val="24"/>
        </w:rPr>
        <w:t>1</w:t>
      </w:r>
      <w:r w:rsidR="00F40B64" w:rsidRPr="00DD0BC4">
        <w:rPr>
          <w:sz w:val="24"/>
          <w:szCs w:val="24"/>
        </w:rPr>
        <w:t>4</w:t>
      </w:r>
      <w:r w:rsidR="00DB3159" w:rsidRPr="00DD0BC4">
        <w:rPr>
          <w:sz w:val="24"/>
          <w:szCs w:val="24"/>
        </w:rPr>
        <w:t xml:space="preserve"> к </w:t>
      </w:r>
      <w:r w:rsidR="00D929AB" w:rsidRPr="00DD0BC4">
        <w:rPr>
          <w:sz w:val="24"/>
          <w:szCs w:val="24"/>
        </w:rPr>
        <w:t xml:space="preserve">настоящему </w:t>
      </w:r>
      <w:r w:rsidR="009F74F0" w:rsidRPr="00DD0BC4">
        <w:rPr>
          <w:sz w:val="24"/>
          <w:szCs w:val="24"/>
        </w:rPr>
        <w:t>Административному р</w:t>
      </w:r>
      <w:r w:rsidR="00DB3159" w:rsidRPr="00DD0BC4">
        <w:rPr>
          <w:sz w:val="24"/>
          <w:szCs w:val="24"/>
        </w:rPr>
        <w:t>егламенту.</w:t>
      </w:r>
    </w:p>
    <w:p w:rsidR="0076020F" w:rsidRPr="00DD0BC4" w:rsidRDefault="00687F1F" w:rsidP="00562DBC">
      <w:pPr>
        <w:pStyle w:val="11"/>
        <w:numPr>
          <w:ilvl w:val="0"/>
          <w:numId w:val="0"/>
        </w:numPr>
        <w:tabs>
          <w:tab w:val="left" w:pos="1134"/>
          <w:tab w:val="left" w:pos="1560"/>
        </w:tabs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23.3.</w:t>
      </w:r>
      <w:r w:rsidR="0013484D" w:rsidRPr="00DD0BC4">
        <w:rPr>
          <w:sz w:val="24"/>
          <w:szCs w:val="24"/>
        </w:rPr>
        <w:tab/>
      </w:r>
      <w:r w:rsidR="0076020F" w:rsidRPr="00DD0BC4">
        <w:rPr>
          <w:sz w:val="24"/>
          <w:szCs w:val="24"/>
        </w:rPr>
        <w:t>Блок</w:t>
      </w:r>
      <w:r w:rsidR="009F7C77" w:rsidRPr="00DD0BC4">
        <w:rPr>
          <w:sz w:val="24"/>
          <w:szCs w:val="24"/>
        </w:rPr>
        <w:t xml:space="preserve"> </w:t>
      </w:r>
      <w:r w:rsidR="0076020F" w:rsidRPr="00DD0BC4">
        <w:rPr>
          <w:sz w:val="24"/>
          <w:szCs w:val="24"/>
        </w:rPr>
        <w:t>схем</w:t>
      </w:r>
      <w:r w:rsidR="00FC6C20" w:rsidRPr="00DD0BC4">
        <w:rPr>
          <w:sz w:val="24"/>
          <w:szCs w:val="24"/>
        </w:rPr>
        <w:t>а</w:t>
      </w:r>
      <w:r w:rsidR="0076020F" w:rsidRPr="00DD0BC4">
        <w:rPr>
          <w:sz w:val="24"/>
          <w:szCs w:val="24"/>
        </w:rPr>
        <w:t xml:space="preserve"> предоставления </w:t>
      </w:r>
      <w:r w:rsidR="00217169" w:rsidRPr="00DD0BC4">
        <w:rPr>
          <w:sz w:val="24"/>
          <w:szCs w:val="24"/>
        </w:rPr>
        <w:t>Муниципальной у</w:t>
      </w:r>
      <w:r w:rsidR="0076020F" w:rsidRPr="00DD0BC4">
        <w:rPr>
          <w:sz w:val="24"/>
          <w:szCs w:val="24"/>
        </w:rPr>
        <w:t>слуги приведен</w:t>
      </w:r>
      <w:r w:rsidR="00FC6C20" w:rsidRPr="00DD0BC4">
        <w:rPr>
          <w:sz w:val="24"/>
          <w:szCs w:val="24"/>
        </w:rPr>
        <w:t>а</w:t>
      </w:r>
      <w:r w:rsidR="0076020F" w:rsidRPr="00DD0BC4">
        <w:rPr>
          <w:sz w:val="24"/>
          <w:szCs w:val="24"/>
        </w:rPr>
        <w:t xml:space="preserve"> в Приложении 1</w:t>
      </w:r>
      <w:r w:rsidR="00F40B64" w:rsidRPr="00DD0BC4">
        <w:rPr>
          <w:sz w:val="24"/>
          <w:szCs w:val="24"/>
        </w:rPr>
        <w:t>5</w:t>
      </w:r>
      <w:r w:rsidR="0076020F" w:rsidRPr="00DD0BC4">
        <w:rPr>
          <w:sz w:val="24"/>
          <w:szCs w:val="24"/>
        </w:rPr>
        <w:t xml:space="preserve"> к </w:t>
      </w:r>
      <w:r w:rsidR="009E11DE" w:rsidRPr="00DD0BC4">
        <w:rPr>
          <w:sz w:val="24"/>
          <w:szCs w:val="24"/>
        </w:rPr>
        <w:t xml:space="preserve">настоящему </w:t>
      </w:r>
      <w:r w:rsidR="00191C8A" w:rsidRPr="00DD0BC4">
        <w:rPr>
          <w:sz w:val="24"/>
          <w:szCs w:val="24"/>
        </w:rPr>
        <w:t>Административному р</w:t>
      </w:r>
      <w:r w:rsidR="0076020F" w:rsidRPr="00DD0BC4">
        <w:rPr>
          <w:sz w:val="24"/>
          <w:szCs w:val="24"/>
        </w:rPr>
        <w:t>егламенту.</w:t>
      </w:r>
    </w:p>
    <w:p w:rsidR="00455ADB" w:rsidRPr="00DD0BC4" w:rsidRDefault="00455ADB" w:rsidP="00562DBC">
      <w:pPr>
        <w:pStyle w:val="11"/>
        <w:numPr>
          <w:ilvl w:val="0"/>
          <w:numId w:val="0"/>
        </w:numPr>
        <w:tabs>
          <w:tab w:val="left" w:pos="1134"/>
          <w:tab w:val="left" w:pos="1560"/>
        </w:tabs>
        <w:ind w:firstLine="709"/>
        <w:rPr>
          <w:sz w:val="24"/>
          <w:szCs w:val="24"/>
        </w:rPr>
      </w:pPr>
    </w:p>
    <w:p w:rsidR="004F11CE" w:rsidRPr="00DD0BC4" w:rsidRDefault="00455ADB" w:rsidP="00685A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lastRenderedPageBreak/>
        <w:t>I</w:t>
      </w:r>
      <w:r w:rsidR="004F11CE" w:rsidRPr="00DD0BC4"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t>V</w:t>
      </w:r>
      <w:r w:rsidR="004F11CE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 Порядок и формы контроля за исполнением Административного регламента</w:t>
      </w:r>
    </w:p>
    <w:p w:rsidR="00217169" w:rsidRPr="00DD0BC4" w:rsidRDefault="00217169" w:rsidP="00685A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4F11CE" w:rsidRPr="00DD0BC4" w:rsidRDefault="00EA60E0" w:rsidP="006516FE">
      <w:pPr>
        <w:tabs>
          <w:tab w:val="left" w:pos="284"/>
          <w:tab w:val="left" w:pos="426"/>
          <w:tab w:val="left" w:pos="730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DD0BC4">
        <w:rPr>
          <w:rFonts w:ascii="Times New Roman" w:hAnsi="Times New Roman"/>
          <w:b/>
          <w:i/>
          <w:sz w:val="24"/>
          <w:szCs w:val="24"/>
        </w:rPr>
        <w:t>2</w:t>
      </w:r>
      <w:r w:rsidR="00455ADB" w:rsidRPr="00DD0BC4">
        <w:rPr>
          <w:rFonts w:ascii="Times New Roman" w:hAnsi="Times New Roman"/>
          <w:b/>
          <w:i/>
          <w:sz w:val="24"/>
          <w:szCs w:val="24"/>
        </w:rPr>
        <w:t>4</w:t>
      </w:r>
      <w:r w:rsidR="004F11CE" w:rsidRPr="00DD0BC4">
        <w:rPr>
          <w:rFonts w:ascii="Times New Roman" w:hAnsi="Times New Roman"/>
          <w:b/>
          <w:i/>
          <w:sz w:val="24"/>
          <w:szCs w:val="24"/>
        </w:rPr>
        <w:t>.</w:t>
      </w:r>
      <w:r w:rsidR="004F11CE" w:rsidRPr="00DD0BC4">
        <w:rPr>
          <w:rFonts w:ascii="Times New Roman" w:hAnsi="Times New Roman"/>
          <w:b/>
          <w:i/>
          <w:sz w:val="24"/>
          <w:szCs w:val="24"/>
        </w:rPr>
        <w:tab/>
        <w:t xml:space="preserve">Порядок осуществления </w:t>
      </w:r>
      <w:proofErr w:type="gramStart"/>
      <w:r w:rsidR="004F11CE" w:rsidRPr="00DD0BC4">
        <w:rPr>
          <w:rFonts w:ascii="Times New Roman" w:hAnsi="Times New Roman"/>
          <w:b/>
          <w:i/>
          <w:sz w:val="24"/>
          <w:szCs w:val="24"/>
        </w:rPr>
        <w:t>контроля за</w:t>
      </w:r>
      <w:proofErr w:type="gramEnd"/>
      <w:r w:rsidR="004F11CE" w:rsidRPr="00DD0BC4">
        <w:rPr>
          <w:rFonts w:ascii="Times New Roman" w:hAnsi="Times New Roman"/>
          <w:b/>
          <w:i/>
          <w:sz w:val="24"/>
          <w:szCs w:val="24"/>
        </w:rPr>
        <w:t xml:space="preserve"> соблюдением и </w:t>
      </w:r>
      <w:r w:rsidR="00E779DB" w:rsidRPr="00DD0BC4">
        <w:rPr>
          <w:rFonts w:ascii="Times New Roman" w:hAnsi="Times New Roman"/>
          <w:b/>
          <w:i/>
          <w:sz w:val="24"/>
          <w:szCs w:val="24"/>
        </w:rPr>
        <w:t>исполнением должностными</w:t>
      </w:r>
      <w:r w:rsidR="004F11CE" w:rsidRPr="00DD0BC4">
        <w:rPr>
          <w:rFonts w:ascii="Times New Roman" w:hAnsi="Times New Roman"/>
          <w:b/>
          <w:i/>
          <w:sz w:val="24"/>
          <w:szCs w:val="24"/>
        </w:rPr>
        <w:t xml:space="preserve"> лицами</w:t>
      </w:r>
      <w:r w:rsidR="00E779DB" w:rsidRPr="00DD0BC4">
        <w:rPr>
          <w:rFonts w:ascii="Times New Roman" w:hAnsi="Times New Roman"/>
          <w:b/>
          <w:i/>
          <w:sz w:val="24"/>
          <w:szCs w:val="24"/>
        </w:rPr>
        <w:t>, муниципальными служащими</w:t>
      </w:r>
      <w:r w:rsidR="006516FE" w:rsidRPr="00DD0BC4">
        <w:rPr>
          <w:rFonts w:ascii="Times New Roman" w:hAnsi="Times New Roman"/>
          <w:b/>
          <w:i/>
          <w:sz w:val="24"/>
          <w:szCs w:val="24"/>
        </w:rPr>
        <w:t>, работниками</w:t>
      </w:r>
      <w:r w:rsidR="00E779DB" w:rsidRPr="00DD0BC4">
        <w:rPr>
          <w:rFonts w:ascii="Times New Roman" w:hAnsi="Times New Roman"/>
          <w:b/>
          <w:i/>
          <w:sz w:val="24"/>
          <w:szCs w:val="24"/>
        </w:rPr>
        <w:t xml:space="preserve"> Администрации</w:t>
      </w:r>
      <w:r w:rsidR="00BD7802" w:rsidRPr="00DD0BC4">
        <w:rPr>
          <w:rFonts w:ascii="Times New Roman" w:hAnsi="Times New Roman"/>
          <w:b/>
          <w:i/>
          <w:sz w:val="24"/>
          <w:szCs w:val="24"/>
        </w:rPr>
        <w:t>, МКУ</w:t>
      </w:r>
      <w:r w:rsidR="00E779DB" w:rsidRPr="00DD0BC4">
        <w:rPr>
          <w:rFonts w:ascii="Times New Roman" w:hAnsi="Times New Roman"/>
          <w:b/>
          <w:i/>
          <w:sz w:val="24"/>
          <w:szCs w:val="24"/>
        </w:rPr>
        <w:t xml:space="preserve">, МФЦ </w:t>
      </w:r>
      <w:r w:rsidR="004F11CE" w:rsidRPr="00DD0BC4">
        <w:rPr>
          <w:rFonts w:ascii="Times New Roman" w:hAnsi="Times New Roman"/>
          <w:b/>
          <w:i/>
          <w:sz w:val="24"/>
          <w:szCs w:val="24"/>
        </w:rPr>
        <w:t>положений Административного регламента и иных нормативных правовых актов, устанавливающих требования к предоставлению</w:t>
      </w:r>
      <w:r w:rsidR="00CA3BD8" w:rsidRPr="00DD0BC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55ADB" w:rsidRPr="00DD0BC4">
        <w:rPr>
          <w:rFonts w:ascii="Times New Roman" w:hAnsi="Times New Roman"/>
          <w:b/>
          <w:i/>
          <w:sz w:val="24"/>
          <w:szCs w:val="24"/>
        </w:rPr>
        <w:t>Муниципальной у</w:t>
      </w:r>
      <w:r w:rsidR="004F11CE" w:rsidRPr="00DD0BC4">
        <w:rPr>
          <w:rFonts w:ascii="Times New Roman" w:hAnsi="Times New Roman"/>
          <w:b/>
          <w:i/>
          <w:sz w:val="24"/>
          <w:szCs w:val="24"/>
        </w:rPr>
        <w:t>слуги</w:t>
      </w:r>
    </w:p>
    <w:p w:rsidR="00702A04" w:rsidRPr="00DD0BC4" w:rsidRDefault="00702A04" w:rsidP="000241D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</w:p>
    <w:p w:rsidR="00FC6DD6" w:rsidRPr="00DD0BC4" w:rsidRDefault="00A247BD" w:rsidP="00B7201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0BC4">
        <w:rPr>
          <w:rFonts w:ascii="Times New Roman" w:hAnsi="Times New Roman"/>
          <w:sz w:val="24"/>
          <w:szCs w:val="24"/>
        </w:rPr>
        <w:t>24.1.</w:t>
      </w:r>
      <w:r w:rsidR="00E779DB" w:rsidRPr="00DD0BC4">
        <w:rPr>
          <w:sz w:val="24"/>
          <w:szCs w:val="24"/>
        </w:rPr>
        <w:t xml:space="preserve"> </w:t>
      </w:r>
      <w:r w:rsidR="00FC6DD6" w:rsidRPr="00DD0BC4">
        <w:rPr>
          <w:rFonts w:ascii="Times New Roman" w:hAnsi="Times New Roman"/>
          <w:sz w:val="24"/>
          <w:szCs w:val="24"/>
          <w:lang w:eastAsia="ru-RU"/>
        </w:rPr>
        <w:t xml:space="preserve">Порядок осуществления </w:t>
      </w:r>
      <w:proofErr w:type="gramStart"/>
      <w:r w:rsidR="00FC6DD6" w:rsidRPr="00DD0BC4">
        <w:rPr>
          <w:rFonts w:ascii="Times New Roman" w:hAnsi="Times New Roman"/>
          <w:sz w:val="24"/>
          <w:szCs w:val="24"/>
          <w:lang w:eastAsia="ru-RU"/>
        </w:rPr>
        <w:t>контроля за</w:t>
      </w:r>
      <w:proofErr w:type="gramEnd"/>
      <w:r w:rsidR="00FC6DD6" w:rsidRPr="00DD0BC4">
        <w:rPr>
          <w:rFonts w:ascii="Times New Roman" w:hAnsi="Times New Roman"/>
          <w:sz w:val="24"/>
          <w:szCs w:val="24"/>
          <w:lang w:eastAsia="ru-RU"/>
        </w:rPr>
        <w:t xml:space="preserve"> соблюдением и исполнением должностными лицами, муниципальными служащими, работ</w:t>
      </w:r>
      <w:r w:rsidR="00C24DA4" w:rsidRPr="00DD0BC4">
        <w:rPr>
          <w:rFonts w:ascii="Times New Roman" w:hAnsi="Times New Roman"/>
          <w:sz w:val="24"/>
          <w:szCs w:val="24"/>
          <w:lang w:eastAsia="ru-RU"/>
        </w:rPr>
        <w:t>ни</w:t>
      </w:r>
      <w:r w:rsidR="00FC6DD6" w:rsidRPr="00DD0BC4">
        <w:rPr>
          <w:rFonts w:ascii="Times New Roman" w:hAnsi="Times New Roman"/>
          <w:sz w:val="24"/>
          <w:szCs w:val="24"/>
          <w:lang w:eastAsia="ru-RU"/>
        </w:rPr>
        <w:t xml:space="preserve">ками Администрации, </w:t>
      </w:r>
      <w:r w:rsidR="00AC435B">
        <w:rPr>
          <w:rFonts w:ascii="Times New Roman" w:hAnsi="Times New Roman"/>
          <w:sz w:val="24"/>
          <w:szCs w:val="24"/>
          <w:lang w:eastAsia="ru-RU"/>
        </w:rPr>
        <w:t xml:space="preserve">сотрудниками </w:t>
      </w:r>
      <w:r w:rsidR="00FC6DD6" w:rsidRPr="00DD0BC4">
        <w:rPr>
          <w:rFonts w:ascii="Times New Roman" w:hAnsi="Times New Roman"/>
          <w:sz w:val="24"/>
          <w:szCs w:val="24"/>
          <w:lang w:eastAsia="ru-RU"/>
        </w:rPr>
        <w:t>МКУ,</w:t>
      </w:r>
      <w:r w:rsidR="00AC435B">
        <w:rPr>
          <w:rFonts w:ascii="Times New Roman" w:hAnsi="Times New Roman"/>
          <w:sz w:val="24"/>
          <w:szCs w:val="24"/>
          <w:lang w:eastAsia="ru-RU"/>
        </w:rPr>
        <w:t xml:space="preserve"> работниками </w:t>
      </w:r>
      <w:r w:rsidR="00FC6DD6" w:rsidRPr="00DD0BC4">
        <w:rPr>
          <w:rFonts w:ascii="Times New Roman" w:hAnsi="Times New Roman"/>
          <w:sz w:val="24"/>
          <w:szCs w:val="24"/>
          <w:lang w:eastAsia="ru-RU"/>
        </w:rPr>
        <w:t xml:space="preserve"> МФЦ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в форме:</w:t>
      </w:r>
    </w:p>
    <w:p w:rsidR="00FC6DD6" w:rsidRPr="00DD0BC4" w:rsidRDefault="00FC6DD6" w:rsidP="00B720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0BC4">
        <w:rPr>
          <w:rFonts w:ascii="Times New Roman" w:hAnsi="Times New Roman"/>
          <w:sz w:val="24"/>
          <w:szCs w:val="24"/>
          <w:lang w:eastAsia="ru-RU"/>
        </w:rPr>
        <w:t xml:space="preserve">текущего </w:t>
      </w:r>
      <w:proofErr w:type="gramStart"/>
      <w:r w:rsidRPr="00DD0BC4">
        <w:rPr>
          <w:rFonts w:ascii="Times New Roman" w:hAnsi="Times New Roman"/>
          <w:sz w:val="24"/>
          <w:szCs w:val="24"/>
          <w:lang w:eastAsia="ru-RU"/>
        </w:rPr>
        <w:t>контроля за</w:t>
      </w:r>
      <w:proofErr w:type="gramEnd"/>
      <w:r w:rsidRPr="00DD0BC4">
        <w:rPr>
          <w:rFonts w:ascii="Times New Roman" w:hAnsi="Times New Roman"/>
          <w:sz w:val="24"/>
          <w:szCs w:val="24"/>
          <w:lang w:eastAsia="ru-RU"/>
        </w:rPr>
        <w:t xml:space="preserve"> соблюдением полноты и качества предоставления Муниципальной услуги (далее - Текущий контроль);</w:t>
      </w:r>
    </w:p>
    <w:p w:rsidR="00FC6DD6" w:rsidRPr="00DD0BC4" w:rsidRDefault="00FC6DD6" w:rsidP="00B720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D0BC4">
        <w:rPr>
          <w:rFonts w:ascii="Times New Roman" w:hAnsi="Times New Roman"/>
          <w:sz w:val="24"/>
          <w:szCs w:val="24"/>
          <w:lang w:eastAsia="ru-RU"/>
        </w:rPr>
        <w:t>контроля за</w:t>
      </w:r>
      <w:proofErr w:type="gramEnd"/>
      <w:r w:rsidRPr="00DD0BC4">
        <w:rPr>
          <w:rFonts w:ascii="Times New Roman" w:hAnsi="Times New Roman"/>
          <w:sz w:val="24"/>
          <w:szCs w:val="24"/>
          <w:lang w:eastAsia="ru-RU"/>
        </w:rPr>
        <w:t xml:space="preserve"> соблюдением порядка предоставления Муниципальной услуги.</w:t>
      </w:r>
    </w:p>
    <w:p w:rsidR="00FC6DD6" w:rsidRPr="00DD0BC4" w:rsidRDefault="00FC6DD6" w:rsidP="00B72010">
      <w:pPr>
        <w:pStyle w:val="affff2"/>
        <w:numPr>
          <w:ilvl w:val="1"/>
          <w:numId w:val="3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0BC4">
        <w:rPr>
          <w:rFonts w:ascii="Times New Roman" w:hAnsi="Times New Roman"/>
          <w:sz w:val="24"/>
          <w:szCs w:val="24"/>
          <w:lang w:eastAsia="ru-RU"/>
        </w:rPr>
        <w:t>Текущий контроль включает в себя проведение проверок, выявление и устранение нарушений прав Заявителей</w:t>
      </w:r>
      <w:r w:rsidR="004D3A7A" w:rsidRPr="00DD0BC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2737F" w:rsidRPr="00DD0BC4">
        <w:rPr>
          <w:rFonts w:ascii="Times New Roman" w:hAnsi="Times New Roman"/>
          <w:sz w:val="24"/>
          <w:szCs w:val="24"/>
          <w:lang w:eastAsia="ru-RU"/>
        </w:rPr>
        <w:t>(представителей Заявителей)</w:t>
      </w:r>
      <w:r w:rsidRPr="00DD0BC4">
        <w:rPr>
          <w:rFonts w:ascii="Times New Roman" w:hAnsi="Times New Roman"/>
          <w:sz w:val="24"/>
          <w:szCs w:val="24"/>
          <w:lang w:eastAsia="ru-RU"/>
        </w:rPr>
        <w:t>, рассмотрение, принятие решений и подготовку ответов на обращения Заявителей</w:t>
      </w:r>
      <w:r w:rsidR="004D3A7A" w:rsidRPr="00DD0BC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2737F" w:rsidRPr="00DD0BC4">
        <w:rPr>
          <w:rFonts w:ascii="Times New Roman" w:hAnsi="Times New Roman"/>
          <w:sz w:val="24"/>
          <w:szCs w:val="24"/>
          <w:lang w:eastAsia="ru-RU"/>
        </w:rPr>
        <w:t>(представителей Заявителей)</w:t>
      </w:r>
      <w:r w:rsidRPr="00DD0BC4">
        <w:rPr>
          <w:rFonts w:ascii="Times New Roman" w:hAnsi="Times New Roman"/>
          <w:sz w:val="24"/>
          <w:szCs w:val="24"/>
          <w:lang w:eastAsia="ru-RU"/>
        </w:rPr>
        <w:t>, содержащих жалобы на решения, действия (бездействие) должностных лиц</w:t>
      </w:r>
      <w:r w:rsidR="00B956DC" w:rsidRPr="00DD0BC4">
        <w:rPr>
          <w:rFonts w:ascii="Times New Roman" w:hAnsi="Times New Roman"/>
          <w:sz w:val="24"/>
          <w:szCs w:val="24"/>
          <w:lang w:eastAsia="ru-RU"/>
        </w:rPr>
        <w:t>,</w:t>
      </w:r>
      <w:r w:rsidRPr="00DD0BC4">
        <w:rPr>
          <w:rFonts w:ascii="Times New Roman" w:hAnsi="Times New Roman"/>
          <w:sz w:val="24"/>
          <w:szCs w:val="24"/>
          <w:lang w:eastAsia="ru-RU"/>
        </w:rPr>
        <w:t xml:space="preserve"> муниципальных служащих, работников Администрации, МКУ, МФЦ.</w:t>
      </w:r>
    </w:p>
    <w:p w:rsidR="00E779DB" w:rsidRPr="00DD0BC4" w:rsidRDefault="00E779DB" w:rsidP="00B72010">
      <w:pPr>
        <w:pStyle w:val="11"/>
        <w:numPr>
          <w:ilvl w:val="1"/>
          <w:numId w:val="30"/>
        </w:numPr>
        <w:ind w:left="0" w:firstLine="709"/>
        <w:rPr>
          <w:sz w:val="24"/>
          <w:szCs w:val="24"/>
        </w:rPr>
      </w:pPr>
      <w:proofErr w:type="gramStart"/>
      <w:r w:rsidRPr="00DD0BC4">
        <w:rPr>
          <w:sz w:val="24"/>
          <w:szCs w:val="24"/>
        </w:rPr>
        <w:t xml:space="preserve">Государственный </w:t>
      </w:r>
      <w:r w:rsidR="007F687F" w:rsidRPr="00DD0BC4">
        <w:rPr>
          <w:sz w:val="24"/>
          <w:szCs w:val="24"/>
        </w:rPr>
        <w:t>к</w:t>
      </w:r>
      <w:r w:rsidRPr="00DD0BC4">
        <w:rPr>
          <w:sz w:val="24"/>
          <w:szCs w:val="24"/>
        </w:rPr>
        <w:t>онтроль за деятельностью органов местного самоуправления, должностных лиц местного самоуправления</w:t>
      </w:r>
      <w:r w:rsidR="00BA4883" w:rsidRPr="00DD0BC4">
        <w:rPr>
          <w:sz w:val="24"/>
          <w:szCs w:val="24"/>
        </w:rPr>
        <w:t xml:space="preserve"> в</w:t>
      </w:r>
      <w:r w:rsidRPr="00DD0BC4">
        <w:rPr>
          <w:sz w:val="24"/>
          <w:szCs w:val="24"/>
        </w:rPr>
        <w:t xml:space="preserve"> сфере погребения и похоронного дела соблюдением требований к предоставлению Мун</w:t>
      </w:r>
      <w:r w:rsidR="007F687F" w:rsidRPr="00DD0BC4">
        <w:rPr>
          <w:sz w:val="24"/>
          <w:szCs w:val="24"/>
        </w:rPr>
        <w:t>иципальной услуги осуществляет Министерство</w:t>
      </w:r>
      <w:r w:rsidRPr="00DD0BC4">
        <w:rPr>
          <w:sz w:val="24"/>
          <w:szCs w:val="24"/>
        </w:rPr>
        <w:t xml:space="preserve"> потребительского рынка и услуг Моско</w:t>
      </w:r>
      <w:r w:rsidR="007F687F" w:rsidRPr="00DD0BC4">
        <w:rPr>
          <w:sz w:val="24"/>
          <w:szCs w:val="24"/>
        </w:rPr>
        <w:t xml:space="preserve">вской области в соответствии с </w:t>
      </w:r>
      <w:r w:rsidR="00E95F09" w:rsidRPr="00DD0BC4">
        <w:rPr>
          <w:sz w:val="24"/>
          <w:szCs w:val="24"/>
        </w:rPr>
        <w:t>П</w:t>
      </w:r>
      <w:r w:rsidRPr="00DD0BC4">
        <w:rPr>
          <w:sz w:val="24"/>
          <w:szCs w:val="24"/>
        </w:rPr>
        <w:t>орядком</w:t>
      </w:r>
      <w:r w:rsidR="00FC6DD6" w:rsidRPr="00DD0BC4">
        <w:rPr>
          <w:sz w:val="24"/>
          <w:szCs w:val="24"/>
        </w:rPr>
        <w:t xml:space="preserve"> организации </w:t>
      </w:r>
      <w:r w:rsidR="00E56136" w:rsidRPr="00DD0BC4">
        <w:rPr>
          <w:sz w:val="24"/>
          <w:szCs w:val="24"/>
        </w:rPr>
        <w:t>и осуществления государственного контроля за деятельностью органов местного самоуправления муниципальных образований Московской области, должностных лиц местного самоуправления муниципальных образований Московской области в сфере погребения</w:t>
      </w:r>
      <w:proofErr w:type="gramEnd"/>
      <w:r w:rsidR="00E56136" w:rsidRPr="00DD0BC4">
        <w:rPr>
          <w:sz w:val="24"/>
          <w:szCs w:val="24"/>
        </w:rPr>
        <w:t xml:space="preserve"> и похоронного дела</w:t>
      </w:r>
      <w:r w:rsidR="007F687F" w:rsidRPr="00DD0BC4">
        <w:rPr>
          <w:sz w:val="24"/>
          <w:szCs w:val="24"/>
        </w:rPr>
        <w:t>, утвержденным постановлением П</w:t>
      </w:r>
      <w:r w:rsidRPr="00DD0BC4">
        <w:rPr>
          <w:sz w:val="24"/>
          <w:szCs w:val="24"/>
        </w:rPr>
        <w:t>равительства Московской области</w:t>
      </w:r>
      <w:r w:rsidR="007F687F" w:rsidRPr="00DD0BC4">
        <w:rPr>
          <w:sz w:val="24"/>
          <w:szCs w:val="24"/>
        </w:rPr>
        <w:t xml:space="preserve"> от 19</w:t>
      </w:r>
      <w:r w:rsidR="00E56136" w:rsidRPr="00DD0BC4">
        <w:rPr>
          <w:sz w:val="24"/>
          <w:szCs w:val="24"/>
        </w:rPr>
        <w:t>.12.</w:t>
      </w:r>
      <w:r w:rsidRPr="00DD0BC4">
        <w:rPr>
          <w:sz w:val="24"/>
          <w:szCs w:val="24"/>
        </w:rPr>
        <w:t>2017 № 1112/46</w:t>
      </w:r>
      <w:r w:rsidR="005B6D1F" w:rsidRPr="00DD0BC4">
        <w:rPr>
          <w:sz w:val="24"/>
          <w:szCs w:val="24"/>
        </w:rPr>
        <w:t xml:space="preserve"> (далее – Порядок, утвержденны</w:t>
      </w:r>
      <w:r w:rsidR="00BA4883" w:rsidRPr="00DD0BC4">
        <w:rPr>
          <w:sz w:val="24"/>
          <w:szCs w:val="24"/>
        </w:rPr>
        <w:t>й</w:t>
      </w:r>
      <w:r w:rsidR="005B6D1F" w:rsidRPr="00DD0BC4">
        <w:rPr>
          <w:sz w:val="24"/>
          <w:szCs w:val="24"/>
        </w:rPr>
        <w:t xml:space="preserve"> постановлением Пр</w:t>
      </w:r>
      <w:r w:rsidR="00FC6DD6" w:rsidRPr="00DD0BC4">
        <w:rPr>
          <w:sz w:val="24"/>
          <w:szCs w:val="24"/>
        </w:rPr>
        <w:t xml:space="preserve">авительства Московской области </w:t>
      </w:r>
      <w:r w:rsidR="00B956DC" w:rsidRPr="00DD0BC4">
        <w:rPr>
          <w:sz w:val="24"/>
          <w:szCs w:val="24"/>
        </w:rPr>
        <w:br/>
      </w:r>
      <w:r w:rsidR="005B6D1F" w:rsidRPr="00DD0BC4">
        <w:rPr>
          <w:sz w:val="24"/>
          <w:szCs w:val="24"/>
        </w:rPr>
        <w:t>от 19.12.2017 № 111)</w:t>
      </w:r>
      <w:r w:rsidRPr="00DD0BC4">
        <w:rPr>
          <w:sz w:val="24"/>
          <w:szCs w:val="24"/>
        </w:rPr>
        <w:t>.</w:t>
      </w:r>
    </w:p>
    <w:p w:rsidR="00E779DB" w:rsidRPr="00DD0BC4" w:rsidRDefault="00E779DB" w:rsidP="00B72010">
      <w:pPr>
        <w:pStyle w:val="affff2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4F11CE" w:rsidRPr="00DD0BC4" w:rsidRDefault="00A04193" w:rsidP="00AB3A99">
      <w:pPr>
        <w:pStyle w:val="11"/>
        <w:numPr>
          <w:ilvl w:val="0"/>
          <w:numId w:val="30"/>
        </w:numPr>
        <w:jc w:val="center"/>
        <w:rPr>
          <w:b/>
          <w:i/>
          <w:sz w:val="24"/>
          <w:szCs w:val="24"/>
        </w:rPr>
      </w:pPr>
      <w:r w:rsidRPr="00DD0BC4">
        <w:rPr>
          <w:b/>
          <w:i/>
          <w:sz w:val="24"/>
          <w:szCs w:val="24"/>
        </w:rPr>
        <w:t>По</w:t>
      </w:r>
      <w:r w:rsidR="004F11CE" w:rsidRPr="00DD0BC4">
        <w:rPr>
          <w:b/>
          <w:i/>
          <w:sz w:val="24"/>
          <w:szCs w:val="24"/>
        </w:rPr>
        <w:t xml:space="preserve">рядок и периодичность осуществления </w:t>
      </w:r>
      <w:r w:rsidR="00702A04" w:rsidRPr="00DD0BC4">
        <w:rPr>
          <w:b/>
          <w:i/>
          <w:sz w:val="24"/>
          <w:szCs w:val="24"/>
        </w:rPr>
        <w:t xml:space="preserve">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702A04" w:rsidRPr="00DD0BC4">
        <w:rPr>
          <w:b/>
          <w:i/>
          <w:sz w:val="24"/>
          <w:szCs w:val="24"/>
        </w:rPr>
        <w:t>контроля за</w:t>
      </w:r>
      <w:proofErr w:type="gramEnd"/>
      <w:r w:rsidR="00702A04" w:rsidRPr="00DD0BC4">
        <w:rPr>
          <w:b/>
          <w:i/>
          <w:sz w:val="24"/>
          <w:szCs w:val="24"/>
        </w:rPr>
        <w:t xml:space="preserve"> полнотой и качеством предоставления Муниципальной услуги</w:t>
      </w:r>
    </w:p>
    <w:p w:rsidR="007F687F" w:rsidRPr="00DD0BC4" w:rsidRDefault="007F687F" w:rsidP="007F687F">
      <w:pPr>
        <w:pStyle w:val="11"/>
        <w:numPr>
          <w:ilvl w:val="0"/>
          <w:numId w:val="0"/>
        </w:numPr>
        <w:ind w:left="480"/>
        <w:rPr>
          <w:b/>
          <w:i/>
          <w:sz w:val="24"/>
          <w:szCs w:val="24"/>
        </w:rPr>
      </w:pPr>
    </w:p>
    <w:p w:rsidR="007F687F" w:rsidRPr="00DD0BC4" w:rsidRDefault="007F687F" w:rsidP="008823CC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25.1.</w:t>
      </w:r>
      <w:r w:rsidRPr="00DD0BC4">
        <w:rPr>
          <w:sz w:val="24"/>
          <w:szCs w:val="24"/>
        </w:rPr>
        <w:tab/>
      </w:r>
      <w:proofErr w:type="gramStart"/>
      <w:r w:rsidRPr="00DD0BC4">
        <w:rPr>
          <w:sz w:val="24"/>
          <w:szCs w:val="24"/>
        </w:rPr>
        <w:t>Контроль за</w:t>
      </w:r>
      <w:proofErr w:type="gramEnd"/>
      <w:r w:rsidRPr="00DD0BC4">
        <w:rPr>
          <w:sz w:val="24"/>
          <w:szCs w:val="24"/>
        </w:rPr>
        <w:t xml:space="preserve">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управления, информационных технологий и связи Московской области посредством проведения систематического наблюдения за исполнением должностными лицами</w:t>
      </w:r>
      <w:r w:rsidR="00E95F09" w:rsidRPr="00DD0BC4">
        <w:rPr>
          <w:sz w:val="24"/>
          <w:szCs w:val="24"/>
        </w:rPr>
        <w:t>, муниципальными служащими</w:t>
      </w:r>
      <w:r w:rsidR="005B6D1F" w:rsidRPr="00DD0BC4">
        <w:rPr>
          <w:sz w:val="24"/>
          <w:szCs w:val="24"/>
        </w:rPr>
        <w:t>, работниками</w:t>
      </w:r>
      <w:r w:rsidR="00E95F09" w:rsidRPr="00DD0BC4">
        <w:rPr>
          <w:sz w:val="24"/>
          <w:szCs w:val="24"/>
        </w:rPr>
        <w:t xml:space="preserve"> Администрации,</w:t>
      </w:r>
      <w:r w:rsidR="00AC435B">
        <w:rPr>
          <w:sz w:val="24"/>
          <w:szCs w:val="24"/>
        </w:rPr>
        <w:t xml:space="preserve"> сотрудниками </w:t>
      </w:r>
      <w:r w:rsidR="00E95F09" w:rsidRPr="00DD0BC4">
        <w:rPr>
          <w:sz w:val="24"/>
          <w:szCs w:val="24"/>
        </w:rPr>
        <w:t xml:space="preserve"> МКУ</w:t>
      </w:r>
      <w:r w:rsidR="005B6D1F" w:rsidRPr="00DD0BC4">
        <w:rPr>
          <w:sz w:val="24"/>
          <w:szCs w:val="24"/>
        </w:rPr>
        <w:t>,</w:t>
      </w:r>
      <w:r w:rsidR="00AC435B">
        <w:rPr>
          <w:sz w:val="24"/>
          <w:szCs w:val="24"/>
        </w:rPr>
        <w:t xml:space="preserve"> работниками </w:t>
      </w:r>
      <w:r w:rsidR="005B6D1F" w:rsidRPr="00DD0BC4">
        <w:rPr>
          <w:sz w:val="24"/>
          <w:szCs w:val="24"/>
        </w:rPr>
        <w:t xml:space="preserve"> МФЦ</w:t>
      </w:r>
      <w:r w:rsidR="00E95F09" w:rsidRPr="00DD0BC4">
        <w:rPr>
          <w:sz w:val="24"/>
          <w:szCs w:val="24"/>
        </w:rPr>
        <w:t xml:space="preserve"> </w:t>
      </w:r>
      <w:r w:rsidRPr="00DD0BC4">
        <w:rPr>
          <w:sz w:val="24"/>
          <w:szCs w:val="24"/>
        </w:rPr>
        <w:t xml:space="preserve">положений </w:t>
      </w:r>
      <w:r w:rsidR="00E95F09" w:rsidRPr="00DD0BC4">
        <w:rPr>
          <w:sz w:val="24"/>
          <w:szCs w:val="24"/>
        </w:rPr>
        <w:t xml:space="preserve">настоящего </w:t>
      </w:r>
      <w:r w:rsidRPr="00DD0BC4">
        <w:rPr>
          <w:sz w:val="24"/>
          <w:szCs w:val="24"/>
        </w:rPr>
        <w:t>Административного регламента в части соблюдения порядка предоставления Муниципальной услуги.</w:t>
      </w:r>
    </w:p>
    <w:p w:rsidR="008823CC" w:rsidRPr="00DD0BC4" w:rsidRDefault="007F687F" w:rsidP="008823CC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25.2.</w:t>
      </w:r>
      <w:r w:rsidRPr="00DD0BC4">
        <w:rPr>
          <w:sz w:val="24"/>
          <w:szCs w:val="24"/>
        </w:rPr>
        <w:tab/>
      </w:r>
      <w:r w:rsidR="00E56136" w:rsidRPr="00DD0BC4">
        <w:rPr>
          <w:sz w:val="24"/>
          <w:szCs w:val="24"/>
        </w:rPr>
        <w:t xml:space="preserve">Государственный </w:t>
      </w:r>
      <w:proofErr w:type="gramStart"/>
      <w:r w:rsidR="00E56136" w:rsidRPr="00DD0BC4">
        <w:rPr>
          <w:sz w:val="24"/>
          <w:szCs w:val="24"/>
        </w:rPr>
        <w:t>к</w:t>
      </w:r>
      <w:r w:rsidR="008823CC" w:rsidRPr="00DD0BC4">
        <w:rPr>
          <w:sz w:val="24"/>
          <w:szCs w:val="24"/>
        </w:rPr>
        <w:t>онтроль за</w:t>
      </w:r>
      <w:proofErr w:type="gramEnd"/>
      <w:r w:rsidR="008823CC" w:rsidRPr="00DD0BC4">
        <w:rPr>
          <w:sz w:val="24"/>
          <w:szCs w:val="24"/>
        </w:rPr>
        <w:t xml:space="preserve"> соблюдением требований к предоставлению Муниципальной услуги осуществляется Министерством потребительского рынка и услуг Московской области в соответствии с Порядком</w:t>
      </w:r>
      <w:r w:rsidR="005B6D1F" w:rsidRPr="00DD0BC4">
        <w:rPr>
          <w:sz w:val="24"/>
          <w:szCs w:val="24"/>
        </w:rPr>
        <w:t>,</w:t>
      </w:r>
      <w:r w:rsidR="008823CC" w:rsidRPr="00DD0BC4">
        <w:rPr>
          <w:sz w:val="24"/>
          <w:szCs w:val="24"/>
        </w:rPr>
        <w:t xml:space="preserve"> утвержденн</w:t>
      </w:r>
      <w:r w:rsidR="005B6D1F" w:rsidRPr="00DD0BC4">
        <w:rPr>
          <w:sz w:val="24"/>
          <w:szCs w:val="24"/>
        </w:rPr>
        <w:t>ым</w:t>
      </w:r>
      <w:r w:rsidR="008823CC" w:rsidRPr="00DD0BC4">
        <w:rPr>
          <w:sz w:val="24"/>
          <w:szCs w:val="24"/>
        </w:rPr>
        <w:t xml:space="preserve"> постановлением </w:t>
      </w:r>
      <w:r w:rsidR="005B6D1F" w:rsidRPr="00DD0BC4">
        <w:rPr>
          <w:sz w:val="24"/>
          <w:szCs w:val="24"/>
        </w:rPr>
        <w:t>П</w:t>
      </w:r>
      <w:r w:rsidR="008823CC" w:rsidRPr="00DD0BC4">
        <w:rPr>
          <w:sz w:val="24"/>
          <w:szCs w:val="24"/>
        </w:rPr>
        <w:t xml:space="preserve">равительства Московской области от 19.12.2017 № 1112/46. </w:t>
      </w:r>
    </w:p>
    <w:p w:rsidR="008823CC" w:rsidRPr="00DD0BC4" w:rsidRDefault="008823CC" w:rsidP="008823CC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lastRenderedPageBreak/>
        <w:t>25.</w:t>
      </w:r>
      <w:r w:rsidR="00650B10">
        <w:rPr>
          <w:sz w:val="24"/>
          <w:szCs w:val="24"/>
        </w:rPr>
        <w:t>3</w:t>
      </w:r>
      <w:r w:rsidRPr="00DD0BC4">
        <w:rPr>
          <w:sz w:val="24"/>
          <w:szCs w:val="24"/>
        </w:rPr>
        <w:t xml:space="preserve">. </w:t>
      </w:r>
      <w:proofErr w:type="gramStart"/>
      <w:r w:rsidR="00AB7130" w:rsidRPr="00DD0BC4">
        <w:rPr>
          <w:sz w:val="24"/>
          <w:szCs w:val="24"/>
        </w:rPr>
        <w:t>Государственный к</w:t>
      </w:r>
      <w:r w:rsidRPr="00DD0BC4">
        <w:rPr>
          <w:sz w:val="24"/>
          <w:szCs w:val="24"/>
        </w:rPr>
        <w:t>онтроль за соблюдением требований к предоставлению Муниципальной услуги осуществляется уполномоченными должностными лицами Министерства потребительского рынка и услуг Московской области посредством проведения плановых и внеплановых проверок в рамках осуществления государственного контроля за деятельностью органов местного самоуправления, должностных лиц местного самоуправления</w:t>
      </w:r>
      <w:r w:rsidR="008910F2" w:rsidRPr="00DD0BC4">
        <w:rPr>
          <w:sz w:val="24"/>
          <w:szCs w:val="24"/>
        </w:rPr>
        <w:t xml:space="preserve"> </w:t>
      </w:r>
      <w:r w:rsidRPr="00DD0BC4">
        <w:rPr>
          <w:sz w:val="24"/>
          <w:szCs w:val="24"/>
        </w:rPr>
        <w:t>в сфере погребения и похоронного дела, систематического наблюдения за исполнением должностными лицами местного самоуправления</w:t>
      </w:r>
      <w:r w:rsidR="008910F2" w:rsidRPr="00DD0BC4">
        <w:rPr>
          <w:sz w:val="24"/>
          <w:szCs w:val="24"/>
        </w:rPr>
        <w:t xml:space="preserve"> </w:t>
      </w:r>
      <w:r w:rsidRPr="00DD0BC4">
        <w:rPr>
          <w:sz w:val="24"/>
          <w:szCs w:val="24"/>
        </w:rPr>
        <w:t xml:space="preserve">положений </w:t>
      </w:r>
      <w:r w:rsidR="004D3A7A" w:rsidRPr="00DD0BC4">
        <w:rPr>
          <w:sz w:val="24"/>
          <w:szCs w:val="24"/>
        </w:rPr>
        <w:t xml:space="preserve">настоящего </w:t>
      </w:r>
      <w:r w:rsidRPr="00DD0BC4">
        <w:rPr>
          <w:sz w:val="24"/>
          <w:szCs w:val="24"/>
        </w:rPr>
        <w:t>Административного регламента в части</w:t>
      </w:r>
      <w:proofErr w:type="gramEnd"/>
      <w:r w:rsidRPr="00DD0BC4">
        <w:rPr>
          <w:sz w:val="24"/>
          <w:szCs w:val="24"/>
        </w:rPr>
        <w:t xml:space="preserve"> соблюдения требований к предоставлению Муниципальной услуги, установленных Законом Московской области № 115/2007-ОЗ «О погребении и похоронном деле в Московской области», постановлением Правительства Московской области от 17.10.2016 № 740/36.</w:t>
      </w:r>
      <w:bookmarkStart w:id="83" w:name="dst469"/>
      <w:bookmarkStart w:id="84" w:name="dst472"/>
      <w:bookmarkStart w:id="85" w:name="_Toc438376254"/>
      <w:bookmarkStart w:id="86" w:name="_Toc438727103"/>
      <w:bookmarkStart w:id="87" w:name="_Toc465341754"/>
      <w:bookmarkEnd w:id="83"/>
      <w:bookmarkEnd w:id="84"/>
    </w:p>
    <w:p w:rsidR="008823CC" w:rsidRPr="00DD0BC4" w:rsidRDefault="008823CC" w:rsidP="008823CC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25.</w:t>
      </w:r>
      <w:r w:rsidR="00650B10">
        <w:rPr>
          <w:sz w:val="24"/>
          <w:szCs w:val="24"/>
        </w:rPr>
        <w:t>4</w:t>
      </w:r>
      <w:r w:rsidRPr="00DD0BC4">
        <w:rPr>
          <w:sz w:val="24"/>
          <w:szCs w:val="24"/>
        </w:rPr>
        <w:t xml:space="preserve">. Плановые проверки проводятся в соответствии с ежегодным планом проверок, </w:t>
      </w:r>
      <w:r w:rsidR="0049615D" w:rsidRPr="00DD0BC4">
        <w:rPr>
          <w:sz w:val="24"/>
          <w:szCs w:val="24"/>
        </w:rPr>
        <w:t>согласованным Прокуратурой Московской области и утвержденным М</w:t>
      </w:r>
      <w:r w:rsidRPr="00DD0BC4">
        <w:rPr>
          <w:sz w:val="24"/>
          <w:szCs w:val="24"/>
        </w:rPr>
        <w:t>инистром потребительского рынка и услуг Московской области (далее – министр)</w:t>
      </w:r>
      <w:r w:rsidR="0049615D" w:rsidRPr="00DD0BC4">
        <w:rPr>
          <w:sz w:val="24"/>
          <w:szCs w:val="24"/>
        </w:rPr>
        <w:t>,</w:t>
      </w:r>
      <w:r w:rsidRPr="00DD0BC4">
        <w:rPr>
          <w:sz w:val="24"/>
          <w:szCs w:val="24"/>
        </w:rPr>
        <w:t xml:space="preserve"> не чаще одного раза в два года. </w:t>
      </w:r>
    </w:p>
    <w:p w:rsidR="008823CC" w:rsidRPr="00DD0BC4" w:rsidRDefault="008823CC" w:rsidP="008823CC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25.</w:t>
      </w:r>
      <w:r w:rsidR="00650B10">
        <w:rPr>
          <w:sz w:val="24"/>
          <w:szCs w:val="24"/>
        </w:rPr>
        <w:t>5</w:t>
      </w:r>
      <w:r w:rsidRPr="00DD0BC4">
        <w:rPr>
          <w:sz w:val="24"/>
          <w:szCs w:val="24"/>
        </w:rPr>
        <w:t xml:space="preserve">. </w:t>
      </w:r>
      <w:proofErr w:type="gramStart"/>
      <w:r w:rsidRPr="00DD0BC4">
        <w:rPr>
          <w:sz w:val="24"/>
          <w:szCs w:val="24"/>
        </w:rPr>
        <w:t>Внеплановые проверки проводятся уполномоченными должностными лицами Министерства потребительского рынка и услуг Московской области по согласованию с Прокуратурой Московской области на основании решения министра, принимаемого на основании обращений граждан, организаций (юридических лиц)</w:t>
      </w:r>
      <w:r w:rsidR="004D3A7A" w:rsidRPr="00DD0BC4">
        <w:rPr>
          <w:sz w:val="24"/>
          <w:szCs w:val="24"/>
        </w:rPr>
        <w:t>,</w:t>
      </w:r>
      <w:r w:rsidRPr="00DD0BC4">
        <w:rPr>
          <w:sz w:val="24"/>
          <w:szCs w:val="24"/>
        </w:rPr>
        <w:t xml:space="preserve"> и информации, полученной от государственных органов о фактах нарушени</w:t>
      </w:r>
      <w:r w:rsidR="004D3A7A" w:rsidRPr="00DD0BC4">
        <w:rPr>
          <w:sz w:val="24"/>
          <w:szCs w:val="24"/>
        </w:rPr>
        <w:t>я</w:t>
      </w:r>
      <w:r w:rsidRPr="00DD0BC4">
        <w:rPr>
          <w:sz w:val="24"/>
          <w:szCs w:val="24"/>
        </w:rPr>
        <w:t xml:space="preserve"> законодательства Российской Федерации, влекущих возникновение чрезвычайных ситуаций, угрозу жизни и здоровью граждан, а также массовые нарушения прав граждан.</w:t>
      </w:r>
      <w:proofErr w:type="gramEnd"/>
    </w:p>
    <w:p w:rsidR="007F687F" w:rsidRPr="00DD0BC4" w:rsidRDefault="008823CC" w:rsidP="008823CC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25.</w:t>
      </w:r>
      <w:r w:rsidR="00650B10">
        <w:rPr>
          <w:sz w:val="24"/>
          <w:szCs w:val="24"/>
        </w:rPr>
        <w:t>6</w:t>
      </w:r>
      <w:r w:rsidRPr="00DD0BC4">
        <w:rPr>
          <w:sz w:val="24"/>
          <w:szCs w:val="24"/>
        </w:rPr>
        <w:t xml:space="preserve">. </w:t>
      </w:r>
      <w:proofErr w:type="gramStart"/>
      <w:r w:rsidRPr="00DD0BC4">
        <w:rPr>
          <w:sz w:val="24"/>
          <w:szCs w:val="24"/>
        </w:rPr>
        <w:t>Внеплановые проверки Администрации могут проводиться уполномоченными должностными лицами Министерства потребительского рынка и услуг Московской области в соответствии с поручениями Президента Российской Федерации, Правительства Российской Федерации и на основании требования Генерального прокурора Российской Федерации,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обращениям.</w:t>
      </w:r>
      <w:bookmarkEnd w:id="85"/>
      <w:bookmarkEnd w:id="86"/>
      <w:bookmarkEnd w:id="87"/>
      <w:proofErr w:type="gramEnd"/>
    </w:p>
    <w:p w:rsidR="007F687F" w:rsidRPr="00DD0BC4" w:rsidRDefault="007F687F" w:rsidP="008823CC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25.</w:t>
      </w:r>
      <w:r w:rsidR="00650B10">
        <w:rPr>
          <w:sz w:val="24"/>
          <w:szCs w:val="24"/>
        </w:rPr>
        <w:t>7</w:t>
      </w:r>
      <w:r w:rsidRPr="00DD0BC4">
        <w:rPr>
          <w:sz w:val="24"/>
          <w:szCs w:val="24"/>
        </w:rPr>
        <w:t>.</w:t>
      </w:r>
      <w:r w:rsidRPr="00DD0BC4">
        <w:rPr>
          <w:sz w:val="24"/>
          <w:szCs w:val="24"/>
        </w:rPr>
        <w:tab/>
        <w:t xml:space="preserve">При выявлении в ходе </w:t>
      </w:r>
      <w:proofErr w:type="gramStart"/>
      <w:r w:rsidRPr="00DD0BC4">
        <w:rPr>
          <w:sz w:val="24"/>
          <w:szCs w:val="24"/>
        </w:rPr>
        <w:t>проверок нарушений исполнения положений настоящего Административного регламента</w:t>
      </w:r>
      <w:proofErr w:type="gramEnd"/>
      <w:r w:rsidRPr="00DD0BC4">
        <w:rPr>
          <w:sz w:val="24"/>
          <w:szCs w:val="24"/>
        </w:rPr>
        <w:t xml:space="preserve"> и законодательства</w:t>
      </w:r>
      <w:r w:rsidR="00F52A20" w:rsidRPr="00DD0BC4">
        <w:rPr>
          <w:sz w:val="24"/>
          <w:szCs w:val="24"/>
        </w:rPr>
        <w:t xml:space="preserve"> Московской области,</w:t>
      </w:r>
      <w:r w:rsidRPr="00DD0BC4">
        <w:rPr>
          <w:sz w:val="24"/>
          <w:szCs w:val="24"/>
        </w:rPr>
        <w:t xml:space="preserve"> устанавливающего требования к предоставлению Муниципальной услуги, в том числе по жалобам на решения и (или) действия (бездействие) должностных лиц</w:t>
      </w:r>
      <w:r w:rsidR="005B6D1F" w:rsidRPr="00DD0BC4">
        <w:rPr>
          <w:sz w:val="24"/>
          <w:szCs w:val="24"/>
        </w:rPr>
        <w:t>, муниципальных служащих, работников</w:t>
      </w:r>
      <w:r w:rsidRPr="00DD0BC4">
        <w:rPr>
          <w:sz w:val="24"/>
          <w:szCs w:val="24"/>
        </w:rPr>
        <w:t xml:space="preserve"> </w:t>
      </w:r>
      <w:r w:rsidR="008823CC" w:rsidRPr="00DD0BC4">
        <w:rPr>
          <w:sz w:val="24"/>
          <w:szCs w:val="24"/>
        </w:rPr>
        <w:t>Администрации, МКУ</w:t>
      </w:r>
      <w:r w:rsidR="004D3A7A" w:rsidRPr="00DD0BC4">
        <w:rPr>
          <w:sz w:val="24"/>
          <w:szCs w:val="24"/>
        </w:rPr>
        <w:t>,</w:t>
      </w:r>
      <w:r w:rsidR="008823CC" w:rsidRPr="00DD0BC4">
        <w:rPr>
          <w:sz w:val="24"/>
          <w:szCs w:val="24"/>
        </w:rPr>
        <w:t xml:space="preserve"> </w:t>
      </w:r>
      <w:r w:rsidRPr="00DD0BC4">
        <w:rPr>
          <w:sz w:val="24"/>
          <w:szCs w:val="24"/>
        </w:rPr>
        <w:t xml:space="preserve">принимаются меры по устранению таких нарушений. </w:t>
      </w:r>
    </w:p>
    <w:p w:rsidR="007F687F" w:rsidRPr="00DD0BC4" w:rsidRDefault="007F687F" w:rsidP="008823CC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25.</w:t>
      </w:r>
      <w:r w:rsidR="00650B10">
        <w:rPr>
          <w:sz w:val="24"/>
          <w:szCs w:val="24"/>
        </w:rPr>
        <w:t>8</w:t>
      </w:r>
      <w:r w:rsidRPr="00DD0BC4">
        <w:rPr>
          <w:sz w:val="24"/>
          <w:szCs w:val="24"/>
        </w:rPr>
        <w:t>.</w:t>
      </w:r>
      <w:r w:rsidRPr="00DD0BC4">
        <w:rPr>
          <w:sz w:val="24"/>
          <w:szCs w:val="24"/>
        </w:rPr>
        <w:tab/>
        <w:t xml:space="preserve">В случае выявления </w:t>
      </w:r>
      <w:r w:rsidR="00F52A20" w:rsidRPr="00DD0BC4">
        <w:rPr>
          <w:sz w:val="24"/>
          <w:szCs w:val="24"/>
        </w:rPr>
        <w:t xml:space="preserve">по результатам проведения мероприятий по государственному контролю </w:t>
      </w:r>
      <w:r w:rsidRPr="00DD0BC4">
        <w:rPr>
          <w:sz w:val="24"/>
          <w:szCs w:val="24"/>
        </w:rPr>
        <w:t xml:space="preserve">нарушений </w:t>
      </w:r>
      <w:r w:rsidR="00F52A20" w:rsidRPr="00DD0BC4">
        <w:rPr>
          <w:sz w:val="24"/>
          <w:szCs w:val="24"/>
        </w:rPr>
        <w:t>требований к</w:t>
      </w:r>
      <w:r w:rsidRPr="00DD0BC4">
        <w:rPr>
          <w:sz w:val="24"/>
          <w:szCs w:val="24"/>
        </w:rPr>
        <w:t xml:space="preserve"> предоставлени</w:t>
      </w:r>
      <w:r w:rsidR="00F52A20" w:rsidRPr="00DD0BC4">
        <w:rPr>
          <w:sz w:val="24"/>
          <w:szCs w:val="24"/>
        </w:rPr>
        <w:t>ю</w:t>
      </w:r>
      <w:r w:rsidRPr="00DD0BC4">
        <w:rPr>
          <w:sz w:val="24"/>
          <w:szCs w:val="24"/>
        </w:rPr>
        <w:t xml:space="preserve"> </w:t>
      </w:r>
      <w:r w:rsidR="008823CC" w:rsidRPr="00DD0BC4">
        <w:rPr>
          <w:sz w:val="24"/>
          <w:szCs w:val="24"/>
        </w:rPr>
        <w:t>Муниципальной услуги</w:t>
      </w:r>
      <w:r w:rsidR="00F52A20" w:rsidRPr="00DD0BC4">
        <w:rPr>
          <w:sz w:val="24"/>
          <w:szCs w:val="24"/>
        </w:rPr>
        <w:t xml:space="preserve"> виновные </w:t>
      </w:r>
      <w:r w:rsidRPr="00DD0BC4">
        <w:rPr>
          <w:sz w:val="24"/>
          <w:szCs w:val="24"/>
        </w:rPr>
        <w:t>должностные лица</w:t>
      </w:r>
      <w:r w:rsidR="006516FE" w:rsidRPr="00DD0BC4">
        <w:rPr>
          <w:sz w:val="24"/>
          <w:szCs w:val="24"/>
        </w:rPr>
        <w:t>, муниципальные служащие</w:t>
      </w:r>
      <w:r w:rsidRPr="00DD0BC4">
        <w:rPr>
          <w:sz w:val="24"/>
          <w:szCs w:val="24"/>
        </w:rPr>
        <w:t xml:space="preserve"> </w:t>
      </w:r>
      <w:r w:rsidR="008823CC" w:rsidRPr="00DD0BC4">
        <w:rPr>
          <w:sz w:val="24"/>
          <w:szCs w:val="24"/>
        </w:rPr>
        <w:t xml:space="preserve">Администрации, </w:t>
      </w:r>
      <w:r w:rsidR="006516FE" w:rsidRPr="00DD0BC4">
        <w:rPr>
          <w:sz w:val="24"/>
          <w:szCs w:val="24"/>
        </w:rPr>
        <w:t xml:space="preserve">работники </w:t>
      </w:r>
      <w:r w:rsidR="008823CC" w:rsidRPr="00DD0BC4">
        <w:rPr>
          <w:sz w:val="24"/>
          <w:szCs w:val="24"/>
        </w:rPr>
        <w:t>МКУ</w:t>
      </w:r>
      <w:r w:rsidRPr="00DD0BC4">
        <w:rPr>
          <w:sz w:val="24"/>
          <w:szCs w:val="24"/>
        </w:rPr>
        <w:t xml:space="preserve"> </w:t>
      </w:r>
      <w:r w:rsidR="00F52A20" w:rsidRPr="00DD0BC4">
        <w:rPr>
          <w:sz w:val="24"/>
          <w:szCs w:val="24"/>
        </w:rPr>
        <w:t xml:space="preserve">привлекаются </w:t>
      </w:r>
      <w:r w:rsidRPr="00DD0BC4">
        <w:rPr>
          <w:sz w:val="24"/>
          <w:szCs w:val="24"/>
        </w:rPr>
        <w:t xml:space="preserve">к </w:t>
      </w:r>
      <w:r w:rsidR="00F52A20" w:rsidRPr="00DD0BC4">
        <w:rPr>
          <w:sz w:val="24"/>
          <w:szCs w:val="24"/>
        </w:rPr>
        <w:t>ответственности</w:t>
      </w:r>
      <w:r w:rsidR="006516FE" w:rsidRPr="00DD0BC4">
        <w:rPr>
          <w:sz w:val="24"/>
          <w:szCs w:val="24"/>
        </w:rPr>
        <w:t xml:space="preserve"> в соответствии с законодательством Российской Федерации и законодательством Московской области</w:t>
      </w:r>
      <w:r w:rsidRPr="00DD0BC4">
        <w:rPr>
          <w:sz w:val="24"/>
          <w:szCs w:val="24"/>
        </w:rPr>
        <w:t>.</w:t>
      </w:r>
    </w:p>
    <w:p w:rsidR="004F11CE" w:rsidRPr="00DD0BC4" w:rsidRDefault="00BC3D74" w:rsidP="00097D8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DD0BC4">
        <w:rPr>
          <w:rFonts w:ascii="Times New Roman" w:hAnsi="Times New Roman"/>
          <w:b/>
          <w:i/>
          <w:sz w:val="24"/>
          <w:szCs w:val="24"/>
        </w:rPr>
        <w:t>2</w:t>
      </w:r>
      <w:r w:rsidR="001659A3" w:rsidRPr="00DD0BC4">
        <w:rPr>
          <w:rFonts w:ascii="Times New Roman" w:hAnsi="Times New Roman"/>
          <w:b/>
          <w:i/>
          <w:sz w:val="24"/>
          <w:szCs w:val="24"/>
        </w:rPr>
        <w:t>6</w:t>
      </w:r>
      <w:r w:rsidR="004F11CE" w:rsidRPr="00DD0BC4">
        <w:rPr>
          <w:rFonts w:ascii="Times New Roman" w:hAnsi="Times New Roman"/>
          <w:b/>
          <w:i/>
          <w:sz w:val="24"/>
          <w:szCs w:val="24"/>
        </w:rPr>
        <w:t>.</w:t>
      </w:r>
      <w:r w:rsidR="004F11CE" w:rsidRPr="00DD0BC4">
        <w:rPr>
          <w:rFonts w:ascii="Times New Roman" w:hAnsi="Times New Roman"/>
          <w:b/>
          <w:i/>
          <w:sz w:val="24"/>
          <w:szCs w:val="24"/>
        </w:rPr>
        <w:tab/>
        <w:t>Ответственность должностных лиц</w:t>
      </w:r>
      <w:r w:rsidR="001659A3" w:rsidRPr="00DD0BC4">
        <w:rPr>
          <w:rFonts w:ascii="Times New Roman" w:hAnsi="Times New Roman"/>
          <w:b/>
          <w:i/>
          <w:sz w:val="24"/>
          <w:szCs w:val="24"/>
        </w:rPr>
        <w:t>,</w:t>
      </w:r>
      <w:r w:rsidR="004F11CE" w:rsidRPr="00DD0BC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659A3" w:rsidRPr="00DD0BC4">
        <w:rPr>
          <w:rFonts w:ascii="Times New Roman" w:hAnsi="Times New Roman"/>
          <w:b/>
          <w:i/>
          <w:sz w:val="24"/>
          <w:szCs w:val="24"/>
        </w:rPr>
        <w:t>муниципальных служащих</w:t>
      </w:r>
      <w:r w:rsidR="00A43001" w:rsidRPr="00DD0BC4">
        <w:rPr>
          <w:rFonts w:ascii="Times New Roman" w:hAnsi="Times New Roman"/>
          <w:b/>
          <w:i/>
          <w:sz w:val="24"/>
          <w:szCs w:val="24"/>
        </w:rPr>
        <w:t>, работников</w:t>
      </w:r>
      <w:r w:rsidR="00F12959" w:rsidRPr="00DD0BC4">
        <w:rPr>
          <w:rFonts w:ascii="Times New Roman" w:hAnsi="Times New Roman"/>
          <w:b/>
          <w:i/>
          <w:sz w:val="24"/>
          <w:szCs w:val="24"/>
        </w:rPr>
        <w:t xml:space="preserve"> Администрации</w:t>
      </w:r>
      <w:r w:rsidRPr="00DD0BC4">
        <w:rPr>
          <w:rFonts w:ascii="Times New Roman" w:hAnsi="Times New Roman"/>
          <w:b/>
          <w:i/>
          <w:sz w:val="24"/>
          <w:szCs w:val="24"/>
        </w:rPr>
        <w:t>,</w:t>
      </w:r>
      <w:r w:rsidR="00B024A2" w:rsidRPr="00DD0BC4">
        <w:rPr>
          <w:rFonts w:ascii="Times New Roman" w:hAnsi="Times New Roman"/>
          <w:b/>
          <w:i/>
          <w:sz w:val="24"/>
          <w:szCs w:val="24"/>
        </w:rPr>
        <w:t xml:space="preserve"> МКУ</w:t>
      </w:r>
      <w:r w:rsidR="001659A3" w:rsidRPr="00DD0BC4">
        <w:rPr>
          <w:rFonts w:ascii="Times New Roman" w:hAnsi="Times New Roman"/>
          <w:b/>
          <w:i/>
          <w:sz w:val="24"/>
          <w:szCs w:val="24"/>
        </w:rPr>
        <w:t xml:space="preserve"> за</w:t>
      </w:r>
      <w:r w:rsidR="004F11CE" w:rsidRPr="00DD0BC4">
        <w:rPr>
          <w:rFonts w:ascii="Times New Roman" w:hAnsi="Times New Roman"/>
          <w:b/>
          <w:i/>
          <w:sz w:val="24"/>
          <w:szCs w:val="24"/>
        </w:rPr>
        <w:t xml:space="preserve"> решения и действия (бездействие), принимаемые (осуществляемые) ими в ходе предоставления</w:t>
      </w:r>
      <w:r w:rsidR="009F7C77" w:rsidRPr="00DD0BC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97D81" w:rsidRPr="00DD0BC4">
        <w:rPr>
          <w:rFonts w:ascii="Times New Roman" w:hAnsi="Times New Roman"/>
          <w:b/>
          <w:i/>
          <w:sz w:val="24"/>
          <w:szCs w:val="24"/>
        </w:rPr>
        <w:t>Муниципальной у</w:t>
      </w:r>
      <w:r w:rsidR="004F11CE" w:rsidRPr="00DD0BC4">
        <w:rPr>
          <w:rFonts w:ascii="Times New Roman" w:hAnsi="Times New Roman"/>
          <w:b/>
          <w:i/>
          <w:sz w:val="24"/>
          <w:szCs w:val="24"/>
        </w:rPr>
        <w:t>слуги</w:t>
      </w:r>
    </w:p>
    <w:p w:rsidR="00095E6C" w:rsidRPr="00DD0BC4" w:rsidRDefault="00095E6C" w:rsidP="004F11CE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F11CE" w:rsidRPr="00DD0BC4" w:rsidRDefault="00095E6C" w:rsidP="004F11CE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26.1.</w:t>
      </w:r>
      <w:r w:rsidR="004F11CE" w:rsidRPr="00DD0BC4">
        <w:rPr>
          <w:rFonts w:ascii="Times New Roman" w:hAnsi="Times New Roman"/>
          <w:sz w:val="24"/>
          <w:szCs w:val="24"/>
        </w:rPr>
        <w:tab/>
      </w:r>
      <w:proofErr w:type="gramStart"/>
      <w:r w:rsidR="004F11CE" w:rsidRPr="00DD0BC4">
        <w:rPr>
          <w:rFonts w:ascii="Times New Roman" w:hAnsi="Times New Roman"/>
          <w:sz w:val="24"/>
          <w:szCs w:val="24"/>
        </w:rPr>
        <w:t>Должностные лица, муниципальные служащие</w:t>
      </w:r>
      <w:r w:rsidR="00A43001" w:rsidRPr="00DD0BC4">
        <w:rPr>
          <w:rFonts w:ascii="Times New Roman" w:hAnsi="Times New Roman"/>
          <w:sz w:val="24"/>
          <w:szCs w:val="24"/>
        </w:rPr>
        <w:t>, работники</w:t>
      </w:r>
      <w:r w:rsidR="006516FE" w:rsidRPr="00DD0BC4">
        <w:rPr>
          <w:rFonts w:ascii="Times New Roman" w:hAnsi="Times New Roman"/>
          <w:sz w:val="24"/>
          <w:szCs w:val="24"/>
        </w:rPr>
        <w:t xml:space="preserve"> </w:t>
      </w:r>
      <w:r w:rsidR="00DE3C45" w:rsidRPr="00DD0BC4">
        <w:rPr>
          <w:rFonts w:ascii="Times New Roman" w:hAnsi="Times New Roman"/>
          <w:sz w:val="24"/>
          <w:szCs w:val="24"/>
        </w:rPr>
        <w:t>Администрации</w:t>
      </w:r>
      <w:r w:rsidR="004F11CE" w:rsidRPr="00DD0BC4">
        <w:rPr>
          <w:rFonts w:ascii="Times New Roman" w:hAnsi="Times New Roman"/>
          <w:sz w:val="24"/>
          <w:szCs w:val="24"/>
        </w:rPr>
        <w:t xml:space="preserve">, </w:t>
      </w:r>
      <w:r w:rsidR="00AC435B">
        <w:rPr>
          <w:rFonts w:ascii="Times New Roman" w:hAnsi="Times New Roman"/>
          <w:sz w:val="24"/>
          <w:szCs w:val="24"/>
        </w:rPr>
        <w:t xml:space="preserve">сотрудники </w:t>
      </w:r>
      <w:r w:rsidR="00B53C0D" w:rsidRPr="00DD0BC4">
        <w:rPr>
          <w:rFonts w:ascii="Times New Roman" w:hAnsi="Times New Roman"/>
          <w:sz w:val="24"/>
          <w:szCs w:val="24"/>
        </w:rPr>
        <w:t xml:space="preserve">МКУ, </w:t>
      </w:r>
      <w:r w:rsidR="004F11CE" w:rsidRPr="00DD0BC4">
        <w:rPr>
          <w:rFonts w:ascii="Times New Roman" w:hAnsi="Times New Roman"/>
          <w:sz w:val="24"/>
          <w:szCs w:val="24"/>
        </w:rPr>
        <w:t xml:space="preserve">ответственные за предоставление </w:t>
      </w:r>
      <w:r w:rsidRPr="00DD0BC4">
        <w:rPr>
          <w:rFonts w:ascii="Times New Roman" w:hAnsi="Times New Roman"/>
          <w:sz w:val="24"/>
          <w:szCs w:val="24"/>
        </w:rPr>
        <w:t>Муниципальной у</w:t>
      </w:r>
      <w:r w:rsidR="004F11CE" w:rsidRPr="00DD0BC4">
        <w:rPr>
          <w:rFonts w:ascii="Times New Roman" w:hAnsi="Times New Roman"/>
          <w:sz w:val="24"/>
          <w:szCs w:val="24"/>
        </w:rPr>
        <w:t xml:space="preserve">слуги и участвующие в предоставлении </w:t>
      </w:r>
      <w:r w:rsidRPr="00DD0BC4">
        <w:rPr>
          <w:rFonts w:ascii="Times New Roman" w:hAnsi="Times New Roman"/>
          <w:sz w:val="24"/>
          <w:szCs w:val="24"/>
        </w:rPr>
        <w:t>Муниципальной у</w:t>
      </w:r>
      <w:r w:rsidR="004F11CE" w:rsidRPr="00DD0BC4">
        <w:rPr>
          <w:rFonts w:ascii="Times New Roman" w:hAnsi="Times New Roman"/>
          <w:sz w:val="24"/>
          <w:szCs w:val="24"/>
        </w:rPr>
        <w:t xml:space="preserve">слуги, несут ответственность за принимаемые в ходе предоставления </w:t>
      </w:r>
      <w:r w:rsidRPr="00DD0BC4">
        <w:rPr>
          <w:rFonts w:ascii="Times New Roman" w:hAnsi="Times New Roman"/>
          <w:sz w:val="24"/>
          <w:szCs w:val="24"/>
        </w:rPr>
        <w:t>Муниципальной у</w:t>
      </w:r>
      <w:r w:rsidR="004F11CE" w:rsidRPr="00DD0BC4">
        <w:rPr>
          <w:rFonts w:ascii="Times New Roman" w:hAnsi="Times New Roman"/>
          <w:sz w:val="24"/>
          <w:szCs w:val="24"/>
        </w:rPr>
        <w:t xml:space="preserve">слуги решения и осуществляемые действия (бездействие) в </w:t>
      </w:r>
      <w:r w:rsidR="004F11CE" w:rsidRPr="00DD0BC4">
        <w:rPr>
          <w:rFonts w:ascii="Times New Roman" w:hAnsi="Times New Roman"/>
          <w:sz w:val="24"/>
          <w:szCs w:val="24"/>
        </w:rPr>
        <w:lastRenderedPageBreak/>
        <w:t>соответствии с законодательств</w:t>
      </w:r>
      <w:r w:rsidR="00BC3D74" w:rsidRPr="00DD0BC4">
        <w:rPr>
          <w:rFonts w:ascii="Times New Roman" w:hAnsi="Times New Roman"/>
          <w:sz w:val="24"/>
          <w:szCs w:val="24"/>
        </w:rPr>
        <w:t>ом</w:t>
      </w:r>
      <w:r w:rsidR="004F11CE" w:rsidRPr="00DD0BC4">
        <w:rPr>
          <w:rFonts w:ascii="Times New Roman" w:hAnsi="Times New Roman"/>
          <w:sz w:val="24"/>
          <w:szCs w:val="24"/>
        </w:rPr>
        <w:t xml:space="preserve"> Российской Федерации и законодательств</w:t>
      </w:r>
      <w:r w:rsidR="00BC3D74" w:rsidRPr="00DD0BC4">
        <w:rPr>
          <w:rFonts w:ascii="Times New Roman" w:hAnsi="Times New Roman"/>
          <w:sz w:val="24"/>
          <w:szCs w:val="24"/>
        </w:rPr>
        <w:t>ом</w:t>
      </w:r>
      <w:r w:rsidR="004F11CE" w:rsidRPr="00DD0BC4">
        <w:rPr>
          <w:rFonts w:ascii="Times New Roman" w:hAnsi="Times New Roman"/>
          <w:sz w:val="24"/>
          <w:szCs w:val="24"/>
        </w:rPr>
        <w:t xml:space="preserve"> Московской области.</w:t>
      </w:r>
      <w:proofErr w:type="gramEnd"/>
    </w:p>
    <w:p w:rsidR="004F11CE" w:rsidRPr="00DD0BC4" w:rsidRDefault="00095E6C" w:rsidP="00217169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26.2.</w:t>
      </w:r>
      <w:r w:rsidR="004F11CE" w:rsidRPr="00DD0BC4">
        <w:rPr>
          <w:rFonts w:ascii="Times New Roman" w:hAnsi="Times New Roman"/>
          <w:sz w:val="24"/>
          <w:szCs w:val="24"/>
        </w:rPr>
        <w:tab/>
        <w:t>Не</w:t>
      </w:r>
      <w:r w:rsidRPr="00DD0BC4">
        <w:rPr>
          <w:rFonts w:ascii="Times New Roman" w:hAnsi="Times New Roman"/>
          <w:sz w:val="24"/>
          <w:szCs w:val="24"/>
        </w:rPr>
        <w:t>полное</w:t>
      </w:r>
      <w:r w:rsidR="004F11CE" w:rsidRPr="00DD0BC4">
        <w:rPr>
          <w:rFonts w:ascii="Times New Roman" w:hAnsi="Times New Roman"/>
          <w:sz w:val="24"/>
          <w:szCs w:val="24"/>
        </w:rPr>
        <w:t xml:space="preserve"> или некачественное предоставление </w:t>
      </w:r>
      <w:r w:rsidRPr="00DD0BC4">
        <w:rPr>
          <w:rFonts w:ascii="Times New Roman" w:hAnsi="Times New Roman"/>
          <w:sz w:val="24"/>
          <w:szCs w:val="24"/>
        </w:rPr>
        <w:t>Муниципальной у</w:t>
      </w:r>
      <w:r w:rsidR="004F11CE" w:rsidRPr="00DD0BC4">
        <w:rPr>
          <w:rFonts w:ascii="Times New Roman" w:hAnsi="Times New Roman"/>
          <w:sz w:val="24"/>
          <w:szCs w:val="24"/>
        </w:rPr>
        <w:t xml:space="preserve">слуги, выявленное в процессе Текущего контроля, влечёт применение </w:t>
      </w:r>
      <w:r w:rsidR="002429FC" w:rsidRPr="00DD0BC4">
        <w:rPr>
          <w:rFonts w:ascii="Times New Roman" w:hAnsi="Times New Roman"/>
          <w:sz w:val="24"/>
          <w:szCs w:val="24"/>
        </w:rPr>
        <w:t xml:space="preserve">к виновным лицам </w:t>
      </w:r>
      <w:r w:rsidR="004F11CE" w:rsidRPr="00DD0BC4">
        <w:rPr>
          <w:rFonts w:ascii="Times New Roman" w:hAnsi="Times New Roman"/>
          <w:sz w:val="24"/>
          <w:szCs w:val="24"/>
        </w:rPr>
        <w:t>дисциплинарного взыскания в соответствии с законодательством Российской Федерации.</w:t>
      </w:r>
    </w:p>
    <w:p w:rsidR="004F11CE" w:rsidRPr="00DD0BC4" w:rsidRDefault="00095E6C" w:rsidP="00217169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26.3.</w:t>
      </w:r>
      <w:r w:rsidR="004F11CE" w:rsidRPr="00DD0BC4">
        <w:rPr>
          <w:rFonts w:ascii="Times New Roman" w:hAnsi="Times New Roman"/>
          <w:sz w:val="24"/>
          <w:szCs w:val="24"/>
        </w:rPr>
        <w:tab/>
        <w:t xml:space="preserve">Нарушение порядка предоставления </w:t>
      </w:r>
      <w:r w:rsidRPr="00DD0BC4">
        <w:rPr>
          <w:rFonts w:ascii="Times New Roman" w:hAnsi="Times New Roman"/>
          <w:sz w:val="24"/>
          <w:szCs w:val="24"/>
        </w:rPr>
        <w:t>Муниципальной услуги</w:t>
      </w:r>
      <w:r w:rsidR="004F11CE" w:rsidRPr="00DD0BC4">
        <w:rPr>
          <w:rFonts w:ascii="Times New Roman" w:hAnsi="Times New Roman"/>
          <w:sz w:val="24"/>
          <w:szCs w:val="24"/>
        </w:rPr>
        <w:t xml:space="preserve">, повлекшее ее непредставление или предоставление </w:t>
      </w:r>
      <w:r w:rsidRPr="00DD0BC4">
        <w:rPr>
          <w:rFonts w:ascii="Times New Roman" w:hAnsi="Times New Roman"/>
          <w:sz w:val="24"/>
          <w:szCs w:val="24"/>
        </w:rPr>
        <w:t>Муниципальной у</w:t>
      </w:r>
      <w:r w:rsidR="004F11CE" w:rsidRPr="00DD0BC4">
        <w:rPr>
          <w:rFonts w:ascii="Times New Roman" w:hAnsi="Times New Roman"/>
          <w:sz w:val="24"/>
          <w:szCs w:val="24"/>
        </w:rPr>
        <w:t xml:space="preserve">слуги Заявителю (представителю Заявителя) с нарушением сроков, установленных настоящим Административным регламентом, предусматривает административную ответственность должностного лица </w:t>
      </w:r>
      <w:r w:rsidR="00DE3C45" w:rsidRPr="00DD0BC4">
        <w:rPr>
          <w:rFonts w:ascii="Times New Roman" w:hAnsi="Times New Roman"/>
          <w:sz w:val="24"/>
          <w:szCs w:val="24"/>
        </w:rPr>
        <w:t>Администрации</w:t>
      </w:r>
      <w:r w:rsidR="004F11CE" w:rsidRPr="00DD0BC4">
        <w:rPr>
          <w:rFonts w:ascii="Times New Roman" w:hAnsi="Times New Roman"/>
          <w:sz w:val="24"/>
          <w:szCs w:val="24"/>
        </w:rPr>
        <w:t xml:space="preserve">, </w:t>
      </w:r>
      <w:r w:rsidR="00B53C0D" w:rsidRPr="00DD0BC4">
        <w:rPr>
          <w:rFonts w:ascii="Times New Roman" w:hAnsi="Times New Roman"/>
          <w:sz w:val="24"/>
          <w:szCs w:val="24"/>
        </w:rPr>
        <w:t xml:space="preserve">МКУ, </w:t>
      </w:r>
      <w:r w:rsidR="004F11CE" w:rsidRPr="00DD0BC4">
        <w:rPr>
          <w:rFonts w:ascii="Times New Roman" w:hAnsi="Times New Roman"/>
          <w:sz w:val="24"/>
          <w:szCs w:val="24"/>
        </w:rPr>
        <w:t xml:space="preserve">установленную </w:t>
      </w:r>
      <w:r w:rsidR="00557EB9" w:rsidRPr="00DD0BC4">
        <w:rPr>
          <w:rFonts w:ascii="Times New Roman" w:hAnsi="Times New Roman"/>
          <w:sz w:val="24"/>
          <w:szCs w:val="24"/>
        </w:rPr>
        <w:t>Законом Московской области № 37/2016-ОЗ «</w:t>
      </w:r>
      <w:r w:rsidR="004F11CE" w:rsidRPr="00DD0BC4">
        <w:rPr>
          <w:rFonts w:ascii="Times New Roman" w:hAnsi="Times New Roman"/>
          <w:sz w:val="24"/>
          <w:szCs w:val="24"/>
        </w:rPr>
        <w:t>Кодекс Московской области об административных правонарушениях</w:t>
      </w:r>
      <w:r w:rsidR="00557EB9" w:rsidRPr="00DD0BC4">
        <w:rPr>
          <w:rFonts w:ascii="Times New Roman" w:hAnsi="Times New Roman"/>
          <w:sz w:val="24"/>
          <w:szCs w:val="24"/>
        </w:rPr>
        <w:t>»</w:t>
      </w:r>
      <w:r w:rsidR="004F11CE" w:rsidRPr="00DD0BC4">
        <w:rPr>
          <w:rFonts w:ascii="Times New Roman" w:hAnsi="Times New Roman"/>
          <w:sz w:val="24"/>
          <w:szCs w:val="24"/>
        </w:rPr>
        <w:t>.</w:t>
      </w:r>
    </w:p>
    <w:p w:rsidR="00095E6C" w:rsidRPr="00DD0BC4" w:rsidRDefault="00095E6C" w:rsidP="0021716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26.4. Должностным лицом Администрации, </w:t>
      </w:r>
      <w:r w:rsidR="00B53C0D" w:rsidRPr="00DD0BC4">
        <w:rPr>
          <w:sz w:val="24"/>
          <w:szCs w:val="24"/>
        </w:rPr>
        <w:t xml:space="preserve">МКУ, </w:t>
      </w:r>
      <w:r w:rsidRPr="00DD0BC4">
        <w:rPr>
          <w:sz w:val="24"/>
          <w:szCs w:val="24"/>
        </w:rPr>
        <w:t>ответственным за соблюдение порядка предоставления Муниципальной услуги</w:t>
      </w:r>
      <w:r w:rsidR="00B12680" w:rsidRPr="00DD0BC4">
        <w:rPr>
          <w:sz w:val="24"/>
          <w:szCs w:val="24"/>
        </w:rPr>
        <w:t>,</w:t>
      </w:r>
      <w:r w:rsidRPr="00DD0BC4">
        <w:rPr>
          <w:sz w:val="24"/>
          <w:szCs w:val="24"/>
        </w:rPr>
        <w:t xml:space="preserve"> является руководитель структурного подразделения Администрации, </w:t>
      </w:r>
      <w:r w:rsidR="00B12680" w:rsidRPr="00DD0BC4">
        <w:rPr>
          <w:sz w:val="24"/>
          <w:szCs w:val="24"/>
        </w:rPr>
        <w:t xml:space="preserve">МКУ, </w:t>
      </w:r>
      <w:r w:rsidRPr="00DD0BC4">
        <w:rPr>
          <w:sz w:val="24"/>
          <w:szCs w:val="24"/>
        </w:rPr>
        <w:t>непосредственно предоставляющего Муниципальную услугу.</w:t>
      </w:r>
    </w:p>
    <w:p w:rsidR="00095E6C" w:rsidRPr="00DD0BC4" w:rsidRDefault="00095E6C" w:rsidP="0021716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26.5. Руководитель структурного подразделения Администрации, </w:t>
      </w:r>
      <w:r w:rsidR="00B12680" w:rsidRPr="00DD0BC4">
        <w:rPr>
          <w:sz w:val="24"/>
          <w:szCs w:val="24"/>
        </w:rPr>
        <w:t xml:space="preserve">МКУ, </w:t>
      </w:r>
      <w:r w:rsidRPr="00DD0BC4">
        <w:rPr>
          <w:sz w:val="24"/>
          <w:szCs w:val="24"/>
        </w:rPr>
        <w:t>непосредственно предоставляющего Муниципальную услугу, несет персональную ответственность за соблюдение сроков и порядка предоставления Муниципальной услуги в пределах, установленных его должностн</w:t>
      </w:r>
      <w:r w:rsidR="009F7C77" w:rsidRPr="00DD0BC4">
        <w:rPr>
          <w:sz w:val="24"/>
          <w:szCs w:val="24"/>
        </w:rPr>
        <w:t>ым</w:t>
      </w:r>
      <w:r w:rsidRPr="00DD0BC4">
        <w:rPr>
          <w:sz w:val="24"/>
          <w:szCs w:val="24"/>
        </w:rPr>
        <w:t xml:space="preserve"> регламент</w:t>
      </w:r>
      <w:r w:rsidR="009F7C77" w:rsidRPr="00DD0BC4">
        <w:rPr>
          <w:sz w:val="24"/>
          <w:szCs w:val="24"/>
        </w:rPr>
        <w:t>ом</w:t>
      </w:r>
      <w:r w:rsidRPr="00DD0BC4">
        <w:rPr>
          <w:sz w:val="24"/>
          <w:szCs w:val="24"/>
        </w:rPr>
        <w:t xml:space="preserve"> (должностной инструкци</w:t>
      </w:r>
      <w:r w:rsidR="009F7C77" w:rsidRPr="00DD0BC4">
        <w:rPr>
          <w:sz w:val="24"/>
          <w:szCs w:val="24"/>
        </w:rPr>
        <w:t>ей</w:t>
      </w:r>
      <w:r w:rsidRPr="00DD0BC4">
        <w:rPr>
          <w:sz w:val="24"/>
          <w:szCs w:val="24"/>
        </w:rPr>
        <w:t>) в соответствии с требованиями законодательства Российской Федерации.</w:t>
      </w:r>
    </w:p>
    <w:p w:rsidR="00095E6C" w:rsidRPr="00DD0BC4" w:rsidRDefault="00095E6C" w:rsidP="002922E8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F555A" w:rsidRPr="00DD0BC4" w:rsidRDefault="009172FB" w:rsidP="002922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DD0BC4">
        <w:rPr>
          <w:rFonts w:ascii="Times New Roman" w:hAnsi="Times New Roman"/>
          <w:b/>
          <w:i/>
          <w:sz w:val="24"/>
          <w:szCs w:val="24"/>
        </w:rPr>
        <w:t>2</w:t>
      </w:r>
      <w:r w:rsidR="001A5B6F" w:rsidRPr="00DD0BC4">
        <w:rPr>
          <w:rFonts w:ascii="Times New Roman" w:hAnsi="Times New Roman"/>
          <w:b/>
          <w:i/>
          <w:sz w:val="24"/>
          <w:szCs w:val="24"/>
        </w:rPr>
        <w:t>7</w:t>
      </w:r>
      <w:r w:rsidRPr="00DD0BC4">
        <w:rPr>
          <w:rFonts w:ascii="Times New Roman" w:hAnsi="Times New Roman"/>
          <w:b/>
          <w:i/>
          <w:sz w:val="24"/>
          <w:szCs w:val="24"/>
        </w:rPr>
        <w:t>.</w:t>
      </w:r>
      <w:r w:rsidR="004F11CE" w:rsidRPr="00DD0BC4">
        <w:rPr>
          <w:rFonts w:ascii="Times New Roman" w:hAnsi="Times New Roman"/>
          <w:b/>
          <w:i/>
          <w:sz w:val="24"/>
          <w:szCs w:val="24"/>
        </w:rPr>
        <w:tab/>
        <w:t xml:space="preserve">Положения, характеризующие требования к порядку и формам </w:t>
      </w:r>
      <w:proofErr w:type="gramStart"/>
      <w:r w:rsidR="004F11CE" w:rsidRPr="00DD0BC4">
        <w:rPr>
          <w:rFonts w:ascii="Times New Roman" w:hAnsi="Times New Roman"/>
          <w:b/>
          <w:i/>
          <w:sz w:val="24"/>
          <w:szCs w:val="24"/>
        </w:rPr>
        <w:t>контроля за</w:t>
      </w:r>
      <w:proofErr w:type="gramEnd"/>
      <w:r w:rsidR="004F11CE" w:rsidRPr="00DD0BC4">
        <w:rPr>
          <w:rFonts w:ascii="Times New Roman" w:hAnsi="Times New Roman"/>
          <w:b/>
          <w:i/>
          <w:sz w:val="24"/>
          <w:szCs w:val="24"/>
        </w:rPr>
        <w:t xml:space="preserve"> предоставлением </w:t>
      </w:r>
      <w:r w:rsidR="001A5B6F" w:rsidRPr="00DD0BC4">
        <w:rPr>
          <w:rFonts w:ascii="Times New Roman" w:hAnsi="Times New Roman"/>
          <w:b/>
          <w:i/>
          <w:sz w:val="24"/>
          <w:szCs w:val="24"/>
        </w:rPr>
        <w:t>Муниципальной услу</w:t>
      </w:r>
      <w:r w:rsidR="004F11CE" w:rsidRPr="00DD0BC4">
        <w:rPr>
          <w:rFonts w:ascii="Times New Roman" w:hAnsi="Times New Roman"/>
          <w:b/>
          <w:i/>
          <w:sz w:val="24"/>
          <w:szCs w:val="24"/>
        </w:rPr>
        <w:t>ги, в том числе со стороны граждан,</w:t>
      </w:r>
    </w:p>
    <w:p w:rsidR="004F11CE" w:rsidRPr="00DD0BC4" w:rsidRDefault="004F11CE" w:rsidP="002922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DD0BC4">
        <w:rPr>
          <w:rFonts w:ascii="Times New Roman" w:hAnsi="Times New Roman"/>
          <w:b/>
          <w:i/>
          <w:sz w:val="24"/>
          <w:szCs w:val="24"/>
        </w:rPr>
        <w:t xml:space="preserve"> их объединений и организаций</w:t>
      </w:r>
    </w:p>
    <w:p w:rsidR="002922E8" w:rsidRPr="00DD0BC4" w:rsidRDefault="002922E8" w:rsidP="002922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</w:p>
    <w:p w:rsidR="004F11CE" w:rsidRPr="00DD0BC4" w:rsidRDefault="001A5B6F" w:rsidP="004F11CE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27.1.</w:t>
      </w:r>
      <w:r w:rsidR="004F11CE" w:rsidRPr="00DD0BC4">
        <w:rPr>
          <w:rFonts w:ascii="Times New Roman" w:hAnsi="Times New Roman"/>
          <w:sz w:val="24"/>
          <w:szCs w:val="24"/>
        </w:rPr>
        <w:tab/>
        <w:t xml:space="preserve">Требованиями к порядку и формам </w:t>
      </w:r>
      <w:r w:rsidR="002429FC" w:rsidRPr="00DD0BC4">
        <w:rPr>
          <w:rFonts w:ascii="Times New Roman" w:hAnsi="Times New Roman"/>
          <w:sz w:val="24"/>
          <w:szCs w:val="24"/>
        </w:rPr>
        <w:t>Т</w:t>
      </w:r>
      <w:r w:rsidR="004F11CE" w:rsidRPr="00DD0BC4">
        <w:rPr>
          <w:rFonts w:ascii="Times New Roman" w:hAnsi="Times New Roman"/>
          <w:sz w:val="24"/>
          <w:szCs w:val="24"/>
        </w:rPr>
        <w:t xml:space="preserve">екущего </w:t>
      </w:r>
      <w:proofErr w:type="gramStart"/>
      <w:r w:rsidR="004F11CE" w:rsidRPr="00DD0BC4">
        <w:rPr>
          <w:rFonts w:ascii="Times New Roman" w:hAnsi="Times New Roman"/>
          <w:sz w:val="24"/>
          <w:szCs w:val="24"/>
        </w:rPr>
        <w:t>контроля за</w:t>
      </w:r>
      <w:proofErr w:type="gramEnd"/>
      <w:r w:rsidR="004F11CE" w:rsidRPr="00DD0BC4">
        <w:rPr>
          <w:rFonts w:ascii="Times New Roman" w:hAnsi="Times New Roman"/>
          <w:sz w:val="24"/>
          <w:szCs w:val="24"/>
        </w:rPr>
        <w:t xml:space="preserve"> предоставлением </w:t>
      </w:r>
      <w:r w:rsidRPr="00DD0BC4">
        <w:rPr>
          <w:rFonts w:ascii="Times New Roman" w:hAnsi="Times New Roman"/>
          <w:sz w:val="24"/>
          <w:szCs w:val="24"/>
        </w:rPr>
        <w:t>Муниципальной у</w:t>
      </w:r>
      <w:r w:rsidR="004F11CE" w:rsidRPr="00DD0BC4">
        <w:rPr>
          <w:rFonts w:ascii="Times New Roman" w:hAnsi="Times New Roman"/>
          <w:sz w:val="24"/>
          <w:szCs w:val="24"/>
        </w:rPr>
        <w:t>слуги являются:</w:t>
      </w:r>
    </w:p>
    <w:p w:rsidR="004F11CE" w:rsidRPr="00DD0BC4" w:rsidRDefault="004F11CE" w:rsidP="004F11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1) независимость;</w:t>
      </w:r>
    </w:p>
    <w:p w:rsidR="004F11CE" w:rsidRPr="00DD0BC4" w:rsidRDefault="004F11CE" w:rsidP="004F11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2) тщательность.</w:t>
      </w:r>
    </w:p>
    <w:p w:rsidR="004F11CE" w:rsidRPr="00DD0BC4" w:rsidRDefault="001A5B6F" w:rsidP="004F11C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27.2.</w:t>
      </w:r>
      <w:r w:rsidR="004F11CE" w:rsidRPr="00DD0BC4">
        <w:rPr>
          <w:rFonts w:ascii="Times New Roman" w:hAnsi="Times New Roman"/>
          <w:sz w:val="24"/>
          <w:szCs w:val="24"/>
        </w:rPr>
        <w:tab/>
      </w:r>
      <w:proofErr w:type="gramStart"/>
      <w:r w:rsidR="004F11CE" w:rsidRPr="00DD0BC4">
        <w:rPr>
          <w:rFonts w:ascii="Times New Roman" w:hAnsi="Times New Roman"/>
          <w:sz w:val="24"/>
          <w:szCs w:val="24"/>
        </w:rPr>
        <w:t>Независимость Текущего контроля заключается в том, что должностное лицо, уполномоченное на его осуществление</w:t>
      </w:r>
      <w:r w:rsidR="00B12680" w:rsidRPr="00DD0BC4">
        <w:rPr>
          <w:rFonts w:ascii="Times New Roman" w:hAnsi="Times New Roman"/>
          <w:sz w:val="24"/>
          <w:szCs w:val="24"/>
        </w:rPr>
        <w:t>,</w:t>
      </w:r>
      <w:r w:rsidR="004F11CE" w:rsidRPr="00DD0BC4">
        <w:rPr>
          <w:rFonts w:ascii="Times New Roman" w:hAnsi="Times New Roman"/>
          <w:sz w:val="24"/>
          <w:szCs w:val="24"/>
        </w:rPr>
        <w:t xml:space="preserve"> независимо от должностного лица, муниципального служащего</w:t>
      </w:r>
      <w:r w:rsidR="004F11CE" w:rsidRPr="00DD0BC4">
        <w:rPr>
          <w:rFonts w:ascii="Times New Roman" w:hAnsi="Times New Roman"/>
          <w:i/>
          <w:sz w:val="24"/>
          <w:szCs w:val="24"/>
        </w:rPr>
        <w:t>,</w:t>
      </w:r>
      <w:r w:rsidR="004F11CE" w:rsidRPr="00DD0BC4">
        <w:rPr>
          <w:rFonts w:ascii="Times New Roman" w:hAnsi="Times New Roman"/>
          <w:sz w:val="24"/>
          <w:szCs w:val="24"/>
        </w:rPr>
        <w:t xml:space="preserve"> </w:t>
      </w:r>
      <w:r w:rsidR="005829C6" w:rsidRPr="00DD0BC4">
        <w:rPr>
          <w:rFonts w:ascii="Times New Roman" w:hAnsi="Times New Roman"/>
          <w:sz w:val="24"/>
          <w:szCs w:val="24"/>
        </w:rPr>
        <w:t>работника</w:t>
      </w:r>
      <w:r w:rsidR="00DE3C45" w:rsidRPr="00DD0BC4">
        <w:rPr>
          <w:rFonts w:ascii="Times New Roman" w:hAnsi="Times New Roman"/>
          <w:sz w:val="24"/>
          <w:szCs w:val="24"/>
        </w:rPr>
        <w:t xml:space="preserve"> Администрации</w:t>
      </w:r>
      <w:r w:rsidR="002429FC" w:rsidRPr="00DD0BC4">
        <w:rPr>
          <w:rFonts w:ascii="Times New Roman" w:hAnsi="Times New Roman"/>
          <w:sz w:val="24"/>
          <w:szCs w:val="24"/>
        </w:rPr>
        <w:t xml:space="preserve">, </w:t>
      </w:r>
      <w:r w:rsidR="00B53C0D" w:rsidRPr="00DD0BC4">
        <w:rPr>
          <w:rFonts w:ascii="Times New Roman" w:hAnsi="Times New Roman"/>
          <w:sz w:val="24"/>
          <w:szCs w:val="24"/>
        </w:rPr>
        <w:t xml:space="preserve">МКУ, </w:t>
      </w:r>
      <w:r w:rsidR="002429FC" w:rsidRPr="00DD0BC4">
        <w:rPr>
          <w:rFonts w:ascii="Times New Roman" w:hAnsi="Times New Roman"/>
          <w:sz w:val="24"/>
          <w:szCs w:val="24"/>
        </w:rPr>
        <w:t xml:space="preserve">участвующего в предоставлении </w:t>
      </w:r>
      <w:r w:rsidR="00964B84" w:rsidRPr="00DD0BC4">
        <w:rPr>
          <w:rFonts w:ascii="Times New Roman" w:hAnsi="Times New Roman"/>
          <w:sz w:val="24"/>
          <w:szCs w:val="24"/>
        </w:rPr>
        <w:t xml:space="preserve">Муниципальной </w:t>
      </w:r>
      <w:r w:rsidR="002429FC" w:rsidRPr="00DD0BC4">
        <w:rPr>
          <w:rFonts w:ascii="Times New Roman" w:hAnsi="Times New Roman"/>
          <w:sz w:val="24"/>
          <w:szCs w:val="24"/>
        </w:rPr>
        <w:t xml:space="preserve">услуги, </w:t>
      </w:r>
      <w:r w:rsidR="004F11CE" w:rsidRPr="00DD0BC4">
        <w:rPr>
          <w:rFonts w:ascii="Times New Roman" w:hAnsi="Times New Roman"/>
          <w:sz w:val="24"/>
          <w:szCs w:val="24"/>
        </w:rPr>
        <w:t>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4F11CE" w:rsidRPr="00DD0BC4" w:rsidRDefault="001A5B6F" w:rsidP="004F11CE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27.3.</w:t>
      </w:r>
      <w:r w:rsidR="004F11CE" w:rsidRPr="00DD0BC4">
        <w:rPr>
          <w:rFonts w:ascii="Times New Roman" w:hAnsi="Times New Roman"/>
          <w:sz w:val="24"/>
          <w:szCs w:val="24"/>
        </w:rPr>
        <w:tab/>
        <w:t xml:space="preserve">Должностные лица, осуществляющие </w:t>
      </w:r>
      <w:r w:rsidR="00964B84" w:rsidRPr="00DD0BC4">
        <w:rPr>
          <w:rFonts w:ascii="Times New Roman" w:hAnsi="Times New Roman"/>
          <w:sz w:val="24"/>
          <w:szCs w:val="24"/>
        </w:rPr>
        <w:t>Т</w:t>
      </w:r>
      <w:r w:rsidR="004F11CE" w:rsidRPr="00DD0BC4">
        <w:rPr>
          <w:rFonts w:ascii="Times New Roman" w:hAnsi="Times New Roman"/>
          <w:sz w:val="24"/>
          <w:szCs w:val="24"/>
        </w:rPr>
        <w:t xml:space="preserve">екущий </w:t>
      </w:r>
      <w:proofErr w:type="gramStart"/>
      <w:r w:rsidR="004F11CE" w:rsidRPr="00DD0BC4">
        <w:rPr>
          <w:rFonts w:ascii="Times New Roman" w:hAnsi="Times New Roman"/>
          <w:sz w:val="24"/>
          <w:szCs w:val="24"/>
        </w:rPr>
        <w:t xml:space="preserve">контроль </w:t>
      </w:r>
      <w:r w:rsidR="004F11CE" w:rsidRPr="00DD0BC4">
        <w:rPr>
          <w:rFonts w:ascii="Times New Roman" w:hAnsi="Times New Roman"/>
          <w:sz w:val="24"/>
          <w:szCs w:val="24"/>
        </w:rPr>
        <w:br/>
        <w:t>за</w:t>
      </w:r>
      <w:proofErr w:type="gramEnd"/>
      <w:r w:rsidR="004F11CE" w:rsidRPr="00DD0BC4">
        <w:rPr>
          <w:rFonts w:ascii="Times New Roman" w:hAnsi="Times New Roman"/>
          <w:sz w:val="24"/>
          <w:szCs w:val="24"/>
        </w:rPr>
        <w:t xml:space="preserve"> предоставлением </w:t>
      </w:r>
      <w:r w:rsidR="00964B84" w:rsidRPr="00DD0BC4">
        <w:rPr>
          <w:rFonts w:ascii="Times New Roman" w:hAnsi="Times New Roman"/>
          <w:sz w:val="24"/>
          <w:szCs w:val="24"/>
        </w:rPr>
        <w:t xml:space="preserve">Муниципальной </w:t>
      </w:r>
      <w:r w:rsidR="004F11CE" w:rsidRPr="00DD0BC4">
        <w:rPr>
          <w:rFonts w:ascii="Times New Roman" w:hAnsi="Times New Roman"/>
          <w:sz w:val="24"/>
          <w:szCs w:val="24"/>
        </w:rPr>
        <w:t xml:space="preserve">Услуги, должны принимать меры по предотвращению конфликта интересов при предоставлении </w:t>
      </w:r>
      <w:r w:rsidR="00964B84" w:rsidRPr="00DD0BC4">
        <w:rPr>
          <w:rFonts w:ascii="Times New Roman" w:hAnsi="Times New Roman"/>
          <w:sz w:val="24"/>
          <w:szCs w:val="24"/>
        </w:rPr>
        <w:t xml:space="preserve">Муниципальной </w:t>
      </w:r>
      <w:r w:rsidR="004F11CE" w:rsidRPr="00DD0BC4">
        <w:rPr>
          <w:rFonts w:ascii="Times New Roman" w:hAnsi="Times New Roman"/>
          <w:sz w:val="24"/>
          <w:szCs w:val="24"/>
        </w:rPr>
        <w:t>Услуги.</w:t>
      </w:r>
    </w:p>
    <w:p w:rsidR="004F11CE" w:rsidRPr="00DD0BC4" w:rsidRDefault="001A5B6F" w:rsidP="004F11CE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27.4.</w:t>
      </w:r>
      <w:r w:rsidR="004F11CE" w:rsidRPr="00DD0BC4">
        <w:rPr>
          <w:rFonts w:ascii="Times New Roman" w:hAnsi="Times New Roman"/>
          <w:sz w:val="24"/>
          <w:szCs w:val="24"/>
        </w:rPr>
        <w:tab/>
        <w:t xml:space="preserve">Тщательность осуществления </w:t>
      </w:r>
      <w:r w:rsidR="002429FC" w:rsidRPr="00DD0BC4">
        <w:rPr>
          <w:rFonts w:ascii="Times New Roman" w:hAnsi="Times New Roman"/>
          <w:sz w:val="24"/>
          <w:szCs w:val="24"/>
        </w:rPr>
        <w:t>Т</w:t>
      </w:r>
      <w:r w:rsidR="004F11CE" w:rsidRPr="00DD0BC4">
        <w:rPr>
          <w:rFonts w:ascii="Times New Roman" w:hAnsi="Times New Roman"/>
          <w:sz w:val="24"/>
          <w:szCs w:val="24"/>
        </w:rPr>
        <w:t xml:space="preserve">екущего </w:t>
      </w:r>
      <w:proofErr w:type="gramStart"/>
      <w:r w:rsidR="004F11CE" w:rsidRPr="00DD0BC4">
        <w:rPr>
          <w:rFonts w:ascii="Times New Roman" w:hAnsi="Times New Roman"/>
          <w:sz w:val="24"/>
          <w:szCs w:val="24"/>
        </w:rPr>
        <w:t>контроля за</w:t>
      </w:r>
      <w:proofErr w:type="gramEnd"/>
      <w:r w:rsidR="004F11CE" w:rsidRPr="00DD0BC4">
        <w:rPr>
          <w:rFonts w:ascii="Times New Roman" w:hAnsi="Times New Roman"/>
          <w:sz w:val="24"/>
          <w:szCs w:val="24"/>
        </w:rPr>
        <w:t xml:space="preserve"> предоставлением </w:t>
      </w:r>
      <w:r w:rsidR="00964B84" w:rsidRPr="00DD0BC4">
        <w:rPr>
          <w:rFonts w:ascii="Times New Roman" w:hAnsi="Times New Roman"/>
          <w:sz w:val="24"/>
          <w:szCs w:val="24"/>
        </w:rPr>
        <w:t xml:space="preserve">Муниципальной </w:t>
      </w:r>
      <w:r w:rsidR="004F11CE" w:rsidRPr="00DD0BC4">
        <w:rPr>
          <w:rFonts w:ascii="Times New Roman" w:hAnsi="Times New Roman"/>
          <w:sz w:val="24"/>
          <w:szCs w:val="24"/>
        </w:rPr>
        <w:t>Услуги состоит в своевременном и точном исполнении уполномоченными лицами обязанностей, предусмотренных настоящим разделом.</w:t>
      </w:r>
    </w:p>
    <w:p w:rsidR="004F11CE" w:rsidRPr="00DD0BC4" w:rsidRDefault="001A5B6F" w:rsidP="004F11CE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27.5.</w:t>
      </w:r>
      <w:r w:rsidR="004F11CE" w:rsidRPr="00DD0BC4">
        <w:rPr>
          <w:rFonts w:ascii="Times New Roman" w:hAnsi="Times New Roman"/>
          <w:sz w:val="24"/>
          <w:szCs w:val="24"/>
        </w:rPr>
        <w:tab/>
      </w:r>
      <w:proofErr w:type="gramStart"/>
      <w:r w:rsidR="004F11CE" w:rsidRPr="00DD0BC4">
        <w:rPr>
          <w:rFonts w:ascii="Times New Roman" w:hAnsi="Times New Roman"/>
          <w:sz w:val="24"/>
          <w:szCs w:val="24"/>
        </w:rPr>
        <w:t xml:space="preserve">Граждане, их объединения и организации для осуществления контроля за предоставлением </w:t>
      </w:r>
      <w:r w:rsidR="00964B84" w:rsidRPr="00DD0BC4">
        <w:rPr>
          <w:rFonts w:ascii="Times New Roman" w:hAnsi="Times New Roman"/>
          <w:sz w:val="24"/>
          <w:szCs w:val="24"/>
        </w:rPr>
        <w:t xml:space="preserve">Муниципальной </w:t>
      </w:r>
      <w:r w:rsidR="00ED5948" w:rsidRPr="00DD0BC4">
        <w:rPr>
          <w:rFonts w:ascii="Times New Roman" w:hAnsi="Times New Roman"/>
          <w:sz w:val="24"/>
          <w:szCs w:val="24"/>
        </w:rPr>
        <w:t>у</w:t>
      </w:r>
      <w:r w:rsidR="004F11CE" w:rsidRPr="00DD0BC4">
        <w:rPr>
          <w:rFonts w:ascii="Times New Roman" w:hAnsi="Times New Roman"/>
          <w:sz w:val="24"/>
          <w:szCs w:val="24"/>
        </w:rPr>
        <w:t xml:space="preserve">слуги с целью соблюдения порядка ее предоставления имеют право направлять в Министерство </w:t>
      </w:r>
      <w:r w:rsidR="00964B84" w:rsidRPr="00DD0BC4">
        <w:rPr>
          <w:rFonts w:ascii="Times New Roman" w:hAnsi="Times New Roman"/>
          <w:sz w:val="24"/>
          <w:szCs w:val="24"/>
        </w:rPr>
        <w:t xml:space="preserve">потребительского рынка и услуг Московской области </w:t>
      </w:r>
      <w:r w:rsidR="004F11CE" w:rsidRPr="00DD0BC4">
        <w:rPr>
          <w:rFonts w:ascii="Times New Roman" w:hAnsi="Times New Roman"/>
          <w:sz w:val="24"/>
          <w:szCs w:val="24"/>
        </w:rPr>
        <w:t xml:space="preserve">жалобы на нарушение должностными лицами, муниципальными служащими, а также </w:t>
      </w:r>
      <w:r w:rsidR="005829C6" w:rsidRPr="00DD0BC4">
        <w:rPr>
          <w:rFonts w:ascii="Times New Roman" w:hAnsi="Times New Roman"/>
          <w:sz w:val="24"/>
          <w:szCs w:val="24"/>
        </w:rPr>
        <w:t>работниками</w:t>
      </w:r>
      <w:r w:rsidR="004F11CE" w:rsidRPr="00DD0BC4">
        <w:rPr>
          <w:rFonts w:ascii="Times New Roman" w:hAnsi="Times New Roman"/>
          <w:sz w:val="24"/>
          <w:szCs w:val="24"/>
        </w:rPr>
        <w:t xml:space="preserve"> </w:t>
      </w:r>
      <w:r w:rsidR="00DE3C45" w:rsidRPr="00DD0BC4">
        <w:rPr>
          <w:rFonts w:ascii="Times New Roman" w:hAnsi="Times New Roman"/>
          <w:sz w:val="24"/>
          <w:szCs w:val="24"/>
        </w:rPr>
        <w:t>Администрации</w:t>
      </w:r>
      <w:r w:rsidR="002429FC" w:rsidRPr="00DD0BC4">
        <w:rPr>
          <w:rFonts w:ascii="Times New Roman" w:hAnsi="Times New Roman"/>
          <w:sz w:val="24"/>
          <w:szCs w:val="24"/>
        </w:rPr>
        <w:t xml:space="preserve">, </w:t>
      </w:r>
      <w:r w:rsidR="00B53C0D" w:rsidRPr="00DD0BC4">
        <w:rPr>
          <w:rFonts w:ascii="Times New Roman" w:hAnsi="Times New Roman"/>
          <w:sz w:val="24"/>
          <w:szCs w:val="24"/>
        </w:rPr>
        <w:t xml:space="preserve">МКУ, </w:t>
      </w:r>
      <w:r w:rsidR="002429FC" w:rsidRPr="00DD0BC4">
        <w:rPr>
          <w:rFonts w:ascii="Times New Roman" w:hAnsi="Times New Roman"/>
          <w:sz w:val="24"/>
          <w:szCs w:val="24"/>
        </w:rPr>
        <w:t xml:space="preserve">участвующими в предоставлении </w:t>
      </w:r>
      <w:r w:rsidR="00964B84" w:rsidRPr="00DD0BC4">
        <w:rPr>
          <w:rFonts w:ascii="Times New Roman" w:hAnsi="Times New Roman"/>
          <w:sz w:val="24"/>
          <w:szCs w:val="24"/>
        </w:rPr>
        <w:t xml:space="preserve">Муниципальной </w:t>
      </w:r>
      <w:r w:rsidR="00217169" w:rsidRPr="00DD0BC4">
        <w:rPr>
          <w:rFonts w:ascii="Times New Roman" w:hAnsi="Times New Roman"/>
          <w:sz w:val="24"/>
          <w:szCs w:val="24"/>
        </w:rPr>
        <w:t>у</w:t>
      </w:r>
      <w:r w:rsidR="002429FC" w:rsidRPr="00DD0BC4">
        <w:rPr>
          <w:rFonts w:ascii="Times New Roman" w:hAnsi="Times New Roman"/>
          <w:sz w:val="24"/>
          <w:szCs w:val="24"/>
        </w:rPr>
        <w:t xml:space="preserve">слуги, </w:t>
      </w:r>
      <w:r w:rsidR="00B12680" w:rsidRPr="00DD0BC4">
        <w:rPr>
          <w:rFonts w:ascii="Times New Roman" w:hAnsi="Times New Roman"/>
          <w:sz w:val="24"/>
          <w:szCs w:val="24"/>
        </w:rPr>
        <w:t>требований к</w:t>
      </w:r>
      <w:r w:rsidR="004F11CE" w:rsidRPr="00DD0BC4">
        <w:rPr>
          <w:rFonts w:ascii="Times New Roman" w:hAnsi="Times New Roman"/>
          <w:sz w:val="24"/>
          <w:szCs w:val="24"/>
        </w:rPr>
        <w:t xml:space="preserve"> предоставлени</w:t>
      </w:r>
      <w:r w:rsidR="00B12680" w:rsidRPr="00DD0BC4">
        <w:rPr>
          <w:rFonts w:ascii="Times New Roman" w:hAnsi="Times New Roman"/>
          <w:sz w:val="24"/>
          <w:szCs w:val="24"/>
        </w:rPr>
        <w:t>ю</w:t>
      </w:r>
      <w:r w:rsidR="004F11CE" w:rsidRPr="00DD0BC4">
        <w:rPr>
          <w:rFonts w:ascii="Times New Roman" w:hAnsi="Times New Roman"/>
          <w:sz w:val="24"/>
          <w:szCs w:val="24"/>
        </w:rPr>
        <w:t xml:space="preserve"> </w:t>
      </w:r>
      <w:r w:rsidR="00964B84" w:rsidRPr="00DD0BC4">
        <w:rPr>
          <w:rFonts w:ascii="Times New Roman" w:hAnsi="Times New Roman"/>
          <w:sz w:val="24"/>
          <w:szCs w:val="24"/>
        </w:rPr>
        <w:t xml:space="preserve">Муниципальной </w:t>
      </w:r>
      <w:r w:rsidR="00217169" w:rsidRPr="00DD0BC4">
        <w:rPr>
          <w:rFonts w:ascii="Times New Roman" w:hAnsi="Times New Roman"/>
          <w:sz w:val="24"/>
          <w:szCs w:val="24"/>
        </w:rPr>
        <w:t>у</w:t>
      </w:r>
      <w:r w:rsidR="004F11CE" w:rsidRPr="00DD0BC4">
        <w:rPr>
          <w:rFonts w:ascii="Times New Roman" w:hAnsi="Times New Roman"/>
          <w:sz w:val="24"/>
          <w:szCs w:val="24"/>
        </w:rPr>
        <w:t>слуги, повлекшее ее непредставление или предоставление с нарушением срока, установленного</w:t>
      </w:r>
      <w:proofErr w:type="gramEnd"/>
      <w:r w:rsidR="004F11CE" w:rsidRPr="00DD0BC4">
        <w:rPr>
          <w:rFonts w:ascii="Times New Roman" w:hAnsi="Times New Roman"/>
          <w:sz w:val="24"/>
          <w:szCs w:val="24"/>
        </w:rPr>
        <w:t xml:space="preserve"> настоящим Административным регламентом.</w:t>
      </w:r>
    </w:p>
    <w:p w:rsidR="004F11CE" w:rsidRPr="00DD0BC4" w:rsidRDefault="001A5B6F" w:rsidP="004F11CE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lastRenderedPageBreak/>
        <w:t>27.6.</w:t>
      </w:r>
      <w:r w:rsidR="004F11CE" w:rsidRPr="00DD0BC4">
        <w:rPr>
          <w:rFonts w:ascii="Times New Roman" w:hAnsi="Times New Roman"/>
          <w:sz w:val="24"/>
          <w:szCs w:val="24"/>
        </w:rPr>
        <w:tab/>
      </w:r>
      <w:proofErr w:type="gramStart"/>
      <w:r w:rsidR="004F11CE" w:rsidRPr="00DD0BC4">
        <w:rPr>
          <w:rFonts w:ascii="Times New Roman" w:hAnsi="Times New Roman"/>
          <w:sz w:val="24"/>
          <w:szCs w:val="24"/>
        </w:rPr>
        <w:t xml:space="preserve">Граждане, их объединения и организации для осуществления контроля за предоставлением </w:t>
      </w:r>
      <w:r w:rsidR="00964B84" w:rsidRPr="00DD0BC4">
        <w:rPr>
          <w:rFonts w:ascii="Times New Roman" w:hAnsi="Times New Roman"/>
          <w:sz w:val="24"/>
          <w:szCs w:val="24"/>
        </w:rPr>
        <w:t xml:space="preserve">Муниципальной </w:t>
      </w:r>
      <w:r w:rsidR="00217169" w:rsidRPr="00DD0BC4">
        <w:rPr>
          <w:rFonts w:ascii="Times New Roman" w:hAnsi="Times New Roman"/>
          <w:sz w:val="24"/>
          <w:szCs w:val="24"/>
        </w:rPr>
        <w:t>у</w:t>
      </w:r>
      <w:r w:rsidR="004F11CE" w:rsidRPr="00DD0BC4">
        <w:rPr>
          <w:rFonts w:ascii="Times New Roman" w:hAnsi="Times New Roman"/>
          <w:sz w:val="24"/>
          <w:szCs w:val="24"/>
        </w:rPr>
        <w:t xml:space="preserve">слуги имеют право направлять в </w:t>
      </w:r>
      <w:r w:rsidR="00DE3C45" w:rsidRPr="00DD0BC4">
        <w:rPr>
          <w:rFonts w:ascii="Times New Roman" w:hAnsi="Times New Roman"/>
          <w:sz w:val="24"/>
          <w:szCs w:val="24"/>
        </w:rPr>
        <w:t>Администрацию</w:t>
      </w:r>
      <w:r w:rsidR="00B53C0D" w:rsidRPr="00DD0BC4">
        <w:rPr>
          <w:rFonts w:ascii="Times New Roman" w:hAnsi="Times New Roman"/>
          <w:sz w:val="24"/>
          <w:szCs w:val="24"/>
        </w:rPr>
        <w:t>, МКУ</w:t>
      </w:r>
      <w:r w:rsidR="004F11CE" w:rsidRPr="00DD0BC4">
        <w:rPr>
          <w:rFonts w:ascii="Times New Roman" w:hAnsi="Times New Roman"/>
          <w:sz w:val="24"/>
          <w:szCs w:val="24"/>
        </w:rPr>
        <w:t xml:space="preserve"> индивидуальные и коллективные обращения с предложениями по совершенствовани</w:t>
      </w:r>
      <w:r w:rsidR="002429FC" w:rsidRPr="00DD0BC4">
        <w:rPr>
          <w:rFonts w:ascii="Times New Roman" w:hAnsi="Times New Roman"/>
          <w:sz w:val="24"/>
          <w:szCs w:val="24"/>
        </w:rPr>
        <w:t>ю</w:t>
      </w:r>
      <w:r w:rsidR="004F11CE" w:rsidRPr="00DD0BC4">
        <w:rPr>
          <w:rFonts w:ascii="Times New Roman" w:hAnsi="Times New Roman"/>
          <w:sz w:val="24"/>
          <w:szCs w:val="24"/>
        </w:rPr>
        <w:t xml:space="preserve"> порядка предоставления </w:t>
      </w:r>
      <w:r w:rsidR="00964B84" w:rsidRPr="00DD0BC4">
        <w:rPr>
          <w:rFonts w:ascii="Times New Roman" w:hAnsi="Times New Roman"/>
          <w:sz w:val="24"/>
          <w:szCs w:val="24"/>
        </w:rPr>
        <w:t xml:space="preserve">Муниципальной </w:t>
      </w:r>
      <w:r w:rsidR="00217169" w:rsidRPr="00DD0BC4">
        <w:rPr>
          <w:rFonts w:ascii="Times New Roman" w:hAnsi="Times New Roman"/>
          <w:sz w:val="24"/>
          <w:szCs w:val="24"/>
        </w:rPr>
        <w:t>у</w:t>
      </w:r>
      <w:r w:rsidR="004F11CE" w:rsidRPr="00DD0BC4">
        <w:rPr>
          <w:rFonts w:ascii="Times New Roman" w:hAnsi="Times New Roman"/>
          <w:sz w:val="24"/>
          <w:szCs w:val="24"/>
        </w:rPr>
        <w:t xml:space="preserve">слуги, а также жалобы и заявления на действия (бездействие) должностных лиц, муниципальных служащих, а также </w:t>
      </w:r>
      <w:r w:rsidR="005829C6" w:rsidRPr="00DD0BC4">
        <w:rPr>
          <w:rFonts w:ascii="Times New Roman" w:hAnsi="Times New Roman"/>
          <w:sz w:val="24"/>
          <w:szCs w:val="24"/>
        </w:rPr>
        <w:t>работников</w:t>
      </w:r>
      <w:r w:rsidR="00DE3C45" w:rsidRPr="00DD0BC4">
        <w:rPr>
          <w:rFonts w:ascii="Times New Roman" w:hAnsi="Times New Roman"/>
          <w:sz w:val="24"/>
          <w:szCs w:val="24"/>
        </w:rPr>
        <w:t xml:space="preserve"> Администрации</w:t>
      </w:r>
      <w:r w:rsidR="002429FC" w:rsidRPr="00DD0BC4">
        <w:rPr>
          <w:rFonts w:ascii="Times New Roman" w:hAnsi="Times New Roman"/>
          <w:i/>
          <w:sz w:val="24"/>
          <w:szCs w:val="24"/>
        </w:rPr>
        <w:t>,</w:t>
      </w:r>
      <w:r w:rsidR="002429FC" w:rsidRPr="00DD0BC4">
        <w:rPr>
          <w:rFonts w:ascii="Times New Roman" w:hAnsi="Times New Roman"/>
          <w:sz w:val="24"/>
          <w:szCs w:val="24"/>
        </w:rPr>
        <w:t xml:space="preserve"> </w:t>
      </w:r>
      <w:r w:rsidR="00B53C0D" w:rsidRPr="00DD0BC4">
        <w:rPr>
          <w:rFonts w:ascii="Times New Roman" w:hAnsi="Times New Roman"/>
          <w:sz w:val="24"/>
          <w:szCs w:val="24"/>
        </w:rPr>
        <w:t xml:space="preserve">МКУ, </w:t>
      </w:r>
      <w:r w:rsidR="002429FC" w:rsidRPr="00DD0BC4">
        <w:rPr>
          <w:rFonts w:ascii="Times New Roman" w:hAnsi="Times New Roman"/>
          <w:sz w:val="24"/>
          <w:szCs w:val="24"/>
        </w:rPr>
        <w:t xml:space="preserve">участвующих в предоставлении </w:t>
      </w:r>
      <w:r w:rsidR="00964B84" w:rsidRPr="00DD0BC4">
        <w:rPr>
          <w:rFonts w:ascii="Times New Roman" w:hAnsi="Times New Roman"/>
          <w:sz w:val="24"/>
          <w:szCs w:val="24"/>
        </w:rPr>
        <w:t xml:space="preserve">Муниципальной </w:t>
      </w:r>
      <w:r w:rsidR="00217169" w:rsidRPr="00DD0BC4">
        <w:rPr>
          <w:rFonts w:ascii="Times New Roman" w:hAnsi="Times New Roman"/>
          <w:sz w:val="24"/>
          <w:szCs w:val="24"/>
        </w:rPr>
        <w:t>у</w:t>
      </w:r>
      <w:r w:rsidR="002429FC" w:rsidRPr="00DD0BC4">
        <w:rPr>
          <w:rFonts w:ascii="Times New Roman" w:hAnsi="Times New Roman"/>
          <w:sz w:val="24"/>
          <w:szCs w:val="24"/>
        </w:rPr>
        <w:t xml:space="preserve">слуги, </w:t>
      </w:r>
      <w:r w:rsidR="004F11CE" w:rsidRPr="00DD0BC4">
        <w:rPr>
          <w:rFonts w:ascii="Times New Roman" w:hAnsi="Times New Roman"/>
          <w:sz w:val="24"/>
          <w:szCs w:val="24"/>
        </w:rPr>
        <w:t xml:space="preserve">и принятые ими решения, связанные с предоставлением </w:t>
      </w:r>
      <w:r w:rsidR="00964B84" w:rsidRPr="00DD0BC4">
        <w:rPr>
          <w:rFonts w:ascii="Times New Roman" w:hAnsi="Times New Roman"/>
          <w:sz w:val="24"/>
          <w:szCs w:val="24"/>
        </w:rPr>
        <w:t>Муниципальной</w:t>
      </w:r>
      <w:proofErr w:type="gramEnd"/>
      <w:r w:rsidR="00217169" w:rsidRPr="00DD0BC4">
        <w:rPr>
          <w:rFonts w:ascii="Times New Roman" w:hAnsi="Times New Roman"/>
          <w:sz w:val="24"/>
          <w:szCs w:val="24"/>
        </w:rPr>
        <w:t xml:space="preserve"> у</w:t>
      </w:r>
      <w:r w:rsidR="004F11CE" w:rsidRPr="00DD0BC4">
        <w:rPr>
          <w:rFonts w:ascii="Times New Roman" w:hAnsi="Times New Roman"/>
          <w:sz w:val="24"/>
          <w:szCs w:val="24"/>
        </w:rPr>
        <w:t>слуги.</w:t>
      </w:r>
    </w:p>
    <w:p w:rsidR="004F11CE" w:rsidRPr="00DD0BC4" w:rsidRDefault="001A5B6F" w:rsidP="004F11CE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27.7.</w:t>
      </w:r>
      <w:r w:rsidR="004F11CE" w:rsidRPr="00DD0BC4">
        <w:rPr>
          <w:rFonts w:ascii="Times New Roman" w:hAnsi="Times New Roman"/>
          <w:sz w:val="24"/>
          <w:szCs w:val="24"/>
        </w:rPr>
        <w:tab/>
      </w:r>
      <w:proofErr w:type="gramStart"/>
      <w:r w:rsidR="004F11CE" w:rsidRPr="00DD0BC4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4F11CE" w:rsidRPr="00DD0BC4">
        <w:rPr>
          <w:rFonts w:ascii="Times New Roman" w:hAnsi="Times New Roman"/>
          <w:sz w:val="24"/>
          <w:szCs w:val="24"/>
        </w:rPr>
        <w:t xml:space="preserve"> предоставлением </w:t>
      </w:r>
      <w:r w:rsidR="00964B84" w:rsidRPr="00DD0BC4">
        <w:rPr>
          <w:rFonts w:ascii="Times New Roman" w:hAnsi="Times New Roman"/>
          <w:sz w:val="24"/>
          <w:szCs w:val="24"/>
        </w:rPr>
        <w:t xml:space="preserve">Муниципальной </w:t>
      </w:r>
      <w:r w:rsidR="00217169" w:rsidRPr="00DD0BC4">
        <w:rPr>
          <w:rFonts w:ascii="Times New Roman" w:hAnsi="Times New Roman"/>
          <w:sz w:val="24"/>
          <w:szCs w:val="24"/>
        </w:rPr>
        <w:t>у</w:t>
      </w:r>
      <w:r w:rsidR="004F11CE" w:rsidRPr="00DD0BC4">
        <w:rPr>
          <w:rFonts w:ascii="Times New Roman" w:hAnsi="Times New Roman"/>
          <w:sz w:val="24"/>
          <w:szCs w:val="24"/>
        </w:rPr>
        <w:t>слуги, в том числе со стороны граждан</w:t>
      </w:r>
      <w:r w:rsidR="00ED5948" w:rsidRPr="00DD0BC4">
        <w:rPr>
          <w:rFonts w:ascii="Times New Roman" w:hAnsi="Times New Roman"/>
          <w:sz w:val="24"/>
          <w:szCs w:val="24"/>
        </w:rPr>
        <w:t>,</w:t>
      </w:r>
      <w:r w:rsidR="004F11CE" w:rsidRPr="00DD0BC4">
        <w:rPr>
          <w:rFonts w:ascii="Times New Roman" w:hAnsi="Times New Roman"/>
          <w:sz w:val="24"/>
          <w:szCs w:val="24"/>
        </w:rPr>
        <w:t xml:space="preserve"> их объединений и организаций, осуществляется посредством открытости деятельности </w:t>
      </w:r>
      <w:r w:rsidR="00DE3C45" w:rsidRPr="00DD0BC4">
        <w:rPr>
          <w:rFonts w:ascii="Times New Roman" w:hAnsi="Times New Roman"/>
          <w:sz w:val="24"/>
          <w:szCs w:val="24"/>
        </w:rPr>
        <w:t>Администрации</w:t>
      </w:r>
      <w:r w:rsidR="00B53C0D" w:rsidRPr="00DD0BC4">
        <w:rPr>
          <w:rFonts w:ascii="Times New Roman" w:hAnsi="Times New Roman"/>
          <w:sz w:val="24"/>
          <w:szCs w:val="24"/>
        </w:rPr>
        <w:t>, МКУ</w:t>
      </w:r>
      <w:r w:rsidR="004F11CE" w:rsidRPr="00DD0BC4">
        <w:rPr>
          <w:rFonts w:ascii="Times New Roman" w:hAnsi="Times New Roman"/>
          <w:i/>
          <w:sz w:val="24"/>
          <w:szCs w:val="24"/>
        </w:rPr>
        <w:t xml:space="preserve"> </w:t>
      </w:r>
      <w:r w:rsidR="004F11CE" w:rsidRPr="00DD0BC4">
        <w:rPr>
          <w:rFonts w:ascii="Times New Roman" w:hAnsi="Times New Roman"/>
          <w:sz w:val="24"/>
          <w:szCs w:val="24"/>
        </w:rPr>
        <w:t xml:space="preserve">при предоставлении </w:t>
      </w:r>
      <w:r w:rsidR="00964B84" w:rsidRPr="00DD0BC4">
        <w:rPr>
          <w:rFonts w:ascii="Times New Roman" w:hAnsi="Times New Roman"/>
          <w:sz w:val="24"/>
          <w:szCs w:val="24"/>
        </w:rPr>
        <w:t xml:space="preserve">Муниципальной </w:t>
      </w:r>
      <w:r w:rsidR="00217169" w:rsidRPr="00DD0BC4">
        <w:rPr>
          <w:rFonts w:ascii="Times New Roman" w:hAnsi="Times New Roman"/>
          <w:sz w:val="24"/>
          <w:szCs w:val="24"/>
        </w:rPr>
        <w:t>у</w:t>
      </w:r>
      <w:r w:rsidR="004F11CE" w:rsidRPr="00DD0BC4">
        <w:rPr>
          <w:rFonts w:ascii="Times New Roman" w:hAnsi="Times New Roman"/>
          <w:sz w:val="24"/>
          <w:szCs w:val="24"/>
        </w:rPr>
        <w:t xml:space="preserve">слуги, предоставления полной, актуальной и достоверной информации о порядке предоставления </w:t>
      </w:r>
      <w:r w:rsidR="00964B84" w:rsidRPr="00DD0BC4">
        <w:rPr>
          <w:rFonts w:ascii="Times New Roman" w:hAnsi="Times New Roman"/>
          <w:sz w:val="24"/>
          <w:szCs w:val="24"/>
        </w:rPr>
        <w:t xml:space="preserve">Муниципальной </w:t>
      </w:r>
      <w:r w:rsidR="00217169" w:rsidRPr="00DD0BC4">
        <w:rPr>
          <w:rFonts w:ascii="Times New Roman" w:hAnsi="Times New Roman"/>
          <w:sz w:val="24"/>
          <w:szCs w:val="24"/>
        </w:rPr>
        <w:t>у</w:t>
      </w:r>
      <w:r w:rsidR="004F11CE" w:rsidRPr="00DD0BC4">
        <w:rPr>
          <w:rFonts w:ascii="Times New Roman" w:hAnsi="Times New Roman"/>
          <w:sz w:val="24"/>
          <w:szCs w:val="24"/>
        </w:rPr>
        <w:t xml:space="preserve">слуги и возможности досудебного рассмотрения обращений (жалоб) в процессе получения </w:t>
      </w:r>
      <w:r w:rsidR="00964B84" w:rsidRPr="00DD0BC4">
        <w:rPr>
          <w:rFonts w:ascii="Times New Roman" w:hAnsi="Times New Roman"/>
          <w:sz w:val="24"/>
          <w:szCs w:val="24"/>
        </w:rPr>
        <w:t xml:space="preserve">Муниципальной </w:t>
      </w:r>
      <w:r w:rsidR="00217169" w:rsidRPr="00DD0BC4">
        <w:rPr>
          <w:rFonts w:ascii="Times New Roman" w:hAnsi="Times New Roman"/>
          <w:sz w:val="24"/>
          <w:szCs w:val="24"/>
        </w:rPr>
        <w:t>у</w:t>
      </w:r>
      <w:r w:rsidR="004F11CE" w:rsidRPr="00DD0BC4">
        <w:rPr>
          <w:rFonts w:ascii="Times New Roman" w:hAnsi="Times New Roman"/>
          <w:sz w:val="24"/>
          <w:szCs w:val="24"/>
        </w:rPr>
        <w:t>слуги.</w:t>
      </w:r>
    </w:p>
    <w:p w:rsidR="004F11CE" w:rsidRPr="00DD0BC4" w:rsidRDefault="001A5B6F" w:rsidP="004F11CE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27.8.</w:t>
      </w:r>
      <w:r w:rsidR="004F11CE" w:rsidRPr="00DD0BC4">
        <w:rPr>
          <w:rFonts w:ascii="Times New Roman" w:hAnsi="Times New Roman"/>
          <w:sz w:val="24"/>
          <w:szCs w:val="24"/>
        </w:rPr>
        <w:tab/>
        <w:t xml:space="preserve"> Заявители (представители Заявителей) могут контролировать предоставление </w:t>
      </w:r>
      <w:r w:rsidR="00964B84" w:rsidRPr="00DD0BC4">
        <w:rPr>
          <w:rFonts w:ascii="Times New Roman" w:hAnsi="Times New Roman"/>
          <w:sz w:val="24"/>
          <w:szCs w:val="24"/>
        </w:rPr>
        <w:t xml:space="preserve">Муниципальной </w:t>
      </w:r>
      <w:r w:rsidR="00217169" w:rsidRPr="00DD0BC4">
        <w:rPr>
          <w:rFonts w:ascii="Times New Roman" w:hAnsi="Times New Roman"/>
          <w:sz w:val="24"/>
          <w:szCs w:val="24"/>
        </w:rPr>
        <w:t>у</w:t>
      </w:r>
      <w:r w:rsidR="004F11CE" w:rsidRPr="00DD0BC4">
        <w:rPr>
          <w:rFonts w:ascii="Times New Roman" w:hAnsi="Times New Roman"/>
          <w:sz w:val="24"/>
          <w:szCs w:val="24"/>
        </w:rPr>
        <w:t>слуги путем получения информации о ходе предоставлени</w:t>
      </w:r>
      <w:r w:rsidR="002429FC" w:rsidRPr="00DD0BC4">
        <w:rPr>
          <w:rFonts w:ascii="Times New Roman" w:hAnsi="Times New Roman"/>
          <w:sz w:val="24"/>
          <w:szCs w:val="24"/>
        </w:rPr>
        <w:t>я</w:t>
      </w:r>
      <w:r w:rsidR="004F11CE" w:rsidRPr="00DD0BC4">
        <w:rPr>
          <w:rFonts w:ascii="Times New Roman" w:hAnsi="Times New Roman"/>
          <w:sz w:val="24"/>
          <w:szCs w:val="24"/>
        </w:rPr>
        <w:t xml:space="preserve"> </w:t>
      </w:r>
      <w:r w:rsidR="00964B84" w:rsidRPr="00DD0BC4">
        <w:rPr>
          <w:rFonts w:ascii="Times New Roman" w:hAnsi="Times New Roman"/>
          <w:sz w:val="24"/>
          <w:szCs w:val="24"/>
        </w:rPr>
        <w:t xml:space="preserve">Муниципальной </w:t>
      </w:r>
      <w:r w:rsidR="00217169" w:rsidRPr="00DD0BC4">
        <w:rPr>
          <w:rFonts w:ascii="Times New Roman" w:hAnsi="Times New Roman"/>
          <w:sz w:val="24"/>
          <w:szCs w:val="24"/>
        </w:rPr>
        <w:t>у</w:t>
      </w:r>
      <w:r w:rsidR="004F11CE" w:rsidRPr="00DD0BC4">
        <w:rPr>
          <w:rFonts w:ascii="Times New Roman" w:hAnsi="Times New Roman"/>
          <w:sz w:val="24"/>
          <w:szCs w:val="24"/>
        </w:rPr>
        <w:t>слуги, в том числе о сроках завершения административных процедур (действий)</w:t>
      </w:r>
      <w:r w:rsidR="004D3A7A" w:rsidRPr="00DD0BC4">
        <w:rPr>
          <w:rFonts w:ascii="Times New Roman" w:hAnsi="Times New Roman"/>
          <w:sz w:val="24"/>
          <w:szCs w:val="24"/>
        </w:rPr>
        <w:t>,</w:t>
      </w:r>
      <w:r w:rsidR="004F11CE" w:rsidRPr="00DD0BC4">
        <w:rPr>
          <w:rFonts w:ascii="Times New Roman" w:hAnsi="Times New Roman"/>
          <w:sz w:val="24"/>
          <w:szCs w:val="24"/>
        </w:rPr>
        <w:t xml:space="preserve"> по телефону, путем письменного обращения в </w:t>
      </w:r>
      <w:r w:rsidR="00964B84" w:rsidRPr="00DD0BC4">
        <w:rPr>
          <w:rFonts w:ascii="Times New Roman" w:hAnsi="Times New Roman"/>
          <w:sz w:val="24"/>
          <w:szCs w:val="24"/>
        </w:rPr>
        <w:t xml:space="preserve">Администрацию, </w:t>
      </w:r>
      <w:r w:rsidR="00B53C0D" w:rsidRPr="00DD0BC4">
        <w:rPr>
          <w:rFonts w:ascii="Times New Roman" w:hAnsi="Times New Roman"/>
          <w:sz w:val="24"/>
          <w:szCs w:val="24"/>
        </w:rPr>
        <w:t xml:space="preserve">МКУ, </w:t>
      </w:r>
      <w:r w:rsidR="00964B84" w:rsidRPr="00DD0BC4">
        <w:rPr>
          <w:rFonts w:ascii="Times New Roman" w:hAnsi="Times New Roman"/>
          <w:sz w:val="24"/>
          <w:szCs w:val="24"/>
        </w:rPr>
        <w:t>в том числе по электронной почте, а также посредством РПГУ и МФЦ.</w:t>
      </w:r>
    </w:p>
    <w:p w:rsidR="004F11CE" w:rsidRPr="00DD0BC4" w:rsidRDefault="004F11CE" w:rsidP="004F11CE">
      <w:pPr>
        <w:keepNext/>
        <w:tabs>
          <w:tab w:val="left" w:pos="142"/>
          <w:tab w:val="left" w:pos="426"/>
        </w:tabs>
        <w:spacing w:before="36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t>V</w:t>
      </w: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</w:t>
      </w: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ab/>
        <w:t xml:space="preserve">Досудебный (внесудебный) порядок обжалования решений и действий (бездействия) </w:t>
      </w:r>
      <w:r w:rsidR="00716012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Администрации</w:t>
      </w: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, </w:t>
      </w:r>
      <w:r w:rsidR="00FA2A1A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МКУ,</w:t>
      </w:r>
      <w:r w:rsidR="008A4C1E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="00716012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должностных лиц</w:t>
      </w:r>
      <w:r w:rsidR="00CE2A9D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, муниципальных служащих, </w:t>
      </w:r>
      <w:r w:rsidR="00A43001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работников</w:t>
      </w:r>
      <w:r w:rsidR="00716012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Администрации</w:t>
      </w:r>
      <w:r w:rsidR="008A4C1E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, МКУ, </w:t>
      </w:r>
      <w:r w:rsidR="001B6DAE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предоставляющих Муниципальную услугу, а также </w:t>
      </w:r>
      <w:r w:rsidR="00A43001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работников</w:t>
      </w:r>
      <w:r w:rsidR="008A4C1E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МФЦ</w:t>
      </w:r>
      <w:r w:rsidR="00CE2A9D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, участвующих в предоставлении Муниципальной услуги</w:t>
      </w:r>
    </w:p>
    <w:p w:rsidR="00056343" w:rsidRPr="00DD0BC4" w:rsidRDefault="00056343" w:rsidP="00056343">
      <w:pPr>
        <w:keepNext/>
        <w:tabs>
          <w:tab w:val="left" w:pos="142"/>
          <w:tab w:val="left" w:pos="426"/>
        </w:tabs>
        <w:spacing w:before="36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2</w:t>
      </w:r>
      <w:r w:rsidR="00802418"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8</w:t>
      </w:r>
      <w:r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. Досудебный (внесудебный) порядок обжалования решений и действий (бездействия) </w:t>
      </w:r>
      <w:r w:rsidR="00E40C72"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Администрации</w:t>
      </w:r>
      <w:r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, </w:t>
      </w:r>
      <w:r w:rsidR="00FA2A1A"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МКУ, </w:t>
      </w:r>
      <w:r w:rsidR="00802418"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должностных лиц</w:t>
      </w:r>
      <w:r w:rsidR="00CE2A9D"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, муниципальных служащих, </w:t>
      </w:r>
      <w:r w:rsidR="00A43001"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работников</w:t>
      </w:r>
      <w:r w:rsidR="00802418"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Администрации</w:t>
      </w:r>
      <w:r w:rsidR="00CE2A9D"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, МКУ, </w:t>
      </w:r>
      <w:r w:rsidR="001B6DAE"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предоставляющих Муниципальную услугу,</w:t>
      </w:r>
      <w:r w:rsidR="00160DF8"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1B6DAE"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а также </w:t>
      </w:r>
      <w:r w:rsidR="00A43001"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работников</w:t>
      </w:r>
      <w:r w:rsidR="00CE2A9D"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МФЦ</w:t>
      </w:r>
      <w:r w:rsidR="00802418"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,</w:t>
      </w:r>
      <w:r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участвующих в предоставлении </w:t>
      </w:r>
      <w:r w:rsidR="00802418"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Муниципальной у</w:t>
      </w:r>
      <w:r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слуги</w:t>
      </w:r>
    </w:p>
    <w:p w:rsidR="006E5A84" w:rsidRPr="00DD0BC4" w:rsidRDefault="006E5A84" w:rsidP="004F11C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0BC4">
        <w:rPr>
          <w:rFonts w:ascii="Times New Roman" w:hAnsi="Times New Roman"/>
          <w:sz w:val="24"/>
          <w:szCs w:val="24"/>
        </w:rPr>
        <w:t>28.1.</w:t>
      </w:r>
      <w:r w:rsidR="004F11CE" w:rsidRPr="00DD0BC4">
        <w:rPr>
          <w:rFonts w:ascii="Times New Roman" w:hAnsi="Times New Roman"/>
          <w:sz w:val="24"/>
          <w:szCs w:val="24"/>
        </w:rPr>
        <w:tab/>
      </w:r>
      <w:proofErr w:type="gramStart"/>
      <w:r w:rsidR="004F11CE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Заявитель (представитель Заявителя) </w:t>
      </w:r>
      <w:r w:rsidR="00802418" w:rsidRPr="00DD0BC4">
        <w:rPr>
          <w:rFonts w:ascii="Times New Roman" w:eastAsia="Times New Roman" w:hAnsi="Times New Roman"/>
          <w:sz w:val="24"/>
          <w:szCs w:val="24"/>
          <w:lang w:eastAsia="ar-SA"/>
        </w:rPr>
        <w:t>вправе</w:t>
      </w:r>
      <w:r w:rsidR="004F11CE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802418" w:rsidRPr="00DD0BC4">
        <w:rPr>
          <w:rFonts w:ascii="Times New Roman" w:eastAsia="Times New Roman" w:hAnsi="Times New Roman"/>
          <w:sz w:val="24"/>
          <w:szCs w:val="24"/>
          <w:lang w:eastAsia="ar-SA"/>
        </w:rPr>
        <w:t>подать жалобу на решение и (или) действие (бездействие) Администрации</w:t>
      </w:r>
      <w:r w:rsidR="00FA2A1A" w:rsidRPr="00DD0BC4">
        <w:rPr>
          <w:rFonts w:ascii="Times New Roman" w:eastAsia="Times New Roman" w:hAnsi="Times New Roman"/>
          <w:sz w:val="24"/>
          <w:szCs w:val="24"/>
          <w:lang w:eastAsia="ar-SA"/>
        </w:rPr>
        <w:t>, МКУ</w:t>
      </w:r>
      <w:r w:rsidR="00CE2A9D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802418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и (или) должностных лиц, муниципальных служащих, </w:t>
      </w:r>
      <w:r w:rsidR="00A43001" w:rsidRPr="00DD0BC4">
        <w:rPr>
          <w:rFonts w:ascii="Times New Roman" w:eastAsia="Times New Roman" w:hAnsi="Times New Roman"/>
          <w:sz w:val="24"/>
          <w:szCs w:val="24"/>
          <w:lang w:eastAsia="ar-SA"/>
        </w:rPr>
        <w:t>работников</w:t>
      </w:r>
      <w:r w:rsidR="003B32C2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 Администрации, </w:t>
      </w:r>
      <w:r w:rsidR="002C1E8D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МКУ, </w:t>
      </w:r>
      <w:r w:rsidR="00160DF8"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предоставляющих Муниципальную услугу</w:t>
      </w:r>
      <w:r w:rsidR="00160DF8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802418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а также </w:t>
      </w:r>
      <w:r w:rsidR="00A43001" w:rsidRPr="00DD0BC4">
        <w:rPr>
          <w:rFonts w:ascii="Times New Roman" w:eastAsia="Times New Roman" w:hAnsi="Times New Roman"/>
          <w:sz w:val="24"/>
          <w:szCs w:val="24"/>
          <w:lang w:eastAsia="ar-SA"/>
        </w:rPr>
        <w:t>работников</w:t>
      </w:r>
      <w:r w:rsidR="00802418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 МФЦ</w:t>
      </w:r>
      <w:r w:rsidR="003B32C2" w:rsidRPr="00DD0BC4">
        <w:rPr>
          <w:rFonts w:ascii="Times New Roman" w:eastAsia="Times New Roman" w:hAnsi="Times New Roman"/>
          <w:sz w:val="24"/>
          <w:szCs w:val="24"/>
          <w:lang w:eastAsia="ar-SA"/>
        </w:rPr>
        <w:t>, участвующих в предоставлении</w:t>
      </w:r>
      <w:r w:rsidR="00802418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A2804" w:rsidRPr="00DD0BC4">
        <w:rPr>
          <w:rFonts w:ascii="Times New Roman" w:eastAsia="Times New Roman" w:hAnsi="Times New Roman"/>
          <w:sz w:val="24"/>
          <w:szCs w:val="24"/>
          <w:lang w:eastAsia="ar-SA"/>
        </w:rPr>
        <w:t>М</w:t>
      </w:r>
      <w:r w:rsidR="00802418" w:rsidRPr="00DD0BC4">
        <w:rPr>
          <w:rFonts w:ascii="Times New Roman" w:eastAsia="Times New Roman" w:hAnsi="Times New Roman"/>
          <w:sz w:val="24"/>
          <w:szCs w:val="24"/>
          <w:lang w:eastAsia="ar-SA"/>
        </w:rPr>
        <w:t>униципальной услуги</w:t>
      </w:r>
      <w:r w:rsidR="003B32C2" w:rsidRPr="00DD0BC4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="00802418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 в случае нарушения</w:t>
      </w:r>
      <w:r w:rsidR="003B32C2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 требований к</w:t>
      </w:r>
      <w:r w:rsidR="00802418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 предост</w:t>
      </w:r>
      <w:r w:rsidR="007D2C23" w:rsidRPr="00DD0BC4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="00802418" w:rsidRPr="00DD0BC4">
        <w:rPr>
          <w:rFonts w:ascii="Times New Roman" w:eastAsia="Times New Roman" w:hAnsi="Times New Roman"/>
          <w:sz w:val="24"/>
          <w:szCs w:val="24"/>
          <w:lang w:eastAsia="ar-SA"/>
        </w:rPr>
        <w:t>влени</w:t>
      </w:r>
      <w:r w:rsidR="003B32C2" w:rsidRPr="00DD0BC4"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="00802418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A2804" w:rsidRPr="00DD0BC4">
        <w:rPr>
          <w:rFonts w:ascii="Times New Roman" w:eastAsia="Times New Roman" w:hAnsi="Times New Roman"/>
          <w:sz w:val="24"/>
          <w:szCs w:val="24"/>
          <w:lang w:eastAsia="ar-SA"/>
        </w:rPr>
        <w:t>М</w:t>
      </w:r>
      <w:r w:rsidR="00802418" w:rsidRPr="00DD0BC4">
        <w:rPr>
          <w:rFonts w:ascii="Times New Roman" w:eastAsia="Times New Roman" w:hAnsi="Times New Roman"/>
          <w:sz w:val="24"/>
          <w:szCs w:val="24"/>
          <w:lang w:eastAsia="ar-SA"/>
        </w:rPr>
        <w:t>униципальной услуги, выразивш</w:t>
      </w:r>
      <w:r w:rsidR="00EF31DC" w:rsidRPr="00DD0BC4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="00802418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еся в неправомерных решениях и действиях (бездействии) Администрации, </w:t>
      </w:r>
      <w:r w:rsidR="002C1E8D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МКУ, </w:t>
      </w:r>
      <w:r w:rsidR="00CE2A9D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МФЦ, </w:t>
      </w:r>
      <w:r w:rsidR="00A43001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а также </w:t>
      </w:r>
      <w:r w:rsidR="00802418" w:rsidRPr="00DD0BC4">
        <w:rPr>
          <w:rFonts w:ascii="Times New Roman" w:eastAsia="Times New Roman" w:hAnsi="Times New Roman"/>
          <w:sz w:val="24"/>
          <w:szCs w:val="24"/>
          <w:lang w:eastAsia="ar-SA"/>
        </w:rPr>
        <w:t>до</w:t>
      </w:r>
      <w:r w:rsidR="007D2C23" w:rsidRPr="00DD0BC4">
        <w:rPr>
          <w:rFonts w:ascii="Times New Roman" w:eastAsia="Times New Roman" w:hAnsi="Times New Roman"/>
          <w:sz w:val="24"/>
          <w:szCs w:val="24"/>
          <w:lang w:eastAsia="ar-SA"/>
        </w:rPr>
        <w:t>л</w:t>
      </w:r>
      <w:r w:rsidR="00802418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жностных лиц, муниципальных служащих, </w:t>
      </w:r>
      <w:r w:rsidR="00A43001" w:rsidRPr="00DD0BC4">
        <w:rPr>
          <w:rFonts w:ascii="Times New Roman" w:eastAsia="Times New Roman" w:hAnsi="Times New Roman"/>
          <w:sz w:val="24"/>
          <w:szCs w:val="24"/>
          <w:lang w:eastAsia="ar-SA"/>
        </w:rPr>
        <w:t>работников</w:t>
      </w:r>
      <w:proofErr w:type="gramEnd"/>
      <w:r w:rsidR="003B32C2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 Администрации, </w:t>
      </w:r>
      <w:r w:rsidR="002C1E8D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МКУ, </w:t>
      </w:r>
      <w:r w:rsidR="00802418" w:rsidRPr="00DD0BC4">
        <w:rPr>
          <w:rFonts w:ascii="Times New Roman" w:eastAsia="Times New Roman" w:hAnsi="Times New Roman"/>
          <w:sz w:val="24"/>
          <w:szCs w:val="24"/>
          <w:lang w:eastAsia="ar-SA"/>
        </w:rPr>
        <w:t>МФЦ</w:t>
      </w:r>
      <w:r w:rsidR="00160DF8" w:rsidRPr="00DD0BC4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336351" w:rsidRPr="00DD0BC4" w:rsidRDefault="006E5A84" w:rsidP="006E5A84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28.2. </w:t>
      </w:r>
      <w:proofErr w:type="gramStart"/>
      <w:r w:rsidRPr="00DD0BC4">
        <w:rPr>
          <w:sz w:val="24"/>
          <w:szCs w:val="24"/>
        </w:rPr>
        <w:t xml:space="preserve">Требования </w:t>
      </w:r>
      <w:r w:rsidR="003B32C2" w:rsidRPr="00DD0BC4">
        <w:rPr>
          <w:sz w:val="24"/>
          <w:szCs w:val="24"/>
        </w:rPr>
        <w:t xml:space="preserve">к </w:t>
      </w:r>
      <w:r w:rsidRPr="00DD0BC4">
        <w:rPr>
          <w:sz w:val="24"/>
          <w:szCs w:val="24"/>
        </w:rPr>
        <w:t>подач</w:t>
      </w:r>
      <w:r w:rsidR="003B32C2" w:rsidRPr="00DD0BC4">
        <w:rPr>
          <w:sz w:val="24"/>
          <w:szCs w:val="24"/>
        </w:rPr>
        <w:t>е</w:t>
      </w:r>
      <w:r w:rsidRPr="00DD0BC4">
        <w:rPr>
          <w:sz w:val="24"/>
          <w:szCs w:val="24"/>
        </w:rPr>
        <w:t xml:space="preserve"> и рассмотрени</w:t>
      </w:r>
      <w:r w:rsidR="003B32C2" w:rsidRPr="00DD0BC4">
        <w:rPr>
          <w:sz w:val="24"/>
          <w:szCs w:val="24"/>
        </w:rPr>
        <w:t>ю</w:t>
      </w:r>
      <w:r w:rsidRPr="00DD0BC4">
        <w:rPr>
          <w:sz w:val="24"/>
          <w:szCs w:val="24"/>
        </w:rPr>
        <w:t xml:space="preserve"> жалоб установлены  постановлением Правительства </w:t>
      </w:r>
      <w:r w:rsidR="00336351" w:rsidRPr="00DD0BC4">
        <w:rPr>
          <w:sz w:val="24"/>
          <w:szCs w:val="24"/>
        </w:rPr>
        <w:t xml:space="preserve"> Московской области от </w:t>
      </w:r>
      <w:r w:rsidR="00EF31DC" w:rsidRPr="00DD0BC4">
        <w:rPr>
          <w:sz w:val="24"/>
          <w:szCs w:val="24"/>
        </w:rPr>
        <w:t>0</w:t>
      </w:r>
      <w:r w:rsidR="00336351" w:rsidRPr="00DD0BC4">
        <w:rPr>
          <w:sz w:val="24"/>
          <w:szCs w:val="24"/>
        </w:rPr>
        <w:t>8</w:t>
      </w:r>
      <w:r w:rsidR="00EF31DC" w:rsidRPr="00DD0BC4">
        <w:rPr>
          <w:sz w:val="24"/>
          <w:szCs w:val="24"/>
        </w:rPr>
        <w:t>.08.</w:t>
      </w:r>
      <w:r w:rsidR="00336351" w:rsidRPr="00DD0BC4">
        <w:rPr>
          <w:sz w:val="24"/>
          <w:szCs w:val="24"/>
        </w:rPr>
        <w:t>2013</w:t>
      </w:r>
      <w:r w:rsidR="00EF31DC" w:rsidRPr="00DD0BC4">
        <w:rPr>
          <w:sz w:val="24"/>
          <w:szCs w:val="24"/>
        </w:rPr>
        <w:t xml:space="preserve"> №</w:t>
      </w:r>
      <w:r w:rsidR="00336351" w:rsidRPr="00DD0BC4">
        <w:rPr>
          <w:sz w:val="24"/>
          <w:szCs w:val="24"/>
        </w:rPr>
        <w:t xml:space="preserve">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области» (далее - постановление  Правительства Московской области  от 08.08.2013  № 601/33).</w:t>
      </w:r>
      <w:proofErr w:type="gramEnd"/>
    </w:p>
    <w:p w:rsidR="006E5A84" w:rsidRPr="00DD0BC4" w:rsidRDefault="006E5A84" w:rsidP="006E5A84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28.3. Жалоба подается </w:t>
      </w:r>
      <w:r w:rsidR="001B6DAE" w:rsidRPr="00DD0BC4">
        <w:rPr>
          <w:sz w:val="24"/>
          <w:szCs w:val="24"/>
        </w:rPr>
        <w:t>в</w:t>
      </w:r>
      <w:r w:rsidRPr="00DD0BC4">
        <w:rPr>
          <w:sz w:val="24"/>
          <w:szCs w:val="24"/>
        </w:rPr>
        <w:t xml:space="preserve"> письменной форме, в том числе при личном приеме Заявителя (представителя Заявителя), или в электронном виде.</w:t>
      </w:r>
      <w:bookmarkStart w:id="88" w:name="dst100015"/>
      <w:bookmarkEnd w:id="88"/>
    </w:p>
    <w:p w:rsidR="006E5A84" w:rsidRPr="00DD0BC4" w:rsidRDefault="006E5A84" w:rsidP="006E5A84">
      <w:pPr>
        <w:pStyle w:val="11"/>
        <w:numPr>
          <w:ilvl w:val="0"/>
          <w:numId w:val="0"/>
        </w:numPr>
        <w:ind w:left="709"/>
        <w:rPr>
          <w:sz w:val="24"/>
          <w:szCs w:val="24"/>
        </w:rPr>
      </w:pPr>
      <w:r w:rsidRPr="00DD0BC4">
        <w:rPr>
          <w:sz w:val="24"/>
          <w:szCs w:val="24"/>
        </w:rPr>
        <w:t>28.4. Жалоба должна содержать:</w:t>
      </w:r>
    </w:p>
    <w:p w:rsidR="006E5A84" w:rsidRPr="00DD0BC4" w:rsidRDefault="006E5A84" w:rsidP="006E5A8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9" w:name="dst100016"/>
      <w:bookmarkEnd w:id="89"/>
      <w:r w:rsidRPr="00DD0BC4">
        <w:rPr>
          <w:rFonts w:ascii="Times New Roman" w:hAnsi="Times New Roman"/>
          <w:sz w:val="24"/>
          <w:szCs w:val="24"/>
        </w:rPr>
        <w:lastRenderedPageBreak/>
        <w:t xml:space="preserve">1) наименование Администрации, </w:t>
      </w:r>
      <w:r w:rsidR="002C1E8D" w:rsidRPr="00DD0BC4">
        <w:rPr>
          <w:rFonts w:ascii="Times New Roman" w:hAnsi="Times New Roman"/>
          <w:sz w:val="24"/>
          <w:szCs w:val="24"/>
        </w:rPr>
        <w:t>МКУ</w:t>
      </w:r>
      <w:r w:rsidR="00CE2A9D" w:rsidRPr="00DD0BC4">
        <w:rPr>
          <w:rFonts w:ascii="Times New Roman" w:hAnsi="Times New Roman"/>
          <w:sz w:val="24"/>
          <w:szCs w:val="24"/>
        </w:rPr>
        <w:t>, МФЦ,</w:t>
      </w:r>
      <w:r w:rsidR="002C1E8D" w:rsidRPr="00DD0BC4">
        <w:rPr>
          <w:rFonts w:ascii="Times New Roman" w:hAnsi="Times New Roman"/>
          <w:sz w:val="24"/>
          <w:szCs w:val="24"/>
        </w:rPr>
        <w:t xml:space="preserve"> наименование </w:t>
      </w:r>
      <w:r w:rsidRPr="00DD0BC4">
        <w:rPr>
          <w:rFonts w:ascii="Times New Roman" w:hAnsi="Times New Roman"/>
          <w:sz w:val="24"/>
          <w:szCs w:val="24"/>
        </w:rPr>
        <w:t>должностного лица</w:t>
      </w:r>
      <w:r w:rsidR="00160DF8" w:rsidRPr="00DD0BC4">
        <w:rPr>
          <w:rFonts w:ascii="Times New Roman" w:hAnsi="Times New Roman"/>
          <w:sz w:val="24"/>
          <w:szCs w:val="24"/>
        </w:rPr>
        <w:t>,</w:t>
      </w:r>
      <w:r w:rsidRPr="00DD0BC4">
        <w:rPr>
          <w:rFonts w:ascii="Times New Roman" w:hAnsi="Times New Roman"/>
          <w:sz w:val="24"/>
          <w:szCs w:val="24"/>
        </w:rPr>
        <w:t xml:space="preserve"> муниципального служащего, </w:t>
      </w:r>
      <w:r w:rsidR="00A43001" w:rsidRPr="00DD0BC4">
        <w:rPr>
          <w:rFonts w:ascii="Times New Roman" w:hAnsi="Times New Roman"/>
          <w:sz w:val="24"/>
          <w:szCs w:val="24"/>
        </w:rPr>
        <w:t>работника</w:t>
      </w:r>
      <w:r w:rsidR="002C1E8D" w:rsidRPr="00DD0BC4">
        <w:rPr>
          <w:rFonts w:ascii="Times New Roman" w:hAnsi="Times New Roman"/>
          <w:sz w:val="24"/>
          <w:szCs w:val="24"/>
        </w:rPr>
        <w:t xml:space="preserve"> Администрации</w:t>
      </w:r>
      <w:r w:rsidR="00160DF8" w:rsidRPr="00DD0BC4">
        <w:rPr>
          <w:rFonts w:ascii="Times New Roman" w:hAnsi="Times New Roman"/>
          <w:sz w:val="24"/>
          <w:szCs w:val="24"/>
        </w:rPr>
        <w:t>,</w:t>
      </w:r>
      <w:r w:rsidR="002C1E8D" w:rsidRPr="00DD0BC4">
        <w:rPr>
          <w:rFonts w:ascii="Times New Roman" w:hAnsi="Times New Roman"/>
          <w:sz w:val="24"/>
          <w:szCs w:val="24"/>
        </w:rPr>
        <w:t xml:space="preserve"> МКУ</w:t>
      </w:r>
      <w:r w:rsidR="00A43001" w:rsidRPr="00DD0BC4">
        <w:rPr>
          <w:rFonts w:ascii="Times New Roman" w:hAnsi="Times New Roman"/>
          <w:sz w:val="24"/>
          <w:szCs w:val="24"/>
        </w:rPr>
        <w:t>,</w:t>
      </w:r>
      <w:r w:rsidR="00CE2A9D" w:rsidRPr="00DD0BC4">
        <w:rPr>
          <w:rFonts w:ascii="Times New Roman" w:hAnsi="Times New Roman"/>
          <w:sz w:val="24"/>
          <w:szCs w:val="24"/>
        </w:rPr>
        <w:t xml:space="preserve"> МФЦ, </w:t>
      </w:r>
      <w:r w:rsidRPr="00DD0BC4">
        <w:rPr>
          <w:rFonts w:ascii="Times New Roman" w:hAnsi="Times New Roman"/>
          <w:sz w:val="24"/>
          <w:szCs w:val="24"/>
        </w:rPr>
        <w:t>решения и действия (бездействие) которых обжалуются;</w:t>
      </w:r>
    </w:p>
    <w:p w:rsidR="006E5A84" w:rsidRPr="00DD0BC4" w:rsidRDefault="006E5A84" w:rsidP="006E5A8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0" w:name="dst100087"/>
      <w:bookmarkEnd w:id="90"/>
      <w:proofErr w:type="gramStart"/>
      <w:r w:rsidRPr="00DD0BC4">
        <w:rPr>
          <w:rFonts w:ascii="Times New Roman" w:hAnsi="Times New Roman"/>
          <w:sz w:val="24"/>
          <w:szCs w:val="24"/>
        </w:rPr>
        <w:t xml:space="preserve">2) фамилию, имя, отчество (при наличии), сведения о месте жительства </w:t>
      </w:r>
      <w:r w:rsidR="001F43C6" w:rsidRPr="00DD0BC4">
        <w:rPr>
          <w:rFonts w:ascii="Times New Roman" w:hAnsi="Times New Roman"/>
          <w:sz w:val="24"/>
          <w:szCs w:val="24"/>
        </w:rPr>
        <w:t>З</w:t>
      </w:r>
      <w:r w:rsidRPr="00DD0BC4">
        <w:rPr>
          <w:rFonts w:ascii="Times New Roman" w:hAnsi="Times New Roman"/>
          <w:sz w:val="24"/>
          <w:szCs w:val="24"/>
        </w:rPr>
        <w:t>аявителя</w:t>
      </w:r>
      <w:r w:rsidR="00EF31DC" w:rsidRPr="00DD0BC4">
        <w:rPr>
          <w:rFonts w:ascii="Times New Roman" w:hAnsi="Times New Roman"/>
          <w:sz w:val="24"/>
          <w:szCs w:val="24"/>
        </w:rPr>
        <w:t xml:space="preserve"> (представителя Заявителя)</w:t>
      </w:r>
      <w:r w:rsidRPr="00DD0BC4">
        <w:rPr>
          <w:rFonts w:ascii="Times New Roman" w:hAnsi="Times New Roman"/>
          <w:sz w:val="24"/>
          <w:szCs w:val="24"/>
        </w:rPr>
        <w:t xml:space="preserve"> - физического лица</w:t>
      </w:r>
      <w:r w:rsidR="003B32C2" w:rsidRPr="00DD0BC4">
        <w:rPr>
          <w:rFonts w:ascii="Times New Roman" w:hAnsi="Times New Roman"/>
          <w:sz w:val="24"/>
          <w:szCs w:val="24"/>
        </w:rPr>
        <w:t>,</w:t>
      </w:r>
      <w:r w:rsidRPr="00DD0BC4">
        <w:rPr>
          <w:rFonts w:ascii="Times New Roman" w:hAnsi="Times New Roman"/>
          <w:sz w:val="24"/>
          <w:szCs w:val="24"/>
        </w:rPr>
        <w:t xml:space="preserve">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</w:r>
      <w:r w:rsidR="001F43C6" w:rsidRPr="00DD0BC4">
        <w:rPr>
          <w:rFonts w:ascii="Times New Roman" w:hAnsi="Times New Roman"/>
          <w:sz w:val="24"/>
          <w:szCs w:val="24"/>
        </w:rPr>
        <w:t>З</w:t>
      </w:r>
      <w:r w:rsidRPr="00DD0BC4">
        <w:rPr>
          <w:rFonts w:ascii="Times New Roman" w:hAnsi="Times New Roman"/>
          <w:sz w:val="24"/>
          <w:szCs w:val="24"/>
        </w:rPr>
        <w:t>аявителю</w:t>
      </w:r>
      <w:r w:rsidR="00975290" w:rsidRPr="00DD0BC4"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DD0BC4">
        <w:rPr>
          <w:rFonts w:ascii="Times New Roman" w:hAnsi="Times New Roman"/>
          <w:sz w:val="24"/>
          <w:szCs w:val="24"/>
        </w:rPr>
        <w:t xml:space="preserve"> (за исключением случая, когда жалоба направляется способом, указанным в пункте 28.9. настоящего Административного  регламента;</w:t>
      </w:r>
      <w:proofErr w:type="gramEnd"/>
    </w:p>
    <w:p w:rsidR="006E5A84" w:rsidRPr="00DD0BC4" w:rsidRDefault="006E5A84" w:rsidP="006E5A8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1" w:name="dst100018"/>
      <w:bookmarkEnd w:id="91"/>
      <w:r w:rsidRPr="00DD0BC4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Администрации,</w:t>
      </w:r>
      <w:r w:rsidR="00CE2A9D" w:rsidRPr="00DD0BC4">
        <w:rPr>
          <w:rFonts w:ascii="Times New Roman" w:hAnsi="Times New Roman"/>
          <w:sz w:val="24"/>
          <w:szCs w:val="24"/>
        </w:rPr>
        <w:t xml:space="preserve"> </w:t>
      </w:r>
      <w:r w:rsidRPr="00DD0BC4">
        <w:rPr>
          <w:rFonts w:ascii="Times New Roman" w:hAnsi="Times New Roman"/>
          <w:sz w:val="24"/>
          <w:szCs w:val="24"/>
        </w:rPr>
        <w:t xml:space="preserve"> должностного лица</w:t>
      </w:r>
      <w:r w:rsidR="00CE2A9D" w:rsidRPr="00DD0BC4">
        <w:rPr>
          <w:rFonts w:ascii="Times New Roman" w:hAnsi="Times New Roman"/>
          <w:sz w:val="24"/>
          <w:szCs w:val="24"/>
        </w:rPr>
        <w:t>,</w:t>
      </w:r>
      <w:r w:rsidRPr="00DD0BC4">
        <w:rPr>
          <w:rFonts w:ascii="Times New Roman" w:hAnsi="Times New Roman"/>
          <w:sz w:val="24"/>
          <w:szCs w:val="24"/>
        </w:rPr>
        <w:t xml:space="preserve"> муниципального служащего</w:t>
      </w:r>
      <w:r w:rsidR="00CE2A9D" w:rsidRPr="00DD0BC4">
        <w:rPr>
          <w:rFonts w:ascii="Times New Roman" w:hAnsi="Times New Roman"/>
          <w:sz w:val="24"/>
          <w:szCs w:val="24"/>
        </w:rPr>
        <w:t xml:space="preserve">, </w:t>
      </w:r>
      <w:r w:rsidR="00A43001" w:rsidRPr="00DD0BC4">
        <w:rPr>
          <w:rFonts w:ascii="Times New Roman" w:hAnsi="Times New Roman"/>
          <w:sz w:val="24"/>
          <w:szCs w:val="24"/>
        </w:rPr>
        <w:t>работника</w:t>
      </w:r>
      <w:r w:rsidR="002C1E8D" w:rsidRPr="00DD0BC4">
        <w:rPr>
          <w:rFonts w:ascii="Times New Roman" w:hAnsi="Times New Roman"/>
          <w:sz w:val="24"/>
          <w:szCs w:val="24"/>
        </w:rPr>
        <w:t xml:space="preserve"> </w:t>
      </w:r>
      <w:r w:rsidR="00160DF8" w:rsidRPr="00DD0BC4">
        <w:rPr>
          <w:rFonts w:ascii="Times New Roman" w:hAnsi="Times New Roman"/>
          <w:sz w:val="24"/>
          <w:szCs w:val="24"/>
        </w:rPr>
        <w:t xml:space="preserve">Администрации, </w:t>
      </w:r>
      <w:r w:rsidR="002C1E8D" w:rsidRPr="00DD0BC4">
        <w:rPr>
          <w:rFonts w:ascii="Times New Roman" w:hAnsi="Times New Roman"/>
          <w:sz w:val="24"/>
          <w:szCs w:val="24"/>
        </w:rPr>
        <w:t>МКУ</w:t>
      </w:r>
      <w:r w:rsidR="00A43001" w:rsidRPr="00DD0BC4">
        <w:rPr>
          <w:rFonts w:ascii="Times New Roman" w:hAnsi="Times New Roman"/>
          <w:sz w:val="24"/>
          <w:szCs w:val="24"/>
        </w:rPr>
        <w:t>,</w:t>
      </w:r>
      <w:r w:rsidR="00CE2A9D" w:rsidRPr="00DD0BC4">
        <w:rPr>
          <w:rFonts w:ascii="Times New Roman" w:hAnsi="Times New Roman"/>
          <w:sz w:val="24"/>
          <w:szCs w:val="24"/>
        </w:rPr>
        <w:t xml:space="preserve"> МФЦ</w:t>
      </w:r>
      <w:r w:rsidRPr="00DD0BC4">
        <w:rPr>
          <w:rFonts w:ascii="Times New Roman" w:hAnsi="Times New Roman"/>
          <w:sz w:val="24"/>
          <w:szCs w:val="24"/>
        </w:rPr>
        <w:t>;</w:t>
      </w:r>
    </w:p>
    <w:p w:rsidR="006E5A84" w:rsidRPr="00DD0BC4" w:rsidRDefault="006E5A84" w:rsidP="001F43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2" w:name="dst100019"/>
      <w:bookmarkEnd w:id="92"/>
      <w:r w:rsidRPr="00DD0BC4">
        <w:rPr>
          <w:rFonts w:ascii="Times New Roman" w:hAnsi="Times New Roman"/>
          <w:sz w:val="24"/>
          <w:szCs w:val="24"/>
        </w:rPr>
        <w:t xml:space="preserve">4) доводы, на основании которых Заявитель </w:t>
      </w:r>
      <w:r w:rsidR="00975290" w:rsidRPr="00DD0BC4">
        <w:rPr>
          <w:rFonts w:ascii="Times New Roman" w:hAnsi="Times New Roman"/>
          <w:sz w:val="24"/>
          <w:szCs w:val="24"/>
        </w:rPr>
        <w:t xml:space="preserve">(представитель Заявителя) </w:t>
      </w:r>
      <w:r w:rsidRPr="00DD0BC4">
        <w:rPr>
          <w:rFonts w:ascii="Times New Roman" w:hAnsi="Times New Roman"/>
          <w:sz w:val="24"/>
          <w:szCs w:val="24"/>
        </w:rPr>
        <w:t>не согласен с решением и действием (бездействием) Администрации, должностного лица либо муниципального служащего</w:t>
      </w:r>
      <w:r w:rsidR="003B32C2" w:rsidRPr="00DD0BC4">
        <w:rPr>
          <w:rFonts w:ascii="Times New Roman" w:hAnsi="Times New Roman"/>
          <w:sz w:val="24"/>
          <w:szCs w:val="24"/>
        </w:rPr>
        <w:t xml:space="preserve">, </w:t>
      </w:r>
      <w:r w:rsidR="00A43001" w:rsidRPr="00DD0BC4">
        <w:rPr>
          <w:rFonts w:ascii="Times New Roman" w:hAnsi="Times New Roman"/>
          <w:sz w:val="24"/>
          <w:szCs w:val="24"/>
        </w:rPr>
        <w:t>работника</w:t>
      </w:r>
      <w:r w:rsidR="003B32C2" w:rsidRPr="00DD0BC4">
        <w:rPr>
          <w:rFonts w:ascii="Times New Roman" w:hAnsi="Times New Roman"/>
          <w:sz w:val="24"/>
          <w:szCs w:val="24"/>
        </w:rPr>
        <w:t xml:space="preserve"> Администрации</w:t>
      </w:r>
      <w:r w:rsidR="00A43001" w:rsidRPr="00DD0BC4">
        <w:rPr>
          <w:rFonts w:ascii="Times New Roman" w:hAnsi="Times New Roman"/>
          <w:sz w:val="24"/>
          <w:szCs w:val="24"/>
        </w:rPr>
        <w:t>,</w:t>
      </w:r>
      <w:r w:rsidR="002C1E8D" w:rsidRPr="00DD0BC4">
        <w:rPr>
          <w:rFonts w:ascii="Times New Roman" w:hAnsi="Times New Roman"/>
          <w:sz w:val="24"/>
          <w:szCs w:val="24"/>
        </w:rPr>
        <w:t xml:space="preserve"> МКУ</w:t>
      </w:r>
      <w:r w:rsidR="008049EA" w:rsidRPr="00DD0BC4">
        <w:rPr>
          <w:rFonts w:ascii="Times New Roman" w:hAnsi="Times New Roman"/>
          <w:sz w:val="24"/>
          <w:szCs w:val="24"/>
        </w:rPr>
        <w:t>, МФЦ</w:t>
      </w:r>
      <w:r w:rsidRPr="00DD0BC4">
        <w:rPr>
          <w:rFonts w:ascii="Times New Roman" w:hAnsi="Times New Roman"/>
          <w:sz w:val="24"/>
          <w:szCs w:val="24"/>
        </w:rPr>
        <w:t xml:space="preserve">. Заявителем </w:t>
      </w:r>
      <w:r w:rsidR="00975290" w:rsidRPr="00DD0BC4">
        <w:rPr>
          <w:rFonts w:ascii="Times New Roman" w:hAnsi="Times New Roman"/>
          <w:sz w:val="24"/>
          <w:szCs w:val="24"/>
        </w:rPr>
        <w:t xml:space="preserve">(представителем Заявителя) </w:t>
      </w:r>
      <w:r w:rsidRPr="00DD0BC4">
        <w:rPr>
          <w:rFonts w:ascii="Times New Roman" w:hAnsi="Times New Roman"/>
          <w:sz w:val="24"/>
          <w:szCs w:val="24"/>
        </w:rPr>
        <w:t xml:space="preserve">могут быть представлены документы (при наличии), подтверждающие доводы </w:t>
      </w:r>
      <w:r w:rsidR="00975290" w:rsidRPr="00DD0BC4">
        <w:rPr>
          <w:rFonts w:ascii="Times New Roman" w:hAnsi="Times New Roman"/>
          <w:sz w:val="24"/>
          <w:szCs w:val="24"/>
        </w:rPr>
        <w:t>З</w:t>
      </w:r>
      <w:r w:rsidRPr="00DD0BC4">
        <w:rPr>
          <w:rFonts w:ascii="Times New Roman" w:hAnsi="Times New Roman"/>
          <w:sz w:val="24"/>
          <w:szCs w:val="24"/>
        </w:rPr>
        <w:t>аявител</w:t>
      </w:r>
      <w:r w:rsidR="00975290" w:rsidRPr="00DD0BC4">
        <w:rPr>
          <w:rFonts w:ascii="Times New Roman" w:hAnsi="Times New Roman"/>
          <w:sz w:val="24"/>
          <w:szCs w:val="24"/>
        </w:rPr>
        <w:t>я</w:t>
      </w:r>
      <w:r w:rsidR="00975290" w:rsidRPr="00DD0BC4">
        <w:rPr>
          <w:rFonts w:ascii="Times New Roman" w:hAnsi="Times New Roman"/>
          <w:sz w:val="24"/>
          <w:szCs w:val="24"/>
        </w:rPr>
        <w:br/>
        <w:t>(представителя Заявителя)</w:t>
      </w:r>
      <w:r w:rsidRPr="00DD0BC4">
        <w:rPr>
          <w:rFonts w:ascii="Times New Roman" w:hAnsi="Times New Roman"/>
          <w:sz w:val="24"/>
          <w:szCs w:val="24"/>
        </w:rPr>
        <w:t xml:space="preserve"> либо их копии.</w:t>
      </w:r>
      <w:bookmarkStart w:id="93" w:name="dst100020"/>
      <w:bookmarkEnd w:id="93"/>
    </w:p>
    <w:p w:rsidR="006E5A84" w:rsidRPr="00DD0BC4" w:rsidRDefault="006E5A84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28.5. В случае если жалоба </w:t>
      </w:r>
      <w:proofErr w:type="gramStart"/>
      <w:r w:rsidRPr="00DD0BC4">
        <w:rPr>
          <w:rFonts w:ascii="Times New Roman" w:hAnsi="Times New Roman"/>
          <w:sz w:val="24"/>
          <w:szCs w:val="24"/>
        </w:rPr>
        <w:t xml:space="preserve">подается через представителя </w:t>
      </w:r>
      <w:r w:rsidR="003B32C2" w:rsidRPr="00DD0BC4">
        <w:rPr>
          <w:rFonts w:ascii="Times New Roman" w:hAnsi="Times New Roman"/>
          <w:sz w:val="24"/>
          <w:szCs w:val="24"/>
        </w:rPr>
        <w:t>З</w:t>
      </w:r>
      <w:r w:rsidRPr="00DD0BC4">
        <w:rPr>
          <w:rFonts w:ascii="Times New Roman" w:hAnsi="Times New Roman"/>
          <w:sz w:val="24"/>
          <w:szCs w:val="24"/>
        </w:rPr>
        <w:t>аявителя также представляется</w:t>
      </w:r>
      <w:proofErr w:type="gramEnd"/>
      <w:r w:rsidRPr="00DD0BC4">
        <w:rPr>
          <w:rFonts w:ascii="Times New Roman" w:hAnsi="Times New Roman"/>
          <w:sz w:val="24"/>
          <w:szCs w:val="24"/>
        </w:rPr>
        <w:t xml:space="preserve"> документ, подтверждающий полномочия на осуществление действий от имени </w:t>
      </w:r>
      <w:r w:rsidR="003B32C2" w:rsidRPr="00DD0BC4">
        <w:rPr>
          <w:rFonts w:ascii="Times New Roman" w:hAnsi="Times New Roman"/>
          <w:sz w:val="24"/>
          <w:szCs w:val="24"/>
        </w:rPr>
        <w:t>З</w:t>
      </w:r>
      <w:r w:rsidRPr="00DD0BC4">
        <w:rPr>
          <w:rFonts w:ascii="Times New Roman" w:hAnsi="Times New Roman"/>
          <w:sz w:val="24"/>
          <w:szCs w:val="24"/>
        </w:rPr>
        <w:t>аявителя</w:t>
      </w:r>
      <w:r w:rsidR="008049EA" w:rsidRPr="00DD0BC4">
        <w:rPr>
          <w:rFonts w:ascii="Times New Roman" w:hAnsi="Times New Roman"/>
          <w:sz w:val="24"/>
          <w:szCs w:val="24"/>
        </w:rPr>
        <w:t xml:space="preserve"> (для физических лиц - </w:t>
      </w:r>
      <w:bookmarkStart w:id="94" w:name="dst100021"/>
      <w:bookmarkEnd w:id="94"/>
      <w:r w:rsidRPr="00DD0BC4">
        <w:rPr>
          <w:rFonts w:ascii="Times New Roman" w:hAnsi="Times New Roman"/>
          <w:sz w:val="24"/>
          <w:szCs w:val="24"/>
        </w:rPr>
        <w:t>оформленная в соответствии с законодательством Российской Федерации доверенность</w:t>
      </w:r>
      <w:r w:rsidR="008049EA" w:rsidRPr="00DD0BC4">
        <w:rPr>
          <w:rFonts w:ascii="Times New Roman" w:hAnsi="Times New Roman"/>
          <w:sz w:val="24"/>
          <w:szCs w:val="24"/>
        </w:rPr>
        <w:t>).</w:t>
      </w:r>
    </w:p>
    <w:p w:rsidR="006E5A84" w:rsidRPr="00DD0BC4" w:rsidRDefault="006E5A84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5" w:name="dst100090"/>
      <w:bookmarkEnd w:id="95"/>
      <w:r w:rsidRPr="00DD0BC4">
        <w:rPr>
          <w:rFonts w:ascii="Times New Roman" w:hAnsi="Times New Roman"/>
          <w:sz w:val="24"/>
          <w:szCs w:val="24"/>
        </w:rPr>
        <w:t xml:space="preserve">28.6. Прием жалоб в письменной форме осуществляется </w:t>
      </w:r>
      <w:r w:rsidR="00AD2E28" w:rsidRPr="00DD0BC4">
        <w:rPr>
          <w:rFonts w:ascii="Times New Roman" w:hAnsi="Times New Roman"/>
          <w:sz w:val="24"/>
          <w:szCs w:val="24"/>
        </w:rPr>
        <w:t>Администрацией</w:t>
      </w:r>
      <w:r w:rsidR="002C1E8D" w:rsidRPr="00DD0BC4">
        <w:rPr>
          <w:rFonts w:ascii="Times New Roman" w:hAnsi="Times New Roman"/>
          <w:sz w:val="24"/>
          <w:szCs w:val="24"/>
        </w:rPr>
        <w:t>, МКУ</w:t>
      </w:r>
      <w:r w:rsidR="008049EA" w:rsidRPr="00DD0BC4">
        <w:rPr>
          <w:rFonts w:ascii="Times New Roman" w:hAnsi="Times New Roman"/>
          <w:sz w:val="24"/>
          <w:szCs w:val="24"/>
        </w:rPr>
        <w:t>, МФЦ</w:t>
      </w:r>
      <w:r w:rsidRPr="00DD0BC4">
        <w:rPr>
          <w:rFonts w:ascii="Times New Roman" w:hAnsi="Times New Roman"/>
          <w:sz w:val="24"/>
          <w:szCs w:val="24"/>
        </w:rPr>
        <w:t xml:space="preserve"> в месте предоставления </w:t>
      </w:r>
      <w:r w:rsidR="00714998" w:rsidRPr="00DD0BC4">
        <w:rPr>
          <w:rFonts w:ascii="Times New Roman" w:hAnsi="Times New Roman"/>
          <w:sz w:val="24"/>
          <w:szCs w:val="24"/>
        </w:rPr>
        <w:t>Муниципальной</w:t>
      </w:r>
      <w:r w:rsidRPr="00DD0BC4">
        <w:rPr>
          <w:rFonts w:ascii="Times New Roman" w:hAnsi="Times New Roman"/>
          <w:sz w:val="24"/>
          <w:szCs w:val="24"/>
        </w:rPr>
        <w:t xml:space="preserve"> услуги (в месте, где Заявитель </w:t>
      </w:r>
      <w:r w:rsidR="006E3BBA" w:rsidRPr="00DD0BC4">
        <w:rPr>
          <w:rFonts w:ascii="Times New Roman" w:hAnsi="Times New Roman"/>
          <w:sz w:val="24"/>
          <w:szCs w:val="24"/>
        </w:rPr>
        <w:t xml:space="preserve">(представитель Заявителя) </w:t>
      </w:r>
      <w:r w:rsidRPr="00DD0BC4">
        <w:rPr>
          <w:rFonts w:ascii="Times New Roman" w:hAnsi="Times New Roman"/>
          <w:sz w:val="24"/>
          <w:szCs w:val="24"/>
        </w:rPr>
        <w:t xml:space="preserve">подавал запрос на получение </w:t>
      </w:r>
      <w:r w:rsidR="00714998" w:rsidRPr="00DD0BC4">
        <w:rPr>
          <w:rFonts w:ascii="Times New Roman" w:hAnsi="Times New Roman"/>
          <w:sz w:val="24"/>
          <w:szCs w:val="24"/>
        </w:rPr>
        <w:t>Муниципальной</w:t>
      </w:r>
      <w:r w:rsidRPr="00DD0BC4">
        <w:rPr>
          <w:rFonts w:ascii="Times New Roman" w:hAnsi="Times New Roman"/>
          <w:sz w:val="24"/>
          <w:szCs w:val="24"/>
        </w:rPr>
        <w:t xml:space="preserve"> услуги, нарушение порядка которой обжалуется, либо в месте, где Заявителем </w:t>
      </w:r>
      <w:r w:rsidR="006E3BBA" w:rsidRPr="00DD0BC4">
        <w:rPr>
          <w:rFonts w:ascii="Times New Roman" w:hAnsi="Times New Roman"/>
          <w:sz w:val="24"/>
          <w:szCs w:val="24"/>
        </w:rPr>
        <w:t xml:space="preserve">(представителем Заявителя) </w:t>
      </w:r>
      <w:r w:rsidRPr="00DD0BC4">
        <w:rPr>
          <w:rFonts w:ascii="Times New Roman" w:hAnsi="Times New Roman"/>
          <w:sz w:val="24"/>
          <w:szCs w:val="24"/>
        </w:rPr>
        <w:t xml:space="preserve">получен результат </w:t>
      </w:r>
      <w:r w:rsidR="004D3A7A" w:rsidRPr="00DD0BC4">
        <w:rPr>
          <w:rFonts w:ascii="Times New Roman" w:hAnsi="Times New Roman"/>
          <w:sz w:val="24"/>
          <w:szCs w:val="24"/>
        </w:rPr>
        <w:t xml:space="preserve">предоставления </w:t>
      </w:r>
      <w:r w:rsidRPr="00DD0BC4">
        <w:rPr>
          <w:rFonts w:ascii="Times New Roman" w:hAnsi="Times New Roman"/>
          <w:sz w:val="24"/>
          <w:szCs w:val="24"/>
        </w:rPr>
        <w:t xml:space="preserve">указанной </w:t>
      </w:r>
      <w:r w:rsidR="00714998" w:rsidRPr="00DD0BC4">
        <w:rPr>
          <w:rFonts w:ascii="Times New Roman" w:hAnsi="Times New Roman"/>
          <w:sz w:val="24"/>
          <w:szCs w:val="24"/>
        </w:rPr>
        <w:t>Муниципальной</w:t>
      </w:r>
      <w:r w:rsidRPr="00DD0BC4">
        <w:rPr>
          <w:rFonts w:ascii="Times New Roman" w:hAnsi="Times New Roman"/>
          <w:sz w:val="24"/>
          <w:szCs w:val="24"/>
        </w:rPr>
        <w:t xml:space="preserve"> услуги</w:t>
      </w:r>
      <w:r w:rsidR="006E3BBA" w:rsidRPr="00DD0BC4">
        <w:rPr>
          <w:rFonts w:ascii="Times New Roman" w:hAnsi="Times New Roman"/>
          <w:sz w:val="24"/>
          <w:szCs w:val="24"/>
        </w:rPr>
        <w:t>)</w:t>
      </w:r>
      <w:r w:rsidRPr="00DD0BC4">
        <w:rPr>
          <w:rFonts w:ascii="Times New Roman" w:hAnsi="Times New Roman"/>
          <w:sz w:val="24"/>
          <w:szCs w:val="24"/>
        </w:rPr>
        <w:t xml:space="preserve">. </w:t>
      </w:r>
      <w:bookmarkStart w:id="96" w:name="dst100025"/>
      <w:bookmarkEnd w:id="96"/>
    </w:p>
    <w:p w:rsidR="006E5A84" w:rsidRPr="00DD0BC4" w:rsidRDefault="006E5A84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Время приема жалоб должно совпадать со временем предоставления </w:t>
      </w:r>
      <w:r w:rsidR="00714998" w:rsidRPr="00DD0BC4">
        <w:rPr>
          <w:rFonts w:ascii="Times New Roman" w:hAnsi="Times New Roman"/>
          <w:sz w:val="24"/>
          <w:szCs w:val="24"/>
        </w:rPr>
        <w:t>Муниципальной</w:t>
      </w:r>
      <w:r w:rsidRPr="00DD0BC4">
        <w:rPr>
          <w:rFonts w:ascii="Times New Roman" w:hAnsi="Times New Roman"/>
          <w:sz w:val="24"/>
          <w:szCs w:val="24"/>
        </w:rPr>
        <w:t xml:space="preserve"> услуги.</w:t>
      </w:r>
    </w:p>
    <w:p w:rsidR="006E5A84" w:rsidRPr="00DD0BC4" w:rsidRDefault="006E5A84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7" w:name="dst100026"/>
      <w:bookmarkEnd w:id="97"/>
      <w:r w:rsidRPr="00DD0BC4">
        <w:rPr>
          <w:rFonts w:ascii="Times New Roman" w:hAnsi="Times New Roman"/>
          <w:sz w:val="24"/>
          <w:szCs w:val="24"/>
        </w:rPr>
        <w:t>28.7. Жалоба в письменной форме может быть также направлена по почте.</w:t>
      </w:r>
    </w:p>
    <w:p w:rsidR="006E5A84" w:rsidRPr="00DD0BC4" w:rsidRDefault="006E5A84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8" w:name="dst100027"/>
      <w:bookmarkEnd w:id="98"/>
      <w:r w:rsidRPr="00DD0BC4">
        <w:rPr>
          <w:rFonts w:ascii="Times New Roman" w:hAnsi="Times New Roman"/>
          <w:sz w:val="24"/>
          <w:szCs w:val="24"/>
        </w:rPr>
        <w:t xml:space="preserve">28.8. В случае подачи жалобы при личном приеме Заявитель </w:t>
      </w:r>
      <w:r w:rsidR="00691F95" w:rsidRPr="00DD0BC4">
        <w:rPr>
          <w:rFonts w:ascii="Times New Roman" w:hAnsi="Times New Roman"/>
          <w:sz w:val="24"/>
          <w:szCs w:val="24"/>
        </w:rPr>
        <w:t xml:space="preserve">(представитель Заявителя) </w:t>
      </w:r>
      <w:r w:rsidRPr="00DD0BC4">
        <w:rPr>
          <w:rFonts w:ascii="Times New Roman" w:hAnsi="Times New Roman"/>
          <w:sz w:val="24"/>
          <w:szCs w:val="24"/>
        </w:rPr>
        <w:t>представляет документ, удостоверяющий его личность в соответствии с </w:t>
      </w:r>
      <w:r w:rsidR="00237376" w:rsidRPr="00DD0BC4">
        <w:rPr>
          <w:rFonts w:ascii="Times New Roman" w:hAnsi="Times New Roman"/>
          <w:sz w:val="24"/>
          <w:szCs w:val="24"/>
        </w:rPr>
        <w:t>законодательством Российской</w:t>
      </w:r>
      <w:r w:rsidRPr="00DD0BC4">
        <w:rPr>
          <w:rFonts w:ascii="Times New Roman" w:hAnsi="Times New Roman"/>
          <w:sz w:val="24"/>
          <w:szCs w:val="24"/>
        </w:rPr>
        <w:t xml:space="preserve"> Федерации</w:t>
      </w:r>
      <w:bookmarkStart w:id="99" w:name="dst100028"/>
      <w:bookmarkEnd w:id="99"/>
      <w:r w:rsidRPr="00DD0BC4">
        <w:rPr>
          <w:rFonts w:ascii="Times New Roman" w:hAnsi="Times New Roman"/>
          <w:sz w:val="24"/>
          <w:szCs w:val="24"/>
        </w:rPr>
        <w:t>.</w:t>
      </w:r>
    </w:p>
    <w:p w:rsidR="006E5A84" w:rsidRPr="00DD0BC4" w:rsidRDefault="006E5A84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28.9. В электронном виде жалоба может быть подана Заявителем </w:t>
      </w:r>
      <w:r w:rsidR="00122EC4" w:rsidRPr="00DD0BC4">
        <w:rPr>
          <w:rFonts w:ascii="Times New Roman" w:hAnsi="Times New Roman"/>
          <w:sz w:val="24"/>
          <w:szCs w:val="24"/>
        </w:rPr>
        <w:t>(</w:t>
      </w:r>
      <w:r w:rsidR="00691F95" w:rsidRPr="00DD0BC4">
        <w:rPr>
          <w:rFonts w:ascii="Times New Roman" w:hAnsi="Times New Roman"/>
          <w:sz w:val="24"/>
          <w:szCs w:val="24"/>
        </w:rPr>
        <w:t xml:space="preserve">представителем Заявителя) </w:t>
      </w:r>
      <w:r w:rsidRPr="00DD0BC4">
        <w:rPr>
          <w:rFonts w:ascii="Times New Roman" w:hAnsi="Times New Roman"/>
          <w:sz w:val="24"/>
          <w:szCs w:val="24"/>
        </w:rPr>
        <w:t>посредством:</w:t>
      </w:r>
    </w:p>
    <w:p w:rsidR="006E5A84" w:rsidRPr="00DD0BC4" w:rsidRDefault="00714998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0" w:name="dst100029"/>
      <w:bookmarkEnd w:id="100"/>
      <w:r w:rsidRPr="00DD0BC4">
        <w:rPr>
          <w:rFonts w:ascii="Times New Roman" w:hAnsi="Times New Roman"/>
          <w:sz w:val="24"/>
          <w:szCs w:val="24"/>
        </w:rPr>
        <w:t>1</w:t>
      </w:r>
      <w:r w:rsidR="006E5A84" w:rsidRPr="00DD0BC4">
        <w:rPr>
          <w:rFonts w:ascii="Times New Roman" w:hAnsi="Times New Roman"/>
          <w:sz w:val="24"/>
          <w:szCs w:val="24"/>
        </w:rPr>
        <w:t xml:space="preserve">) </w:t>
      </w:r>
      <w:bookmarkStart w:id="101" w:name="dst100088"/>
      <w:bookmarkStart w:id="102" w:name="dst100031"/>
      <w:bookmarkEnd w:id="101"/>
      <w:bookmarkEnd w:id="102"/>
      <w:r w:rsidR="006E5A84" w:rsidRPr="00DD0BC4">
        <w:rPr>
          <w:rFonts w:ascii="Times New Roman" w:hAnsi="Times New Roman"/>
          <w:sz w:val="24"/>
          <w:szCs w:val="24"/>
        </w:rPr>
        <w:t xml:space="preserve">официального сайта </w:t>
      </w:r>
      <w:r w:rsidRPr="00DD0BC4">
        <w:rPr>
          <w:rFonts w:ascii="Times New Roman" w:hAnsi="Times New Roman"/>
          <w:sz w:val="24"/>
          <w:szCs w:val="24"/>
        </w:rPr>
        <w:t>Администрации</w:t>
      </w:r>
      <w:r w:rsidR="008049EA" w:rsidRPr="00DD0BC4">
        <w:rPr>
          <w:rFonts w:ascii="Times New Roman" w:hAnsi="Times New Roman"/>
          <w:sz w:val="24"/>
          <w:szCs w:val="24"/>
        </w:rPr>
        <w:t>, МКУ, МФЦ</w:t>
      </w:r>
      <w:r w:rsidRPr="00DD0BC4">
        <w:rPr>
          <w:rFonts w:ascii="Times New Roman" w:hAnsi="Times New Roman"/>
          <w:sz w:val="24"/>
          <w:szCs w:val="24"/>
        </w:rPr>
        <w:t xml:space="preserve"> в ин</w:t>
      </w:r>
      <w:r w:rsidR="008049EA" w:rsidRPr="00DD0BC4">
        <w:rPr>
          <w:rFonts w:ascii="Times New Roman" w:hAnsi="Times New Roman"/>
          <w:sz w:val="24"/>
          <w:szCs w:val="24"/>
        </w:rPr>
        <w:t>ф</w:t>
      </w:r>
      <w:r w:rsidRPr="00DD0BC4">
        <w:rPr>
          <w:rFonts w:ascii="Times New Roman" w:hAnsi="Times New Roman"/>
          <w:sz w:val="24"/>
          <w:szCs w:val="24"/>
        </w:rPr>
        <w:t>ормационно-телекоммуникационной сети «Интернет»</w:t>
      </w:r>
      <w:r w:rsidR="006E5A84" w:rsidRPr="00DD0BC4">
        <w:rPr>
          <w:rFonts w:ascii="Times New Roman" w:hAnsi="Times New Roman"/>
          <w:sz w:val="24"/>
          <w:szCs w:val="24"/>
        </w:rPr>
        <w:t>;</w:t>
      </w:r>
    </w:p>
    <w:p w:rsidR="006E5A84" w:rsidRPr="00DD0BC4" w:rsidRDefault="00714998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</w:t>
      </w:r>
      <w:r w:rsidR="006E5A84" w:rsidRPr="00DD0BC4">
        <w:rPr>
          <w:rFonts w:ascii="Times New Roman" w:hAnsi="Times New Roman"/>
          <w:sz w:val="24"/>
          <w:szCs w:val="24"/>
        </w:rPr>
        <w:t xml:space="preserve">) РПГУ </w:t>
      </w:r>
      <w:hyperlink r:id="rId15" w:history="1">
        <w:r w:rsidR="006E5A84" w:rsidRPr="00DD0BC4">
          <w:rPr>
            <w:rStyle w:val="a6"/>
            <w:rFonts w:ascii="Times New Roman" w:hAnsi="Times New Roman"/>
            <w:color w:val="auto"/>
            <w:sz w:val="24"/>
            <w:szCs w:val="24"/>
          </w:rPr>
          <w:t>http://uslugi.mosreg.ru</w:t>
        </w:r>
      </w:hyperlink>
    </w:p>
    <w:p w:rsidR="006E5A84" w:rsidRPr="00DD0BC4" w:rsidRDefault="006E5A84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28.10. При подаче жалобы в электронном виде документы, указанные в пункте 28.4</w:t>
      </w:r>
      <w:r w:rsidR="00714998" w:rsidRPr="00DD0BC4">
        <w:rPr>
          <w:rFonts w:ascii="Times New Roman" w:hAnsi="Times New Roman"/>
          <w:sz w:val="24"/>
          <w:szCs w:val="24"/>
        </w:rPr>
        <w:t>, 28.5.</w:t>
      </w:r>
      <w:r w:rsidRPr="00DD0BC4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 законодательством Российской Федерации, при этом документ, удостоверяющий личность Заявителя</w:t>
      </w:r>
      <w:r w:rsidR="00691F95" w:rsidRPr="00DD0BC4">
        <w:rPr>
          <w:rFonts w:ascii="Times New Roman" w:hAnsi="Times New Roman"/>
          <w:sz w:val="24"/>
          <w:szCs w:val="24"/>
        </w:rPr>
        <w:t xml:space="preserve"> </w:t>
      </w:r>
      <w:r w:rsidR="00122EC4" w:rsidRPr="00DD0BC4">
        <w:rPr>
          <w:rFonts w:ascii="Times New Roman" w:hAnsi="Times New Roman"/>
          <w:sz w:val="24"/>
          <w:szCs w:val="24"/>
        </w:rPr>
        <w:t>(</w:t>
      </w:r>
      <w:r w:rsidR="00691F95" w:rsidRPr="00DD0BC4">
        <w:rPr>
          <w:rFonts w:ascii="Times New Roman" w:hAnsi="Times New Roman"/>
          <w:sz w:val="24"/>
          <w:szCs w:val="24"/>
        </w:rPr>
        <w:t>представителя Заявителя)</w:t>
      </w:r>
      <w:r w:rsidRPr="00DD0BC4">
        <w:rPr>
          <w:rFonts w:ascii="Times New Roman" w:hAnsi="Times New Roman"/>
          <w:sz w:val="24"/>
          <w:szCs w:val="24"/>
        </w:rPr>
        <w:t>, не требуется.</w:t>
      </w:r>
    </w:p>
    <w:p w:rsidR="007F4F6F" w:rsidRDefault="006E5A84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3" w:name="dst100032"/>
      <w:bookmarkEnd w:id="103"/>
      <w:r w:rsidRPr="00DD0BC4">
        <w:rPr>
          <w:rFonts w:ascii="Times New Roman" w:hAnsi="Times New Roman"/>
          <w:sz w:val="24"/>
          <w:szCs w:val="24"/>
        </w:rPr>
        <w:t xml:space="preserve">28.11. Жалоба рассматривается руководителем </w:t>
      </w:r>
      <w:r w:rsidR="00714998" w:rsidRPr="00DD0BC4">
        <w:rPr>
          <w:rFonts w:ascii="Times New Roman" w:hAnsi="Times New Roman"/>
          <w:sz w:val="24"/>
          <w:szCs w:val="24"/>
        </w:rPr>
        <w:t>Администрации</w:t>
      </w:r>
      <w:r w:rsidRPr="00DD0BC4">
        <w:rPr>
          <w:rFonts w:ascii="Times New Roman" w:hAnsi="Times New Roman"/>
          <w:sz w:val="24"/>
          <w:szCs w:val="24"/>
        </w:rPr>
        <w:t xml:space="preserve">, </w:t>
      </w:r>
      <w:r w:rsidR="002C1E8D" w:rsidRPr="00DD0BC4">
        <w:rPr>
          <w:rFonts w:ascii="Times New Roman" w:hAnsi="Times New Roman"/>
          <w:sz w:val="24"/>
          <w:szCs w:val="24"/>
        </w:rPr>
        <w:t xml:space="preserve">МКУ, </w:t>
      </w:r>
      <w:r w:rsidR="008049EA" w:rsidRPr="00DD0BC4">
        <w:rPr>
          <w:rFonts w:ascii="Times New Roman" w:hAnsi="Times New Roman"/>
          <w:sz w:val="24"/>
          <w:szCs w:val="24"/>
        </w:rPr>
        <w:t xml:space="preserve">МФЦ, </w:t>
      </w:r>
      <w:r w:rsidRPr="00DD0BC4">
        <w:rPr>
          <w:rFonts w:ascii="Times New Roman" w:hAnsi="Times New Roman"/>
          <w:sz w:val="24"/>
          <w:szCs w:val="24"/>
        </w:rPr>
        <w:t xml:space="preserve">порядок предоставления которой был нарушен вследствие решений и действий (бездействия) </w:t>
      </w:r>
      <w:r w:rsidR="00714998" w:rsidRPr="00DD0BC4">
        <w:rPr>
          <w:rFonts w:ascii="Times New Roman" w:hAnsi="Times New Roman"/>
          <w:sz w:val="24"/>
          <w:szCs w:val="24"/>
        </w:rPr>
        <w:t>Администрации</w:t>
      </w:r>
      <w:r w:rsidRPr="00DD0BC4">
        <w:rPr>
          <w:rFonts w:ascii="Times New Roman" w:hAnsi="Times New Roman"/>
          <w:sz w:val="24"/>
          <w:szCs w:val="24"/>
        </w:rPr>
        <w:t xml:space="preserve">, должностного лица либо </w:t>
      </w:r>
      <w:r w:rsidR="00714998" w:rsidRPr="00DD0BC4">
        <w:rPr>
          <w:rFonts w:ascii="Times New Roman" w:hAnsi="Times New Roman"/>
          <w:sz w:val="24"/>
          <w:szCs w:val="24"/>
        </w:rPr>
        <w:t>муниципальн</w:t>
      </w:r>
      <w:r w:rsidR="00160DF8" w:rsidRPr="00DD0BC4">
        <w:rPr>
          <w:rFonts w:ascii="Times New Roman" w:hAnsi="Times New Roman"/>
          <w:sz w:val="24"/>
          <w:szCs w:val="24"/>
        </w:rPr>
        <w:t>ого</w:t>
      </w:r>
      <w:r w:rsidRPr="00DD0BC4">
        <w:rPr>
          <w:rFonts w:ascii="Times New Roman" w:hAnsi="Times New Roman"/>
          <w:sz w:val="24"/>
          <w:szCs w:val="24"/>
        </w:rPr>
        <w:t xml:space="preserve"> служащ</w:t>
      </w:r>
      <w:r w:rsidR="00160DF8" w:rsidRPr="00DD0BC4">
        <w:rPr>
          <w:rFonts w:ascii="Times New Roman" w:hAnsi="Times New Roman"/>
          <w:sz w:val="24"/>
          <w:szCs w:val="24"/>
        </w:rPr>
        <w:t>его</w:t>
      </w:r>
      <w:r w:rsidR="003B32C2" w:rsidRPr="00DD0BC4">
        <w:rPr>
          <w:rFonts w:ascii="Times New Roman" w:hAnsi="Times New Roman"/>
          <w:sz w:val="24"/>
          <w:szCs w:val="24"/>
        </w:rPr>
        <w:t xml:space="preserve">, </w:t>
      </w:r>
      <w:r w:rsidR="00A43001" w:rsidRPr="00DD0BC4">
        <w:rPr>
          <w:rFonts w:ascii="Times New Roman" w:hAnsi="Times New Roman"/>
          <w:sz w:val="24"/>
          <w:szCs w:val="24"/>
        </w:rPr>
        <w:t>работника Администрации,</w:t>
      </w:r>
      <w:r w:rsidR="002C1E8D" w:rsidRPr="00DD0BC4">
        <w:rPr>
          <w:rFonts w:ascii="Times New Roman" w:hAnsi="Times New Roman"/>
          <w:sz w:val="24"/>
          <w:szCs w:val="24"/>
        </w:rPr>
        <w:t xml:space="preserve"> МКУ</w:t>
      </w:r>
      <w:r w:rsidR="00A43001" w:rsidRPr="00DD0BC4">
        <w:rPr>
          <w:rFonts w:ascii="Times New Roman" w:hAnsi="Times New Roman"/>
          <w:sz w:val="24"/>
          <w:szCs w:val="24"/>
        </w:rPr>
        <w:t>,</w:t>
      </w:r>
      <w:r w:rsidR="008049EA" w:rsidRPr="00DD0BC4">
        <w:rPr>
          <w:rFonts w:ascii="Times New Roman" w:hAnsi="Times New Roman"/>
          <w:sz w:val="24"/>
          <w:szCs w:val="24"/>
        </w:rPr>
        <w:t xml:space="preserve"> МФЦ</w:t>
      </w:r>
      <w:r w:rsidRPr="00DD0BC4">
        <w:rPr>
          <w:rFonts w:ascii="Times New Roman" w:hAnsi="Times New Roman"/>
          <w:sz w:val="24"/>
          <w:szCs w:val="24"/>
        </w:rPr>
        <w:t xml:space="preserve">. </w:t>
      </w:r>
    </w:p>
    <w:p w:rsidR="006E5A84" w:rsidRPr="00DD0BC4" w:rsidRDefault="006E5A84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76849">
        <w:rPr>
          <w:rFonts w:ascii="Times New Roman" w:hAnsi="Times New Roman"/>
          <w:sz w:val="24"/>
          <w:szCs w:val="24"/>
        </w:rPr>
        <w:t xml:space="preserve">В случае если обжалуются решения руководителя </w:t>
      </w:r>
      <w:r w:rsidR="00714998" w:rsidRPr="00776849">
        <w:rPr>
          <w:rFonts w:ascii="Times New Roman" w:hAnsi="Times New Roman"/>
          <w:sz w:val="24"/>
          <w:szCs w:val="24"/>
        </w:rPr>
        <w:t>Администрации</w:t>
      </w:r>
      <w:r w:rsidRPr="00776849">
        <w:rPr>
          <w:rFonts w:ascii="Times New Roman" w:hAnsi="Times New Roman"/>
          <w:sz w:val="24"/>
          <w:szCs w:val="24"/>
        </w:rPr>
        <w:t xml:space="preserve">, </w:t>
      </w:r>
      <w:r w:rsidR="002C1E8D" w:rsidRPr="00776849">
        <w:rPr>
          <w:rFonts w:ascii="Times New Roman" w:hAnsi="Times New Roman"/>
          <w:sz w:val="24"/>
          <w:szCs w:val="24"/>
        </w:rPr>
        <w:t>МКУ</w:t>
      </w:r>
      <w:r w:rsidR="008049EA" w:rsidRPr="00776849">
        <w:rPr>
          <w:rFonts w:ascii="Times New Roman" w:hAnsi="Times New Roman"/>
          <w:sz w:val="24"/>
          <w:szCs w:val="24"/>
        </w:rPr>
        <w:t>, МФЦ,</w:t>
      </w:r>
      <w:r w:rsidR="002C1E8D" w:rsidRPr="00776849">
        <w:rPr>
          <w:rFonts w:ascii="Times New Roman" w:hAnsi="Times New Roman"/>
          <w:sz w:val="24"/>
          <w:szCs w:val="24"/>
        </w:rPr>
        <w:t xml:space="preserve"> </w:t>
      </w:r>
      <w:r w:rsidRPr="00776849">
        <w:rPr>
          <w:rFonts w:ascii="Times New Roman" w:hAnsi="Times New Roman"/>
          <w:sz w:val="24"/>
          <w:szCs w:val="24"/>
        </w:rPr>
        <w:t>жалоба подается в исполнительный орган государственной власти Московской области</w:t>
      </w:r>
      <w:r w:rsidR="007F4F6F" w:rsidRPr="00776849">
        <w:rPr>
          <w:rFonts w:ascii="Times New Roman" w:hAnsi="Times New Roman"/>
          <w:sz w:val="24"/>
          <w:szCs w:val="24"/>
        </w:rPr>
        <w:t xml:space="preserve"> в соответствии с </w:t>
      </w:r>
      <w:r w:rsidR="007F4F6F" w:rsidRPr="00776849">
        <w:rPr>
          <w:rFonts w:ascii="Times New Roman" w:hAnsi="Times New Roman"/>
          <w:sz w:val="24"/>
          <w:szCs w:val="24"/>
        </w:rPr>
        <w:lastRenderedPageBreak/>
        <w:t>его компетенций, который рассматривает данную жалобу</w:t>
      </w:r>
      <w:r w:rsidRPr="00776849">
        <w:rPr>
          <w:rFonts w:ascii="Times New Roman" w:hAnsi="Times New Roman"/>
          <w:sz w:val="24"/>
          <w:szCs w:val="24"/>
        </w:rPr>
        <w:t xml:space="preserve"> в порядке, предусмотренном постановлением </w:t>
      </w:r>
      <w:r w:rsidR="00336351" w:rsidRPr="00776849">
        <w:rPr>
          <w:rFonts w:ascii="Times New Roman" w:hAnsi="Times New Roman"/>
          <w:sz w:val="24"/>
          <w:szCs w:val="24"/>
        </w:rPr>
        <w:t>Правительства Московской области от 08.08.2013 № 601/33</w:t>
      </w:r>
      <w:r w:rsidRPr="00776849">
        <w:rPr>
          <w:rFonts w:ascii="Times New Roman" w:hAnsi="Times New Roman"/>
          <w:sz w:val="24"/>
          <w:szCs w:val="24"/>
        </w:rPr>
        <w:t>.</w:t>
      </w:r>
      <w:r w:rsidRPr="00DD0BC4">
        <w:rPr>
          <w:rFonts w:ascii="Times New Roman" w:hAnsi="Times New Roman"/>
          <w:sz w:val="24"/>
          <w:szCs w:val="24"/>
        </w:rPr>
        <w:t xml:space="preserve"> </w:t>
      </w:r>
    </w:p>
    <w:p w:rsidR="006E5A84" w:rsidRPr="00DD0BC4" w:rsidRDefault="006E5A84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28.12. </w:t>
      </w:r>
      <w:proofErr w:type="gramStart"/>
      <w:r w:rsidRPr="00DD0BC4">
        <w:rPr>
          <w:rFonts w:ascii="Times New Roman" w:hAnsi="Times New Roman"/>
          <w:sz w:val="24"/>
          <w:szCs w:val="24"/>
        </w:rPr>
        <w:t xml:space="preserve">В случае если жалоба подана заявителем в </w:t>
      </w:r>
      <w:r w:rsidR="00714998" w:rsidRPr="00DD0BC4">
        <w:rPr>
          <w:rFonts w:ascii="Times New Roman" w:hAnsi="Times New Roman"/>
          <w:sz w:val="24"/>
          <w:szCs w:val="24"/>
        </w:rPr>
        <w:t>Администрацию</w:t>
      </w:r>
      <w:r w:rsidRPr="00DD0BC4">
        <w:rPr>
          <w:rFonts w:ascii="Times New Roman" w:hAnsi="Times New Roman"/>
          <w:sz w:val="24"/>
          <w:szCs w:val="24"/>
        </w:rPr>
        <w:t xml:space="preserve">, </w:t>
      </w:r>
      <w:r w:rsidR="002C1E8D" w:rsidRPr="00DD0BC4">
        <w:rPr>
          <w:rFonts w:ascii="Times New Roman" w:hAnsi="Times New Roman"/>
          <w:sz w:val="24"/>
          <w:szCs w:val="24"/>
        </w:rPr>
        <w:t xml:space="preserve">МКУ, </w:t>
      </w:r>
      <w:r w:rsidR="008049EA" w:rsidRPr="00DD0BC4">
        <w:rPr>
          <w:rFonts w:ascii="Times New Roman" w:hAnsi="Times New Roman"/>
          <w:sz w:val="24"/>
          <w:szCs w:val="24"/>
        </w:rPr>
        <w:t xml:space="preserve">МФЦ, </w:t>
      </w:r>
      <w:r w:rsidRPr="00DD0BC4">
        <w:rPr>
          <w:rFonts w:ascii="Times New Roman" w:hAnsi="Times New Roman"/>
          <w:sz w:val="24"/>
          <w:szCs w:val="24"/>
        </w:rPr>
        <w:t>в компетенцию которо</w:t>
      </w:r>
      <w:r w:rsidR="0026588B" w:rsidRPr="00DD0BC4">
        <w:rPr>
          <w:rFonts w:ascii="Times New Roman" w:hAnsi="Times New Roman"/>
          <w:sz w:val="24"/>
          <w:szCs w:val="24"/>
        </w:rPr>
        <w:t>й</w:t>
      </w:r>
      <w:r w:rsidRPr="00DD0BC4">
        <w:rPr>
          <w:rFonts w:ascii="Times New Roman" w:hAnsi="Times New Roman"/>
          <w:sz w:val="24"/>
          <w:szCs w:val="24"/>
        </w:rPr>
        <w:t xml:space="preserve"> не входит принятие решения по жалобе в соответствии с требованиями настоящего Административного регламента, в течение 3 рабочих дней со дня ее регистрации </w:t>
      </w:r>
      <w:r w:rsidR="00714998" w:rsidRPr="00DD0BC4">
        <w:rPr>
          <w:rFonts w:ascii="Times New Roman" w:hAnsi="Times New Roman"/>
          <w:sz w:val="24"/>
          <w:szCs w:val="24"/>
        </w:rPr>
        <w:t>Администрация</w:t>
      </w:r>
      <w:r w:rsidR="008049EA" w:rsidRPr="00DD0BC4">
        <w:rPr>
          <w:rFonts w:ascii="Times New Roman" w:hAnsi="Times New Roman"/>
          <w:sz w:val="24"/>
          <w:szCs w:val="24"/>
        </w:rPr>
        <w:t xml:space="preserve">, МКУ, МФЦ </w:t>
      </w:r>
      <w:r w:rsidRPr="00DD0BC4">
        <w:rPr>
          <w:rFonts w:ascii="Times New Roman" w:hAnsi="Times New Roman"/>
          <w:sz w:val="24"/>
          <w:szCs w:val="24"/>
        </w:rPr>
        <w:t>направляет жалобу в уполномоченный на ее рассмотрение орган и в письменной форме информирует Заявителя о перенаправлении жалобы.</w:t>
      </w:r>
      <w:proofErr w:type="gramEnd"/>
    </w:p>
    <w:p w:rsidR="006E5A84" w:rsidRPr="00DD0BC4" w:rsidRDefault="006E5A84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4" w:name="dst100035"/>
      <w:bookmarkEnd w:id="104"/>
      <w:r w:rsidRPr="00DD0BC4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6E5A84" w:rsidRPr="00DD0BC4" w:rsidRDefault="006E5A84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5" w:name="dst7"/>
      <w:bookmarkEnd w:id="105"/>
      <w:r w:rsidRPr="00DD0BC4">
        <w:rPr>
          <w:rFonts w:ascii="Times New Roman" w:hAnsi="Times New Roman"/>
          <w:sz w:val="24"/>
          <w:szCs w:val="24"/>
        </w:rPr>
        <w:t xml:space="preserve">28.13. Жалоба </w:t>
      </w:r>
      <w:r w:rsidR="008049EA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на решение и (или) действие (бездействие) Администрации, МКУ </w:t>
      </w:r>
      <w:r w:rsidRPr="00DD0BC4">
        <w:rPr>
          <w:rFonts w:ascii="Times New Roman" w:hAnsi="Times New Roman"/>
          <w:sz w:val="24"/>
          <w:szCs w:val="24"/>
        </w:rPr>
        <w:t xml:space="preserve">может быть подана Заявителем через МФЦ. При поступлении жалобы МФЦ обеспечивает ее передачу в </w:t>
      </w:r>
      <w:r w:rsidR="00714998" w:rsidRPr="00DD0BC4">
        <w:rPr>
          <w:rFonts w:ascii="Times New Roman" w:hAnsi="Times New Roman"/>
          <w:sz w:val="24"/>
          <w:szCs w:val="24"/>
        </w:rPr>
        <w:t>Администрацию</w:t>
      </w:r>
      <w:r w:rsidR="002C1E8D" w:rsidRPr="00DD0BC4">
        <w:rPr>
          <w:rFonts w:ascii="Times New Roman" w:hAnsi="Times New Roman"/>
          <w:sz w:val="24"/>
          <w:szCs w:val="24"/>
        </w:rPr>
        <w:t xml:space="preserve">, МКУ </w:t>
      </w:r>
      <w:r w:rsidRPr="00DD0BC4">
        <w:rPr>
          <w:rFonts w:ascii="Times New Roman" w:hAnsi="Times New Roman"/>
          <w:sz w:val="24"/>
          <w:szCs w:val="24"/>
        </w:rPr>
        <w:t xml:space="preserve">в порядке и сроки, </w:t>
      </w:r>
      <w:r w:rsidR="00237376" w:rsidRPr="00DD0BC4">
        <w:rPr>
          <w:rFonts w:ascii="Times New Roman" w:hAnsi="Times New Roman"/>
          <w:sz w:val="24"/>
          <w:szCs w:val="24"/>
        </w:rPr>
        <w:t>установленные соглашением</w:t>
      </w:r>
      <w:r w:rsidRPr="00DD0BC4">
        <w:rPr>
          <w:rFonts w:ascii="Times New Roman" w:hAnsi="Times New Roman"/>
          <w:sz w:val="24"/>
          <w:szCs w:val="24"/>
        </w:rPr>
        <w:t> о взаимодействии, но не позднее следующего рабочего дня со дня поступления жалобы.</w:t>
      </w:r>
    </w:p>
    <w:p w:rsidR="006E5A84" w:rsidRPr="00DD0BC4" w:rsidRDefault="006E5A84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6" w:name="dst100037"/>
      <w:bookmarkEnd w:id="106"/>
      <w:r w:rsidRPr="00DD0BC4">
        <w:rPr>
          <w:rFonts w:ascii="Times New Roman" w:hAnsi="Times New Roman"/>
          <w:sz w:val="24"/>
          <w:szCs w:val="24"/>
        </w:rPr>
        <w:t xml:space="preserve">28.14. Жалоба на нарушение </w:t>
      </w:r>
      <w:r w:rsidR="003B32C2" w:rsidRPr="00DD0BC4">
        <w:rPr>
          <w:rFonts w:ascii="Times New Roman" w:hAnsi="Times New Roman"/>
          <w:sz w:val="24"/>
          <w:szCs w:val="24"/>
        </w:rPr>
        <w:t>требований к</w:t>
      </w:r>
      <w:r w:rsidRPr="00DD0BC4">
        <w:rPr>
          <w:rFonts w:ascii="Times New Roman" w:hAnsi="Times New Roman"/>
          <w:sz w:val="24"/>
          <w:szCs w:val="24"/>
        </w:rPr>
        <w:t xml:space="preserve"> предоставлени</w:t>
      </w:r>
      <w:r w:rsidR="003B32C2" w:rsidRPr="00DD0BC4">
        <w:rPr>
          <w:rFonts w:ascii="Times New Roman" w:hAnsi="Times New Roman"/>
          <w:sz w:val="24"/>
          <w:szCs w:val="24"/>
        </w:rPr>
        <w:t>ю</w:t>
      </w:r>
      <w:r w:rsidRPr="00DD0BC4">
        <w:rPr>
          <w:rFonts w:ascii="Times New Roman" w:hAnsi="Times New Roman"/>
          <w:sz w:val="24"/>
          <w:szCs w:val="24"/>
        </w:rPr>
        <w:t xml:space="preserve"> </w:t>
      </w:r>
      <w:r w:rsidR="00714998" w:rsidRPr="00DD0BC4">
        <w:rPr>
          <w:rFonts w:ascii="Times New Roman" w:hAnsi="Times New Roman"/>
          <w:sz w:val="24"/>
          <w:szCs w:val="24"/>
        </w:rPr>
        <w:t>Муниципальной</w:t>
      </w:r>
      <w:r w:rsidRPr="00DD0BC4">
        <w:rPr>
          <w:rFonts w:ascii="Times New Roman" w:hAnsi="Times New Roman"/>
          <w:sz w:val="24"/>
          <w:szCs w:val="24"/>
        </w:rPr>
        <w:t xml:space="preserve"> услуги МФЦ рассматривается в соответствии с настоящим Административным регламентом </w:t>
      </w:r>
      <w:r w:rsidR="00634C80" w:rsidRPr="00DD0BC4">
        <w:rPr>
          <w:rFonts w:ascii="Times New Roman" w:hAnsi="Times New Roman"/>
          <w:sz w:val="24"/>
          <w:szCs w:val="24"/>
        </w:rPr>
        <w:t>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</w:t>
      </w:r>
      <w:r w:rsidRPr="00DD0BC4">
        <w:rPr>
          <w:rFonts w:ascii="Times New Roman" w:hAnsi="Times New Roman"/>
          <w:sz w:val="24"/>
          <w:szCs w:val="24"/>
        </w:rPr>
        <w:t xml:space="preserve">, заключившим соглашение о взаимодействии </w:t>
      </w:r>
      <w:r w:rsidR="003B32C2" w:rsidRPr="00DD0BC4">
        <w:rPr>
          <w:rFonts w:ascii="Times New Roman" w:hAnsi="Times New Roman"/>
          <w:sz w:val="24"/>
          <w:szCs w:val="24"/>
        </w:rPr>
        <w:t>с</w:t>
      </w:r>
      <w:r w:rsidRPr="00DD0BC4">
        <w:rPr>
          <w:rFonts w:ascii="Times New Roman" w:hAnsi="Times New Roman"/>
          <w:sz w:val="24"/>
          <w:szCs w:val="24"/>
        </w:rPr>
        <w:t xml:space="preserve"> уполномоченными должностными лицами Министерства государственного управления информационных технологий и связи Московской области. </w:t>
      </w:r>
    </w:p>
    <w:p w:rsidR="006E5A84" w:rsidRPr="00DD0BC4" w:rsidRDefault="006E5A84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7" w:name="dst100038"/>
      <w:bookmarkStart w:id="108" w:name="dst100039"/>
      <w:bookmarkEnd w:id="107"/>
      <w:bookmarkEnd w:id="108"/>
      <w:r w:rsidRPr="00DD0BC4">
        <w:rPr>
          <w:rFonts w:ascii="Times New Roman" w:hAnsi="Times New Roman"/>
          <w:sz w:val="24"/>
          <w:szCs w:val="24"/>
        </w:rPr>
        <w:t xml:space="preserve">28.15. Заявитель </w:t>
      </w:r>
      <w:r w:rsidR="00866E15" w:rsidRPr="00DD0BC4">
        <w:rPr>
          <w:rFonts w:ascii="Times New Roman" w:hAnsi="Times New Roman"/>
          <w:sz w:val="24"/>
          <w:szCs w:val="24"/>
        </w:rPr>
        <w:t xml:space="preserve">(представитель Заявителя) </w:t>
      </w:r>
      <w:r w:rsidRPr="00DD0BC4">
        <w:rPr>
          <w:rFonts w:ascii="Times New Roman" w:hAnsi="Times New Roman"/>
          <w:sz w:val="24"/>
          <w:szCs w:val="24"/>
        </w:rPr>
        <w:t>может обратиться с жалобой</w:t>
      </w:r>
      <w:r w:rsidR="004933E6" w:rsidRPr="00DD0BC4">
        <w:rPr>
          <w:rFonts w:ascii="Times New Roman" w:hAnsi="Times New Roman"/>
          <w:sz w:val="24"/>
          <w:szCs w:val="24"/>
        </w:rPr>
        <w:t>,</w:t>
      </w:r>
      <w:r w:rsidRPr="00DD0BC4">
        <w:rPr>
          <w:rFonts w:ascii="Times New Roman" w:hAnsi="Times New Roman"/>
          <w:sz w:val="24"/>
          <w:szCs w:val="24"/>
        </w:rPr>
        <w:t xml:space="preserve"> в том числе в следующих случаях:</w:t>
      </w:r>
    </w:p>
    <w:p w:rsidR="006E5A84" w:rsidRPr="00DD0BC4" w:rsidRDefault="00714998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9" w:name="dst100040"/>
      <w:bookmarkEnd w:id="109"/>
      <w:r w:rsidRPr="00DD0BC4">
        <w:rPr>
          <w:rFonts w:ascii="Times New Roman" w:hAnsi="Times New Roman"/>
          <w:sz w:val="24"/>
          <w:szCs w:val="24"/>
        </w:rPr>
        <w:t>1</w:t>
      </w:r>
      <w:r w:rsidR="006E5A84" w:rsidRPr="00DD0BC4">
        <w:rPr>
          <w:rFonts w:ascii="Times New Roman" w:hAnsi="Times New Roman"/>
          <w:sz w:val="24"/>
          <w:szCs w:val="24"/>
        </w:rPr>
        <w:t xml:space="preserve">) нарушение срока регистрации запроса Заявителя </w:t>
      </w:r>
      <w:r w:rsidR="00121579" w:rsidRPr="00DD0BC4">
        <w:rPr>
          <w:rFonts w:ascii="Times New Roman" w:hAnsi="Times New Roman"/>
          <w:sz w:val="24"/>
          <w:szCs w:val="24"/>
        </w:rPr>
        <w:t xml:space="preserve">(представителя Заявителя) </w:t>
      </w:r>
      <w:r w:rsidR="006E5A84" w:rsidRPr="00DD0BC4">
        <w:rPr>
          <w:rFonts w:ascii="Times New Roman" w:hAnsi="Times New Roman"/>
          <w:sz w:val="24"/>
          <w:szCs w:val="24"/>
        </w:rPr>
        <w:t xml:space="preserve">о предоставлении </w:t>
      </w:r>
      <w:r w:rsidR="001A2804" w:rsidRPr="00DD0BC4">
        <w:rPr>
          <w:rFonts w:ascii="Times New Roman" w:hAnsi="Times New Roman"/>
          <w:sz w:val="24"/>
          <w:szCs w:val="24"/>
        </w:rPr>
        <w:t>Муниципальной</w:t>
      </w:r>
      <w:r w:rsidR="006E5A84" w:rsidRPr="00DD0BC4">
        <w:rPr>
          <w:rFonts w:ascii="Times New Roman" w:hAnsi="Times New Roman"/>
          <w:sz w:val="24"/>
          <w:szCs w:val="24"/>
        </w:rPr>
        <w:t xml:space="preserve"> услуги;</w:t>
      </w:r>
    </w:p>
    <w:p w:rsidR="006E5A84" w:rsidRPr="00DD0BC4" w:rsidRDefault="00714998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0" w:name="dst100041"/>
      <w:bookmarkEnd w:id="110"/>
      <w:r w:rsidRPr="00DD0BC4">
        <w:rPr>
          <w:rFonts w:ascii="Times New Roman" w:hAnsi="Times New Roman"/>
          <w:sz w:val="24"/>
          <w:szCs w:val="24"/>
        </w:rPr>
        <w:t>2</w:t>
      </w:r>
      <w:r w:rsidR="006E5A84" w:rsidRPr="00DD0BC4">
        <w:rPr>
          <w:rFonts w:ascii="Times New Roman" w:hAnsi="Times New Roman"/>
          <w:sz w:val="24"/>
          <w:szCs w:val="24"/>
        </w:rPr>
        <w:t xml:space="preserve">) нарушение срока предоставления </w:t>
      </w:r>
      <w:r w:rsidR="001A2804" w:rsidRPr="00DD0BC4">
        <w:rPr>
          <w:rFonts w:ascii="Times New Roman" w:hAnsi="Times New Roman"/>
          <w:sz w:val="24"/>
          <w:szCs w:val="24"/>
        </w:rPr>
        <w:t>Муниципальной</w:t>
      </w:r>
      <w:r w:rsidR="006E5A84" w:rsidRPr="00DD0BC4">
        <w:rPr>
          <w:rFonts w:ascii="Times New Roman" w:hAnsi="Times New Roman"/>
          <w:sz w:val="24"/>
          <w:szCs w:val="24"/>
        </w:rPr>
        <w:t xml:space="preserve"> услуги;</w:t>
      </w:r>
    </w:p>
    <w:p w:rsidR="006E5A84" w:rsidRPr="00DD0BC4" w:rsidRDefault="00714998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1" w:name="dst100042"/>
      <w:bookmarkEnd w:id="111"/>
      <w:r w:rsidRPr="00DD0BC4">
        <w:rPr>
          <w:rFonts w:ascii="Times New Roman" w:hAnsi="Times New Roman"/>
          <w:sz w:val="24"/>
          <w:szCs w:val="24"/>
        </w:rPr>
        <w:t>3</w:t>
      </w:r>
      <w:r w:rsidR="006E5A84" w:rsidRPr="00DD0BC4">
        <w:rPr>
          <w:rFonts w:ascii="Times New Roman" w:hAnsi="Times New Roman"/>
          <w:sz w:val="24"/>
          <w:szCs w:val="24"/>
        </w:rPr>
        <w:t xml:space="preserve">) требование представления Заявителем </w:t>
      </w:r>
      <w:r w:rsidR="00121579" w:rsidRPr="00DD0BC4">
        <w:rPr>
          <w:rFonts w:ascii="Times New Roman" w:hAnsi="Times New Roman"/>
          <w:sz w:val="24"/>
          <w:szCs w:val="24"/>
        </w:rPr>
        <w:t xml:space="preserve">(представителем Заявителя) </w:t>
      </w:r>
      <w:r w:rsidR="006E5A84" w:rsidRPr="00DD0BC4">
        <w:rPr>
          <w:rFonts w:ascii="Times New Roman" w:hAnsi="Times New Roman"/>
          <w:sz w:val="24"/>
          <w:szCs w:val="24"/>
        </w:rPr>
        <w:t xml:space="preserve">документов, не предусмотренных настоящим Административным регламентом, нормативными правовыми актами Российской Федерации, </w:t>
      </w:r>
      <w:r w:rsidR="004D3A7A" w:rsidRPr="00DD0BC4">
        <w:rPr>
          <w:rFonts w:ascii="Times New Roman" w:hAnsi="Times New Roman"/>
          <w:sz w:val="24"/>
          <w:szCs w:val="24"/>
        </w:rPr>
        <w:t xml:space="preserve">нормативными правовыми актами </w:t>
      </w:r>
      <w:r w:rsidR="006E5A84" w:rsidRPr="00DD0BC4">
        <w:rPr>
          <w:rFonts w:ascii="Times New Roman" w:hAnsi="Times New Roman"/>
          <w:sz w:val="24"/>
          <w:szCs w:val="24"/>
        </w:rPr>
        <w:t xml:space="preserve">Московской области для предоставления </w:t>
      </w:r>
      <w:r w:rsidRPr="00DD0BC4">
        <w:rPr>
          <w:rFonts w:ascii="Times New Roman" w:hAnsi="Times New Roman"/>
          <w:sz w:val="24"/>
          <w:szCs w:val="24"/>
        </w:rPr>
        <w:t>Муниципальной</w:t>
      </w:r>
      <w:r w:rsidR="006E5A84" w:rsidRPr="00DD0BC4">
        <w:rPr>
          <w:rFonts w:ascii="Times New Roman" w:hAnsi="Times New Roman"/>
          <w:sz w:val="24"/>
          <w:szCs w:val="24"/>
        </w:rPr>
        <w:t xml:space="preserve"> услуги;</w:t>
      </w:r>
    </w:p>
    <w:p w:rsidR="006E5A84" w:rsidRPr="00DD0BC4" w:rsidRDefault="00714998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2" w:name="dst100043"/>
      <w:bookmarkEnd w:id="112"/>
      <w:r w:rsidRPr="00DD0BC4">
        <w:rPr>
          <w:rFonts w:ascii="Times New Roman" w:hAnsi="Times New Roman"/>
          <w:sz w:val="24"/>
          <w:szCs w:val="24"/>
        </w:rPr>
        <w:t>4</w:t>
      </w:r>
      <w:r w:rsidR="006E5A84" w:rsidRPr="00DD0BC4">
        <w:rPr>
          <w:rFonts w:ascii="Times New Roman" w:hAnsi="Times New Roman"/>
          <w:sz w:val="24"/>
          <w:szCs w:val="24"/>
        </w:rPr>
        <w:t xml:space="preserve">) отказ в </w:t>
      </w:r>
      <w:r w:rsidR="00192A4A" w:rsidRPr="00DD0BC4">
        <w:rPr>
          <w:rFonts w:ascii="Times New Roman" w:hAnsi="Times New Roman"/>
          <w:sz w:val="24"/>
          <w:szCs w:val="24"/>
        </w:rPr>
        <w:t>приеме и регистрации</w:t>
      </w:r>
      <w:r w:rsidR="006E5A84" w:rsidRPr="00DD0BC4">
        <w:rPr>
          <w:rFonts w:ascii="Times New Roman" w:hAnsi="Times New Roman"/>
          <w:sz w:val="24"/>
          <w:szCs w:val="24"/>
        </w:rPr>
        <w:t xml:space="preserve"> документов, представление которых предусмотрено настоящим Административным регламентом, нормативными правовыми актами Российской Федерации, </w:t>
      </w:r>
      <w:r w:rsidR="00EB7A38" w:rsidRPr="00DD0BC4">
        <w:rPr>
          <w:rFonts w:ascii="Times New Roman" w:hAnsi="Times New Roman"/>
          <w:sz w:val="24"/>
          <w:szCs w:val="24"/>
        </w:rPr>
        <w:t xml:space="preserve">нормативными правовыми актами </w:t>
      </w:r>
      <w:r w:rsidR="006E5A84" w:rsidRPr="00DD0BC4">
        <w:rPr>
          <w:rFonts w:ascii="Times New Roman" w:hAnsi="Times New Roman"/>
          <w:sz w:val="24"/>
          <w:szCs w:val="24"/>
        </w:rPr>
        <w:t xml:space="preserve">Московской области для предоставления </w:t>
      </w:r>
      <w:r w:rsidRPr="00DD0BC4">
        <w:rPr>
          <w:rFonts w:ascii="Times New Roman" w:hAnsi="Times New Roman"/>
          <w:sz w:val="24"/>
          <w:szCs w:val="24"/>
        </w:rPr>
        <w:t>Муниципальной</w:t>
      </w:r>
      <w:r w:rsidR="006E5A84" w:rsidRPr="00DD0BC4">
        <w:rPr>
          <w:rFonts w:ascii="Times New Roman" w:hAnsi="Times New Roman"/>
          <w:sz w:val="24"/>
          <w:szCs w:val="24"/>
        </w:rPr>
        <w:t xml:space="preserve"> услуги;</w:t>
      </w:r>
    </w:p>
    <w:p w:rsidR="006E5A84" w:rsidRPr="00DD0BC4" w:rsidRDefault="00714998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3" w:name="dst100044"/>
      <w:bookmarkEnd w:id="113"/>
      <w:proofErr w:type="gramStart"/>
      <w:r w:rsidRPr="00DD0BC4">
        <w:rPr>
          <w:rFonts w:ascii="Times New Roman" w:hAnsi="Times New Roman"/>
          <w:sz w:val="24"/>
          <w:szCs w:val="24"/>
        </w:rPr>
        <w:t>5</w:t>
      </w:r>
      <w:r w:rsidR="006E5A84" w:rsidRPr="00DD0BC4">
        <w:rPr>
          <w:rFonts w:ascii="Times New Roman" w:hAnsi="Times New Roman"/>
          <w:sz w:val="24"/>
          <w:szCs w:val="24"/>
        </w:rPr>
        <w:t xml:space="preserve">) отказ в предоставлении </w:t>
      </w:r>
      <w:r w:rsidRPr="00DD0BC4">
        <w:rPr>
          <w:rFonts w:ascii="Times New Roman" w:hAnsi="Times New Roman"/>
          <w:sz w:val="24"/>
          <w:szCs w:val="24"/>
        </w:rPr>
        <w:t>Муниципальной</w:t>
      </w:r>
      <w:r w:rsidR="006E5A84" w:rsidRPr="00DD0BC4">
        <w:rPr>
          <w:rFonts w:ascii="Times New Roman" w:hAnsi="Times New Roman"/>
          <w:sz w:val="24"/>
          <w:szCs w:val="24"/>
        </w:rPr>
        <w:t xml:space="preserve"> услуги, если основания отказа не предусмотрены настоящим Административным  регламентом, федеральными законами и принятыми в соответствии с ними иными нормативными правовыми актами Российской Федерации, </w:t>
      </w:r>
      <w:r w:rsidR="004D3A7A" w:rsidRPr="00DD0BC4">
        <w:rPr>
          <w:rFonts w:ascii="Times New Roman" w:hAnsi="Times New Roman"/>
          <w:sz w:val="24"/>
          <w:szCs w:val="24"/>
        </w:rPr>
        <w:t xml:space="preserve">нормативными правовыми актами </w:t>
      </w:r>
      <w:r w:rsidR="006E5A84" w:rsidRPr="00DD0BC4">
        <w:rPr>
          <w:rFonts w:ascii="Times New Roman" w:hAnsi="Times New Roman"/>
          <w:sz w:val="24"/>
          <w:szCs w:val="24"/>
        </w:rPr>
        <w:t>Московской области;</w:t>
      </w:r>
      <w:proofErr w:type="gramEnd"/>
    </w:p>
    <w:p w:rsidR="006E5A84" w:rsidRPr="00DD0BC4" w:rsidRDefault="00714998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4" w:name="dst100045"/>
      <w:bookmarkEnd w:id="114"/>
      <w:r w:rsidRPr="00DD0BC4">
        <w:rPr>
          <w:rFonts w:ascii="Times New Roman" w:hAnsi="Times New Roman"/>
          <w:sz w:val="24"/>
          <w:szCs w:val="24"/>
        </w:rPr>
        <w:t>6</w:t>
      </w:r>
      <w:r w:rsidR="006E5A84" w:rsidRPr="00DD0BC4">
        <w:rPr>
          <w:rFonts w:ascii="Times New Roman" w:hAnsi="Times New Roman"/>
          <w:sz w:val="24"/>
          <w:szCs w:val="24"/>
        </w:rPr>
        <w:t xml:space="preserve">) требование внесения Заявителем при предоставлении </w:t>
      </w:r>
      <w:r w:rsidRPr="00DD0BC4">
        <w:rPr>
          <w:rFonts w:ascii="Times New Roman" w:hAnsi="Times New Roman"/>
          <w:sz w:val="24"/>
          <w:szCs w:val="24"/>
        </w:rPr>
        <w:t>Муниципальной</w:t>
      </w:r>
      <w:r w:rsidR="006E5A84" w:rsidRPr="00DD0BC4">
        <w:rPr>
          <w:rFonts w:ascii="Times New Roman" w:hAnsi="Times New Roman"/>
          <w:sz w:val="24"/>
          <w:szCs w:val="24"/>
        </w:rPr>
        <w:t xml:space="preserve"> услуги платы, не предусмотренной настоящим Административным регламентом, нормативными правовыми актами Российской Федерации, </w:t>
      </w:r>
      <w:r w:rsidR="00EB7A38" w:rsidRPr="00DD0BC4">
        <w:rPr>
          <w:rFonts w:ascii="Times New Roman" w:hAnsi="Times New Roman"/>
          <w:sz w:val="24"/>
          <w:szCs w:val="24"/>
        </w:rPr>
        <w:t xml:space="preserve">нормативными правовыми актами </w:t>
      </w:r>
      <w:r w:rsidR="006E5A84" w:rsidRPr="00DD0BC4">
        <w:rPr>
          <w:rFonts w:ascii="Times New Roman" w:hAnsi="Times New Roman"/>
          <w:sz w:val="24"/>
          <w:szCs w:val="24"/>
        </w:rPr>
        <w:t>Московской области;</w:t>
      </w:r>
    </w:p>
    <w:p w:rsidR="0087503F" w:rsidRDefault="00714998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5" w:name="dst100046"/>
      <w:bookmarkEnd w:id="115"/>
      <w:proofErr w:type="gramStart"/>
      <w:r w:rsidRPr="00DD0BC4">
        <w:rPr>
          <w:rFonts w:ascii="Times New Roman" w:hAnsi="Times New Roman"/>
          <w:sz w:val="24"/>
          <w:szCs w:val="24"/>
        </w:rPr>
        <w:t>7</w:t>
      </w:r>
      <w:r w:rsidR="006E5A84" w:rsidRPr="00DD0BC4">
        <w:rPr>
          <w:rFonts w:ascii="Times New Roman" w:hAnsi="Times New Roman"/>
          <w:sz w:val="24"/>
          <w:szCs w:val="24"/>
        </w:rPr>
        <w:t>) отказ</w:t>
      </w:r>
      <w:r w:rsidRPr="00DD0BC4">
        <w:rPr>
          <w:rFonts w:ascii="Times New Roman" w:hAnsi="Times New Roman"/>
          <w:sz w:val="24"/>
          <w:szCs w:val="24"/>
        </w:rPr>
        <w:t xml:space="preserve"> Администрации</w:t>
      </w:r>
      <w:r w:rsidR="006E5A84" w:rsidRPr="00DD0BC4">
        <w:rPr>
          <w:rFonts w:ascii="Times New Roman" w:hAnsi="Times New Roman"/>
          <w:sz w:val="24"/>
          <w:szCs w:val="24"/>
        </w:rPr>
        <w:t xml:space="preserve">, </w:t>
      </w:r>
      <w:r w:rsidR="00C03D68" w:rsidRPr="00DD0BC4">
        <w:rPr>
          <w:rFonts w:ascii="Times New Roman" w:hAnsi="Times New Roman"/>
          <w:sz w:val="24"/>
          <w:szCs w:val="24"/>
        </w:rPr>
        <w:t>МКУ, МФЦ в</w:t>
      </w:r>
      <w:r w:rsidR="006E5A84" w:rsidRPr="00DD0BC4">
        <w:rPr>
          <w:rFonts w:ascii="Times New Roman" w:hAnsi="Times New Roman"/>
          <w:sz w:val="24"/>
          <w:szCs w:val="24"/>
        </w:rPr>
        <w:t xml:space="preserve"> исправлении допущенных опечаток и ошибок в выданных в результате предоставления </w:t>
      </w:r>
      <w:r w:rsidRPr="00DD0BC4">
        <w:rPr>
          <w:rFonts w:ascii="Times New Roman" w:hAnsi="Times New Roman"/>
          <w:sz w:val="24"/>
          <w:szCs w:val="24"/>
        </w:rPr>
        <w:t>Муниципальной</w:t>
      </w:r>
      <w:r w:rsidR="006E5A84" w:rsidRPr="00DD0BC4">
        <w:rPr>
          <w:rFonts w:ascii="Times New Roman" w:hAnsi="Times New Roman"/>
          <w:sz w:val="24"/>
          <w:szCs w:val="24"/>
        </w:rPr>
        <w:t xml:space="preserve"> услуги документах либо нарушение установленного срока </w:t>
      </w:r>
      <w:r w:rsidR="00C03D68" w:rsidRPr="00DD0BC4">
        <w:rPr>
          <w:rFonts w:ascii="Times New Roman" w:hAnsi="Times New Roman"/>
          <w:sz w:val="24"/>
          <w:szCs w:val="24"/>
        </w:rPr>
        <w:t xml:space="preserve">внесения </w:t>
      </w:r>
      <w:r w:rsidR="006E5A84" w:rsidRPr="00DD0BC4">
        <w:rPr>
          <w:rFonts w:ascii="Times New Roman" w:hAnsi="Times New Roman"/>
          <w:sz w:val="24"/>
          <w:szCs w:val="24"/>
        </w:rPr>
        <w:t>таких исправлений</w:t>
      </w:r>
      <w:r w:rsidR="00C03D68" w:rsidRPr="00DD0BC4">
        <w:rPr>
          <w:rFonts w:ascii="Times New Roman" w:hAnsi="Times New Roman"/>
          <w:sz w:val="24"/>
          <w:szCs w:val="24"/>
        </w:rPr>
        <w:t xml:space="preserve"> в выданные документы</w:t>
      </w:r>
      <w:r w:rsidR="0087503F">
        <w:rPr>
          <w:rFonts w:ascii="Times New Roman" w:hAnsi="Times New Roman"/>
          <w:sz w:val="24"/>
          <w:szCs w:val="24"/>
        </w:rPr>
        <w:t>;</w:t>
      </w:r>
      <w:proofErr w:type="gramEnd"/>
    </w:p>
    <w:p w:rsidR="0087503F" w:rsidRPr="00776849" w:rsidRDefault="0087503F" w:rsidP="008750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6849">
        <w:rPr>
          <w:rFonts w:ascii="Times New Roman" w:hAnsi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87503F" w:rsidRPr="00776849" w:rsidRDefault="0087503F" w:rsidP="008750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76849">
        <w:rPr>
          <w:rFonts w:ascii="Times New Roman" w:hAnsi="Times New Roman"/>
          <w:sz w:val="24"/>
          <w:szCs w:val="24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</w:t>
      </w:r>
      <w:r w:rsidRPr="00776849">
        <w:rPr>
          <w:rFonts w:ascii="Times New Roman" w:hAnsi="Times New Roman"/>
          <w:sz w:val="24"/>
          <w:szCs w:val="24"/>
          <w:lang w:eastAsia="ru-RU"/>
        </w:rPr>
        <w:lastRenderedPageBreak/>
        <w:t>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77684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76849">
        <w:rPr>
          <w:rFonts w:ascii="Times New Roman" w:hAnsi="Times New Roman"/>
          <w:sz w:val="24"/>
          <w:szCs w:val="24"/>
          <w:lang w:eastAsia="ru-RU"/>
        </w:rPr>
        <w:t>В указанном случае досудебное (внесудебное) обжалование Заявителем</w:t>
      </w:r>
      <w:r w:rsidRPr="00776849">
        <w:rPr>
          <w:rFonts w:ascii="Times New Roman" w:hAnsi="Times New Roman"/>
          <w:sz w:val="24"/>
          <w:szCs w:val="24"/>
          <w:lang w:eastAsia="ru-RU"/>
        </w:rPr>
        <w:br/>
        <w:t xml:space="preserve">(представителем Заявителя) решений и действий (бездействия) МФЦ, работника МФЦ возможно в случае, если на </w:t>
      </w:r>
      <w:r w:rsidR="00283932" w:rsidRPr="00776849">
        <w:rPr>
          <w:rFonts w:ascii="Times New Roman" w:hAnsi="Times New Roman"/>
          <w:sz w:val="24"/>
          <w:szCs w:val="24"/>
          <w:lang w:eastAsia="ru-RU"/>
        </w:rPr>
        <w:t>МФЦ</w:t>
      </w:r>
      <w:r w:rsidRPr="00776849">
        <w:rPr>
          <w:rFonts w:ascii="Times New Roman" w:hAnsi="Times New Roman"/>
          <w:sz w:val="24"/>
          <w:szCs w:val="24"/>
          <w:lang w:eastAsia="ru-RU"/>
        </w:rPr>
        <w:t xml:space="preserve">, решения и действия (бездействие) которого обжалуются, возложена функция по предоставлению </w:t>
      </w:r>
      <w:r w:rsidR="00283932" w:rsidRPr="00776849">
        <w:rPr>
          <w:rFonts w:ascii="Times New Roman" w:hAnsi="Times New Roman"/>
          <w:sz w:val="24"/>
          <w:szCs w:val="24"/>
          <w:lang w:eastAsia="ru-RU"/>
        </w:rPr>
        <w:t>Муниципальной услуги</w:t>
      </w:r>
      <w:r w:rsidRPr="00776849">
        <w:rPr>
          <w:rFonts w:ascii="Times New Roman" w:hAnsi="Times New Roman"/>
          <w:sz w:val="24"/>
          <w:szCs w:val="24"/>
          <w:lang w:eastAsia="ru-RU"/>
        </w:rPr>
        <w:t xml:space="preserve"> в полном объеме в порядке, определенном </w:t>
      </w:r>
      <w:hyperlink r:id="rId16" w:history="1">
        <w:r w:rsidRPr="00776849">
          <w:rPr>
            <w:rFonts w:ascii="Times New Roman" w:hAnsi="Times New Roman"/>
            <w:sz w:val="24"/>
            <w:szCs w:val="24"/>
            <w:lang w:eastAsia="ru-RU"/>
          </w:rPr>
          <w:t>частью 1.3 статьи 16</w:t>
        </w:r>
      </w:hyperlink>
      <w:r w:rsidRPr="00776849">
        <w:rPr>
          <w:rFonts w:ascii="Times New Roman" w:hAnsi="Times New Roman"/>
          <w:sz w:val="24"/>
          <w:szCs w:val="24"/>
          <w:lang w:eastAsia="ru-RU"/>
        </w:rPr>
        <w:t xml:space="preserve"> Федерального закона</w:t>
      </w:r>
      <w:r w:rsidR="00750D7C" w:rsidRPr="0077684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50D7C" w:rsidRPr="00776849">
        <w:rPr>
          <w:rFonts w:ascii="Times New Roman" w:hAnsi="Times New Roman"/>
          <w:sz w:val="24"/>
          <w:szCs w:val="24"/>
        </w:rPr>
        <w:t>от 27.07.2010 № 210-ФЗ «Об организации предоставления государственных и муниципальных услуг»</w:t>
      </w:r>
      <w:r w:rsidRPr="00776849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6E5A84" w:rsidRPr="00DD0BC4" w:rsidRDefault="006E5A84" w:rsidP="007149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6" w:name="dst100047"/>
      <w:bookmarkEnd w:id="116"/>
      <w:r w:rsidRPr="00776849">
        <w:rPr>
          <w:rFonts w:ascii="Times New Roman" w:hAnsi="Times New Roman"/>
          <w:sz w:val="24"/>
          <w:szCs w:val="24"/>
        </w:rPr>
        <w:t xml:space="preserve">28.16. В </w:t>
      </w:r>
      <w:r w:rsidR="00714998" w:rsidRPr="00776849">
        <w:rPr>
          <w:rFonts w:ascii="Times New Roman" w:hAnsi="Times New Roman"/>
          <w:sz w:val="24"/>
          <w:szCs w:val="24"/>
        </w:rPr>
        <w:t>Администрации</w:t>
      </w:r>
      <w:r w:rsidR="002C1E8D" w:rsidRPr="00776849">
        <w:rPr>
          <w:rFonts w:ascii="Times New Roman" w:hAnsi="Times New Roman"/>
          <w:sz w:val="24"/>
          <w:szCs w:val="24"/>
        </w:rPr>
        <w:t>, МКУ</w:t>
      </w:r>
      <w:r w:rsidR="00C03D68" w:rsidRPr="00776849">
        <w:rPr>
          <w:rFonts w:ascii="Times New Roman" w:hAnsi="Times New Roman"/>
          <w:sz w:val="24"/>
          <w:szCs w:val="24"/>
        </w:rPr>
        <w:t>, МФЦ</w:t>
      </w:r>
      <w:r w:rsidRPr="00776849">
        <w:rPr>
          <w:rFonts w:ascii="Times New Roman" w:hAnsi="Times New Roman"/>
          <w:sz w:val="24"/>
          <w:szCs w:val="24"/>
        </w:rPr>
        <w:t xml:space="preserve"> определяются уполномоченные</w:t>
      </w:r>
      <w:r w:rsidRPr="00DD0BC4">
        <w:rPr>
          <w:rFonts w:ascii="Times New Roman" w:hAnsi="Times New Roman"/>
          <w:sz w:val="24"/>
          <w:szCs w:val="24"/>
        </w:rPr>
        <w:t xml:space="preserve"> на рассмотрение жалоб должностные лица, которые обеспечивают:</w:t>
      </w:r>
    </w:p>
    <w:p w:rsidR="006E5A84" w:rsidRPr="00DD0BC4" w:rsidRDefault="00714998" w:rsidP="001A143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7" w:name="dst100048"/>
      <w:bookmarkEnd w:id="117"/>
      <w:r w:rsidRPr="00DD0BC4">
        <w:rPr>
          <w:rFonts w:ascii="Times New Roman" w:hAnsi="Times New Roman"/>
          <w:sz w:val="24"/>
          <w:szCs w:val="24"/>
        </w:rPr>
        <w:t>1</w:t>
      </w:r>
      <w:r w:rsidR="006E5A84" w:rsidRPr="00DD0BC4">
        <w:rPr>
          <w:rFonts w:ascii="Times New Roman" w:hAnsi="Times New Roman"/>
          <w:sz w:val="24"/>
          <w:szCs w:val="24"/>
        </w:rPr>
        <w:t xml:space="preserve">) прием и рассмотрение жалоб </w:t>
      </w:r>
      <w:r w:rsidR="00237376" w:rsidRPr="00DD0BC4">
        <w:rPr>
          <w:rFonts w:ascii="Times New Roman" w:hAnsi="Times New Roman"/>
          <w:sz w:val="24"/>
          <w:szCs w:val="24"/>
        </w:rPr>
        <w:t>в соответствии с требованиями,</w:t>
      </w:r>
      <w:r w:rsidR="006E5A84" w:rsidRPr="00DD0BC4">
        <w:rPr>
          <w:rFonts w:ascii="Times New Roman" w:hAnsi="Times New Roman"/>
          <w:sz w:val="24"/>
          <w:szCs w:val="24"/>
        </w:rPr>
        <w:t xml:space="preserve"> установленными постановлением </w:t>
      </w:r>
      <w:r w:rsidR="0071342B" w:rsidRPr="00DD0BC4">
        <w:rPr>
          <w:rFonts w:ascii="Times New Roman" w:hAnsi="Times New Roman"/>
          <w:sz w:val="24"/>
          <w:szCs w:val="24"/>
        </w:rPr>
        <w:t xml:space="preserve">Правительства Московской области от </w:t>
      </w:r>
      <w:r w:rsidR="00237376" w:rsidRPr="00DD0BC4">
        <w:rPr>
          <w:rFonts w:ascii="Times New Roman" w:hAnsi="Times New Roman"/>
          <w:sz w:val="24"/>
          <w:szCs w:val="24"/>
        </w:rPr>
        <w:t>08.08.2013 №</w:t>
      </w:r>
      <w:r w:rsidR="0071342B" w:rsidRPr="00DD0BC4">
        <w:rPr>
          <w:rFonts w:ascii="Times New Roman" w:hAnsi="Times New Roman"/>
          <w:sz w:val="24"/>
          <w:szCs w:val="24"/>
        </w:rPr>
        <w:t xml:space="preserve"> 601/33</w:t>
      </w:r>
      <w:r w:rsidR="006E5A84" w:rsidRPr="00DD0BC4">
        <w:rPr>
          <w:rFonts w:ascii="Times New Roman" w:hAnsi="Times New Roman"/>
          <w:sz w:val="24"/>
          <w:szCs w:val="24"/>
        </w:rPr>
        <w:t>;</w:t>
      </w:r>
    </w:p>
    <w:p w:rsidR="006E5A84" w:rsidRPr="00DD0BC4" w:rsidRDefault="00714998" w:rsidP="001A143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8" w:name="dst100049"/>
      <w:bookmarkEnd w:id="118"/>
      <w:r w:rsidRPr="00DD0BC4">
        <w:rPr>
          <w:rFonts w:ascii="Times New Roman" w:hAnsi="Times New Roman"/>
          <w:sz w:val="24"/>
          <w:szCs w:val="24"/>
        </w:rPr>
        <w:t>2</w:t>
      </w:r>
      <w:r w:rsidR="006E5A84" w:rsidRPr="00DD0BC4">
        <w:rPr>
          <w:rFonts w:ascii="Times New Roman" w:hAnsi="Times New Roman"/>
          <w:sz w:val="24"/>
          <w:szCs w:val="24"/>
        </w:rPr>
        <w:t>) направление жалоб в уполномоченный на их рассмотрение орган в соответствии с пунктом 28.1</w:t>
      </w:r>
      <w:r w:rsidR="004933E6" w:rsidRPr="00DD0BC4">
        <w:rPr>
          <w:rFonts w:ascii="Times New Roman" w:hAnsi="Times New Roman"/>
          <w:sz w:val="24"/>
          <w:szCs w:val="24"/>
        </w:rPr>
        <w:t>2</w:t>
      </w:r>
      <w:r w:rsidR="006E5A84" w:rsidRPr="00DD0BC4">
        <w:rPr>
          <w:rFonts w:ascii="Times New Roman" w:hAnsi="Times New Roman"/>
          <w:sz w:val="24"/>
          <w:szCs w:val="24"/>
        </w:rPr>
        <w:t xml:space="preserve"> настоящего </w:t>
      </w:r>
      <w:r w:rsidR="00237376" w:rsidRPr="00DD0BC4">
        <w:rPr>
          <w:rFonts w:ascii="Times New Roman" w:hAnsi="Times New Roman"/>
          <w:sz w:val="24"/>
          <w:szCs w:val="24"/>
        </w:rPr>
        <w:t>Административного регламента</w:t>
      </w:r>
      <w:r w:rsidR="006E5A84" w:rsidRPr="00DD0BC4">
        <w:rPr>
          <w:rFonts w:ascii="Times New Roman" w:hAnsi="Times New Roman"/>
          <w:sz w:val="24"/>
          <w:szCs w:val="24"/>
        </w:rPr>
        <w:t xml:space="preserve">. </w:t>
      </w:r>
      <w:bookmarkStart w:id="119" w:name="dst100050"/>
      <w:bookmarkEnd w:id="119"/>
    </w:p>
    <w:p w:rsidR="006E5A84" w:rsidRPr="00DD0BC4" w:rsidRDefault="006E5A84" w:rsidP="001A143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28.17. В случае установления в ходе или по результатам рассмотрения жалобы признаков состава административного правонарушения, предусмотренного статьей </w:t>
      </w:r>
      <w:r w:rsidR="00237376" w:rsidRPr="00DD0BC4">
        <w:rPr>
          <w:rFonts w:ascii="Times New Roman" w:hAnsi="Times New Roman"/>
          <w:sz w:val="24"/>
          <w:szCs w:val="24"/>
        </w:rPr>
        <w:t>5.63 Кодекса</w:t>
      </w:r>
      <w:r w:rsidRPr="00DD0BC4">
        <w:rPr>
          <w:rFonts w:ascii="Times New Roman" w:hAnsi="Times New Roman"/>
          <w:sz w:val="24"/>
          <w:szCs w:val="24"/>
        </w:rPr>
        <w:t xml:space="preserve"> Российской Федерации об административных правонарушениях, или признаков состава преступления должностное лицо, уполномоченное на рассмотрение жалоб, незамедлительно направляет материалы в </w:t>
      </w:r>
      <w:r w:rsidR="00845EC1" w:rsidRPr="00DD0BC4">
        <w:rPr>
          <w:rFonts w:ascii="Times New Roman" w:hAnsi="Times New Roman"/>
          <w:sz w:val="24"/>
          <w:szCs w:val="24"/>
        </w:rPr>
        <w:t>органы прокуратуры.</w:t>
      </w:r>
    </w:p>
    <w:p w:rsidR="006E5A84" w:rsidRPr="00DD0BC4" w:rsidRDefault="006E5A84" w:rsidP="001A143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28.18. </w:t>
      </w:r>
      <w:proofErr w:type="gramStart"/>
      <w:r w:rsidRPr="00DD0BC4">
        <w:rPr>
          <w:rFonts w:ascii="Times New Roman" w:hAnsi="Times New Roman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главой 15 </w:t>
      </w:r>
      <w:r w:rsidR="008676A3" w:rsidRPr="00DD0BC4">
        <w:rPr>
          <w:rFonts w:ascii="Times New Roman" w:hAnsi="Times New Roman"/>
          <w:sz w:val="24"/>
          <w:szCs w:val="24"/>
        </w:rPr>
        <w:t xml:space="preserve">Закона Московской области </w:t>
      </w:r>
      <w:r w:rsidR="00877C4F" w:rsidRPr="00DD0BC4">
        <w:rPr>
          <w:rFonts w:ascii="Times New Roman" w:hAnsi="Times New Roman"/>
          <w:sz w:val="24"/>
          <w:szCs w:val="24"/>
        </w:rPr>
        <w:t>№</w:t>
      </w:r>
      <w:r w:rsidR="008676A3" w:rsidRPr="00DD0BC4">
        <w:rPr>
          <w:rFonts w:ascii="Times New Roman" w:hAnsi="Times New Roman"/>
          <w:sz w:val="24"/>
          <w:szCs w:val="24"/>
        </w:rPr>
        <w:t xml:space="preserve"> 37/2016-ОЗ «Кодекс Московской области об административных правонарушениях»</w:t>
      </w:r>
      <w:r w:rsidR="00C03D68" w:rsidRPr="00DD0BC4">
        <w:rPr>
          <w:rFonts w:ascii="Times New Roman" w:hAnsi="Times New Roman"/>
          <w:sz w:val="24"/>
          <w:szCs w:val="24"/>
        </w:rPr>
        <w:t>,</w:t>
      </w:r>
      <w:r w:rsidRPr="00DD0BC4">
        <w:rPr>
          <w:rFonts w:ascii="Times New Roman" w:hAnsi="Times New Roman"/>
          <w:sz w:val="24"/>
          <w:szCs w:val="24"/>
        </w:rPr>
        <w:t xml:space="preserve"> должностное лицо </w:t>
      </w:r>
      <w:r w:rsidR="001A143B" w:rsidRPr="00DD0BC4">
        <w:rPr>
          <w:rFonts w:ascii="Times New Roman" w:hAnsi="Times New Roman"/>
          <w:sz w:val="24"/>
          <w:szCs w:val="24"/>
        </w:rPr>
        <w:t>Администрации</w:t>
      </w:r>
      <w:r w:rsidRPr="00DD0BC4">
        <w:rPr>
          <w:rFonts w:ascii="Times New Roman" w:hAnsi="Times New Roman"/>
          <w:sz w:val="24"/>
          <w:szCs w:val="24"/>
        </w:rPr>
        <w:t xml:space="preserve">, </w:t>
      </w:r>
      <w:r w:rsidR="002C1E8D" w:rsidRPr="00DD0BC4">
        <w:rPr>
          <w:rFonts w:ascii="Times New Roman" w:hAnsi="Times New Roman"/>
          <w:sz w:val="24"/>
          <w:szCs w:val="24"/>
        </w:rPr>
        <w:t xml:space="preserve">МКУ, </w:t>
      </w:r>
      <w:r w:rsidR="00C03D68" w:rsidRPr="00DD0BC4">
        <w:rPr>
          <w:rFonts w:ascii="Times New Roman" w:hAnsi="Times New Roman"/>
          <w:sz w:val="24"/>
          <w:szCs w:val="24"/>
        </w:rPr>
        <w:t xml:space="preserve">МФЦ, </w:t>
      </w:r>
      <w:r w:rsidRPr="00DD0BC4">
        <w:rPr>
          <w:rFonts w:ascii="Times New Roman" w:hAnsi="Times New Roman"/>
          <w:sz w:val="24"/>
          <w:szCs w:val="24"/>
        </w:rPr>
        <w:t>уполномоченное на рассмотрение жалоб, незамедлительно направляет соответствующие материалы в Министерство государственного управления, информационных технологий и связи Московской области.</w:t>
      </w:r>
      <w:proofErr w:type="gramEnd"/>
    </w:p>
    <w:p w:rsidR="006E5A84" w:rsidRPr="00DD0BC4" w:rsidRDefault="006E5A84" w:rsidP="00E31EB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0" w:name="dst100051"/>
      <w:bookmarkEnd w:id="120"/>
      <w:r w:rsidRPr="00DD0BC4">
        <w:rPr>
          <w:rFonts w:ascii="Times New Roman" w:hAnsi="Times New Roman"/>
          <w:sz w:val="24"/>
          <w:szCs w:val="24"/>
        </w:rPr>
        <w:t xml:space="preserve">28.19. </w:t>
      </w:r>
      <w:r w:rsidR="001A143B" w:rsidRPr="00DD0BC4">
        <w:rPr>
          <w:rFonts w:ascii="Times New Roman" w:hAnsi="Times New Roman"/>
          <w:sz w:val="24"/>
          <w:szCs w:val="24"/>
        </w:rPr>
        <w:t>Администрация</w:t>
      </w:r>
      <w:r w:rsidR="002C1E8D" w:rsidRPr="00DD0BC4">
        <w:rPr>
          <w:rFonts w:ascii="Times New Roman" w:hAnsi="Times New Roman"/>
          <w:sz w:val="24"/>
          <w:szCs w:val="24"/>
        </w:rPr>
        <w:t>, МКУ</w:t>
      </w:r>
      <w:r w:rsidR="001B6DAE" w:rsidRPr="00DD0BC4">
        <w:rPr>
          <w:rFonts w:ascii="Times New Roman" w:hAnsi="Times New Roman"/>
          <w:sz w:val="24"/>
          <w:szCs w:val="24"/>
        </w:rPr>
        <w:t>, МФЦ</w:t>
      </w:r>
      <w:r w:rsidRPr="00DD0BC4">
        <w:rPr>
          <w:rFonts w:ascii="Times New Roman" w:hAnsi="Times New Roman"/>
          <w:sz w:val="24"/>
          <w:szCs w:val="24"/>
        </w:rPr>
        <w:t xml:space="preserve"> обеспечива</w:t>
      </w:r>
      <w:r w:rsidR="001B6DAE" w:rsidRPr="00DD0BC4">
        <w:rPr>
          <w:rFonts w:ascii="Times New Roman" w:hAnsi="Times New Roman"/>
          <w:sz w:val="24"/>
          <w:szCs w:val="24"/>
        </w:rPr>
        <w:t>ю</w:t>
      </w:r>
      <w:r w:rsidRPr="00DD0BC4">
        <w:rPr>
          <w:rFonts w:ascii="Times New Roman" w:hAnsi="Times New Roman"/>
          <w:sz w:val="24"/>
          <w:szCs w:val="24"/>
        </w:rPr>
        <w:t>т:</w:t>
      </w:r>
    </w:p>
    <w:p w:rsidR="006E5A84" w:rsidRPr="00DD0BC4" w:rsidRDefault="001A143B" w:rsidP="00E31EB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1" w:name="dst100052"/>
      <w:bookmarkEnd w:id="121"/>
      <w:r w:rsidRPr="00DD0BC4">
        <w:rPr>
          <w:rFonts w:ascii="Times New Roman" w:hAnsi="Times New Roman"/>
          <w:sz w:val="24"/>
          <w:szCs w:val="24"/>
        </w:rPr>
        <w:t>1</w:t>
      </w:r>
      <w:r w:rsidR="006E5A84" w:rsidRPr="00DD0BC4">
        <w:rPr>
          <w:rFonts w:ascii="Times New Roman" w:hAnsi="Times New Roman"/>
          <w:sz w:val="24"/>
          <w:szCs w:val="24"/>
        </w:rPr>
        <w:t>) оснащение мест приема жалоб;</w:t>
      </w:r>
    </w:p>
    <w:p w:rsidR="006E5A84" w:rsidRPr="00DD0BC4" w:rsidRDefault="001A143B" w:rsidP="00E31EB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2" w:name="dst100053"/>
      <w:bookmarkEnd w:id="122"/>
      <w:r w:rsidRPr="00DD0BC4">
        <w:rPr>
          <w:rFonts w:ascii="Times New Roman" w:hAnsi="Times New Roman"/>
          <w:sz w:val="24"/>
          <w:szCs w:val="24"/>
        </w:rPr>
        <w:t>2</w:t>
      </w:r>
      <w:r w:rsidR="006E5A84" w:rsidRPr="00DD0BC4">
        <w:rPr>
          <w:rFonts w:ascii="Times New Roman" w:hAnsi="Times New Roman"/>
          <w:sz w:val="24"/>
          <w:szCs w:val="24"/>
        </w:rPr>
        <w:t>) информирование Заявител</w:t>
      </w:r>
      <w:r w:rsidR="00EB7A38" w:rsidRPr="00DD0BC4">
        <w:rPr>
          <w:rFonts w:ascii="Times New Roman" w:hAnsi="Times New Roman"/>
          <w:sz w:val="24"/>
          <w:szCs w:val="24"/>
        </w:rPr>
        <w:t>я</w:t>
      </w:r>
      <w:r w:rsidR="006E5A84" w:rsidRPr="00DD0BC4">
        <w:rPr>
          <w:rFonts w:ascii="Times New Roman" w:hAnsi="Times New Roman"/>
          <w:sz w:val="24"/>
          <w:szCs w:val="24"/>
        </w:rPr>
        <w:t xml:space="preserve"> </w:t>
      </w:r>
      <w:r w:rsidR="00122EC4" w:rsidRPr="00DD0BC4">
        <w:rPr>
          <w:rFonts w:ascii="Times New Roman" w:hAnsi="Times New Roman"/>
          <w:sz w:val="24"/>
          <w:szCs w:val="24"/>
        </w:rPr>
        <w:t>(</w:t>
      </w:r>
      <w:r w:rsidR="00EB7A38" w:rsidRPr="00DD0BC4">
        <w:rPr>
          <w:rFonts w:ascii="Times New Roman" w:hAnsi="Times New Roman"/>
          <w:sz w:val="24"/>
          <w:szCs w:val="24"/>
        </w:rPr>
        <w:t xml:space="preserve">представителя Заявителя) </w:t>
      </w:r>
      <w:r w:rsidR="006E5A84" w:rsidRPr="00DD0BC4">
        <w:rPr>
          <w:rFonts w:ascii="Times New Roman" w:hAnsi="Times New Roman"/>
          <w:sz w:val="24"/>
          <w:szCs w:val="24"/>
        </w:rPr>
        <w:t xml:space="preserve">о порядке обжалования решений и действий (бездействия) </w:t>
      </w:r>
      <w:r w:rsidR="00BE69F8" w:rsidRPr="00DD0BC4">
        <w:rPr>
          <w:rFonts w:ascii="Times New Roman" w:hAnsi="Times New Roman"/>
          <w:sz w:val="24"/>
          <w:szCs w:val="24"/>
        </w:rPr>
        <w:t>Администрации,</w:t>
      </w:r>
      <w:r w:rsidR="002C1E8D" w:rsidRPr="00DD0BC4">
        <w:rPr>
          <w:rFonts w:ascii="Times New Roman" w:hAnsi="Times New Roman"/>
          <w:sz w:val="24"/>
          <w:szCs w:val="24"/>
        </w:rPr>
        <w:t xml:space="preserve"> МКУ,</w:t>
      </w:r>
      <w:r w:rsidR="006E5A84" w:rsidRPr="00DD0BC4">
        <w:rPr>
          <w:rFonts w:ascii="Times New Roman" w:hAnsi="Times New Roman"/>
          <w:sz w:val="24"/>
          <w:szCs w:val="24"/>
        </w:rPr>
        <w:t xml:space="preserve"> </w:t>
      </w:r>
      <w:r w:rsidR="001B6DAE" w:rsidRPr="00DD0BC4">
        <w:rPr>
          <w:rFonts w:ascii="Times New Roman" w:hAnsi="Times New Roman"/>
          <w:sz w:val="24"/>
          <w:szCs w:val="24"/>
        </w:rPr>
        <w:t xml:space="preserve">МФЦ, </w:t>
      </w:r>
      <w:r w:rsidR="006E5A84" w:rsidRPr="00DD0BC4">
        <w:rPr>
          <w:rFonts w:ascii="Times New Roman" w:hAnsi="Times New Roman"/>
          <w:sz w:val="24"/>
          <w:szCs w:val="24"/>
        </w:rPr>
        <w:t>должностн</w:t>
      </w:r>
      <w:r w:rsidR="00160DF8" w:rsidRPr="00DD0BC4">
        <w:rPr>
          <w:rFonts w:ascii="Times New Roman" w:hAnsi="Times New Roman"/>
          <w:sz w:val="24"/>
          <w:szCs w:val="24"/>
        </w:rPr>
        <w:t>ого лица</w:t>
      </w:r>
      <w:r w:rsidR="00BE69F8" w:rsidRPr="00DD0BC4">
        <w:rPr>
          <w:rFonts w:ascii="Times New Roman" w:hAnsi="Times New Roman"/>
          <w:sz w:val="24"/>
          <w:szCs w:val="24"/>
        </w:rPr>
        <w:t>, муниципальн</w:t>
      </w:r>
      <w:r w:rsidR="00160DF8" w:rsidRPr="00DD0BC4">
        <w:rPr>
          <w:rFonts w:ascii="Times New Roman" w:hAnsi="Times New Roman"/>
          <w:sz w:val="24"/>
          <w:szCs w:val="24"/>
        </w:rPr>
        <w:t>ого</w:t>
      </w:r>
      <w:r w:rsidR="00BE69F8" w:rsidRPr="00DD0BC4">
        <w:rPr>
          <w:rFonts w:ascii="Times New Roman" w:hAnsi="Times New Roman"/>
          <w:sz w:val="24"/>
          <w:szCs w:val="24"/>
        </w:rPr>
        <w:t xml:space="preserve"> служащ</w:t>
      </w:r>
      <w:r w:rsidR="00160DF8" w:rsidRPr="00DD0BC4">
        <w:rPr>
          <w:rFonts w:ascii="Times New Roman" w:hAnsi="Times New Roman"/>
          <w:sz w:val="24"/>
          <w:szCs w:val="24"/>
        </w:rPr>
        <w:t>его</w:t>
      </w:r>
      <w:r w:rsidR="004933E6" w:rsidRPr="00DD0BC4">
        <w:rPr>
          <w:rFonts w:ascii="Times New Roman" w:hAnsi="Times New Roman"/>
          <w:sz w:val="24"/>
          <w:szCs w:val="24"/>
        </w:rPr>
        <w:t xml:space="preserve">, </w:t>
      </w:r>
      <w:r w:rsidR="009524EB" w:rsidRPr="00DD0BC4">
        <w:rPr>
          <w:rFonts w:ascii="Times New Roman" w:hAnsi="Times New Roman"/>
          <w:sz w:val="24"/>
          <w:szCs w:val="24"/>
        </w:rPr>
        <w:t>работника</w:t>
      </w:r>
      <w:r w:rsidR="004933E6" w:rsidRPr="00DD0BC4">
        <w:rPr>
          <w:rFonts w:ascii="Times New Roman" w:hAnsi="Times New Roman"/>
          <w:sz w:val="24"/>
          <w:szCs w:val="24"/>
        </w:rPr>
        <w:t xml:space="preserve"> Администрации</w:t>
      </w:r>
      <w:r w:rsidR="002C1E8D" w:rsidRPr="00DD0BC4">
        <w:rPr>
          <w:rFonts w:ascii="Times New Roman" w:hAnsi="Times New Roman"/>
          <w:sz w:val="24"/>
          <w:szCs w:val="24"/>
        </w:rPr>
        <w:t>, МКУ</w:t>
      </w:r>
      <w:r w:rsidR="001B6DAE" w:rsidRPr="00DD0BC4">
        <w:rPr>
          <w:rFonts w:ascii="Times New Roman" w:hAnsi="Times New Roman"/>
          <w:sz w:val="24"/>
          <w:szCs w:val="24"/>
        </w:rPr>
        <w:t>, МФЦ</w:t>
      </w:r>
      <w:r w:rsidR="002C1E8D" w:rsidRPr="00DD0BC4">
        <w:rPr>
          <w:rFonts w:ascii="Times New Roman" w:hAnsi="Times New Roman"/>
          <w:sz w:val="24"/>
          <w:szCs w:val="24"/>
        </w:rPr>
        <w:t xml:space="preserve"> </w:t>
      </w:r>
      <w:r w:rsidR="006E5A84" w:rsidRPr="00DD0BC4">
        <w:rPr>
          <w:rFonts w:ascii="Times New Roman" w:hAnsi="Times New Roman"/>
          <w:sz w:val="24"/>
          <w:szCs w:val="24"/>
        </w:rPr>
        <w:t xml:space="preserve">посредством размещения информации на стендах в местах предоставления </w:t>
      </w:r>
      <w:r w:rsidR="00BE69F8" w:rsidRPr="00DD0BC4">
        <w:rPr>
          <w:rFonts w:ascii="Times New Roman" w:hAnsi="Times New Roman"/>
          <w:sz w:val="24"/>
          <w:szCs w:val="24"/>
        </w:rPr>
        <w:t>Муниципальной услуги</w:t>
      </w:r>
      <w:r w:rsidR="006E5A84" w:rsidRPr="00DD0BC4">
        <w:rPr>
          <w:rFonts w:ascii="Times New Roman" w:hAnsi="Times New Roman"/>
          <w:sz w:val="24"/>
          <w:szCs w:val="24"/>
        </w:rPr>
        <w:t>, на их официальн</w:t>
      </w:r>
      <w:r w:rsidR="00BE69F8" w:rsidRPr="00DD0BC4">
        <w:rPr>
          <w:rFonts w:ascii="Times New Roman" w:hAnsi="Times New Roman"/>
          <w:sz w:val="24"/>
          <w:szCs w:val="24"/>
        </w:rPr>
        <w:t>ом</w:t>
      </w:r>
      <w:r w:rsidR="006E5A84" w:rsidRPr="00DD0BC4">
        <w:rPr>
          <w:rFonts w:ascii="Times New Roman" w:hAnsi="Times New Roman"/>
          <w:sz w:val="24"/>
          <w:szCs w:val="24"/>
        </w:rPr>
        <w:t xml:space="preserve"> сайт</w:t>
      </w:r>
      <w:r w:rsidR="00BE69F8" w:rsidRPr="00DD0BC4">
        <w:rPr>
          <w:rFonts w:ascii="Times New Roman" w:hAnsi="Times New Roman"/>
          <w:sz w:val="24"/>
          <w:szCs w:val="24"/>
        </w:rPr>
        <w:t>е Администрации</w:t>
      </w:r>
      <w:r w:rsidR="00176DB5" w:rsidRPr="00DD0BC4">
        <w:rPr>
          <w:rFonts w:ascii="Times New Roman" w:hAnsi="Times New Roman"/>
          <w:sz w:val="24"/>
          <w:szCs w:val="24"/>
        </w:rPr>
        <w:t>, МКУ</w:t>
      </w:r>
      <w:r w:rsidR="001B6DAE" w:rsidRPr="00DD0BC4">
        <w:rPr>
          <w:rFonts w:ascii="Times New Roman" w:hAnsi="Times New Roman"/>
          <w:sz w:val="24"/>
          <w:szCs w:val="24"/>
        </w:rPr>
        <w:t>, МФЦ</w:t>
      </w:r>
      <w:r w:rsidR="00BE69F8" w:rsidRPr="00DD0BC4">
        <w:rPr>
          <w:rFonts w:ascii="Times New Roman" w:hAnsi="Times New Roman"/>
          <w:sz w:val="24"/>
          <w:szCs w:val="24"/>
        </w:rPr>
        <w:t xml:space="preserve"> в </w:t>
      </w:r>
      <w:r w:rsidR="004571F1" w:rsidRPr="00DD0BC4">
        <w:rPr>
          <w:rFonts w:ascii="Times New Roman" w:hAnsi="Times New Roman"/>
          <w:sz w:val="24"/>
          <w:szCs w:val="24"/>
        </w:rPr>
        <w:t xml:space="preserve"> информационно-телекоммуникационной сети «Интернет»</w:t>
      </w:r>
      <w:r w:rsidR="006E5A84" w:rsidRPr="00DD0BC4">
        <w:rPr>
          <w:rFonts w:ascii="Times New Roman" w:hAnsi="Times New Roman"/>
          <w:sz w:val="24"/>
          <w:szCs w:val="24"/>
        </w:rPr>
        <w:t>, на РПГУ;</w:t>
      </w:r>
    </w:p>
    <w:p w:rsidR="006E5A84" w:rsidRPr="00DD0BC4" w:rsidRDefault="001A143B" w:rsidP="00E31EB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3" w:name="dst100054"/>
      <w:bookmarkEnd w:id="123"/>
      <w:r w:rsidRPr="00DD0BC4">
        <w:rPr>
          <w:rFonts w:ascii="Times New Roman" w:hAnsi="Times New Roman"/>
          <w:sz w:val="24"/>
          <w:szCs w:val="24"/>
        </w:rPr>
        <w:t>3</w:t>
      </w:r>
      <w:r w:rsidR="006E5A84" w:rsidRPr="00DD0BC4">
        <w:rPr>
          <w:rFonts w:ascii="Times New Roman" w:hAnsi="Times New Roman"/>
          <w:sz w:val="24"/>
          <w:szCs w:val="24"/>
        </w:rPr>
        <w:t xml:space="preserve">) консультирование </w:t>
      </w:r>
      <w:r w:rsidR="00BE69F8" w:rsidRPr="00DD0BC4">
        <w:rPr>
          <w:rFonts w:ascii="Times New Roman" w:hAnsi="Times New Roman"/>
          <w:sz w:val="24"/>
          <w:szCs w:val="24"/>
        </w:rPr>
        <w:t>З</w:t>
      </w:r>
      <w:r w:rsidR="006E5A84" w:rsidRPr="00DD0BC4">
        <w:rPr>
          <w:rFonts w:ascii="Times New Roman" w:hAnsi="Times New Roman"/>
          <w:sz w:val="24"/>
          <w:szCs w:val="24"/>
        </w:rPr>
        <w:t>аявител</w:t>
      </w:r>
      <w:r w:rsidR="00EB7A38" w:rsidRPr="00DD0BC4">
        <w:rPr>
          <w:rFonts w:ascii="Times New Roman" w:hAnsi="Times New Roman"/>
          <w:sz w:val="24"/>
          <w:szCs w:val="24"/>
        </w:rPr>
        <w:t xml:space="preserve">я (представителя Заявителя) </w:t>
      </w:r>
      <w:r w:rsidR="006E5A84" w:rsidRPr="00DD0BC4">
        <w:rPr>
          <w:rFonts w:ascii="Times New Roman" w:hAnsi="Times New Roman"/>
          <w:sz w:val="24"/>
          <w:szCs w:val="24"/>
        </w:rPr>
        <w:t xml:space="preserve"> о порядке обжалования решений и действий (бездействия) </w:t>
      </w:r>
      <w:r w:rsidR="00BE69F8" w:rsidRPr="00DD0BC4">
        <w:rPr>
          <w:rFonts w:ascii="Times New Roman" w:hAnsi="Times New Roman"/>
          <w:sz w:val="24"/>
          <w:szCs w:val="24"/>
        </w:rPr>
        <w:t>Администрации</w:t>
      </w:r>
      <w:r w:rsidR="006E5A84" w:rsidRPr="00DD0BC4">
        <w:rPr>
          <w:rFonts w:ascii="Times New Roman" w:hAnsi="Times New Roman"/>
          <w:sz w:val="24"/>
          <w:szCs w:val="24"/>
        </w:rPr>
        <w:t>, должностн</w:t>
      </w:r>
      <w:r w:rsidR="00160DF8" w:rsidRPr="00DD0BC4">
        <w:rPr>
          <w:rFonts w:ascii="Times New Roman" w:hAnsi="Times New Roman"/>
          <w:sz w:val="24"/>
          <w:szCs w:val="24"/>
        </w:rPr>
        <w:t>ого</w:t>
      </w:r>
      <w:r w:rsidR="006E5A84" w:rsidRPr="00DD0BC4">
        <w:rPr>
          <w:rFonts w:ascii="Times New Roman" w:hAnsi="Times New Roman"/>
          <w:sz w:val="24"/>
          <w:szCs w:val="24"/>
        </w:rPr>
        <w:t xml:space="preserve"> лиц</w:t>
      </w:r>
      <w:r w:rsidR="00160DF8" w:rsidRPr="00DD0BC4">
        <w:rPr>
          <w:rFonts w:ascii="Times New Roman" w:hAnsi="Times New Roman"/>
          <w:sz w:val="24"/>
          <w:szCs w:val="24"/>
        </w:rPr>
        <w:t>а,</w:t>
      </w:r>
      <w:r w:rsidR="001A2804" w:rsidRPr="00DD0BC4">
        <w:rPr>
          <w:rFonts w:ascii="Times New Roman" w:hAnsi="Times New Roman"/>
          <w:sz w:val="24"/>
          <w:szCs w:val="24"/>
        </w:rPr>
        <w:t xml:space="preserve"> </w:t>
      </w:r>
      <w:r w:rsidR="00BE69F8" w:rsidRPr="00DD0BC4">
        <w:rPr>
          <w:rFonts w:ascii="Times New Roman" w:hAnsi="Times New Roman"/>
          <w:sz w:val="24"/>
          <w:szCs w:val="24"/>
        </w:rPr>
        <w:t>мун</w:t>
      </w:r>
      <w:r w:rsidR="004933E6" w:rsidRPr="00DD0BC4">
        <w:rPr>
          <w:rFonts w:ascii="Times New Roman" w:hAnsi="Times New Roman"/>
          <w:sz w:val="24"/>
          <w:szCs w:val="24"/>
        </w:rPr>
        <w:t>и</w:t>
      </w:r>
      <w:r w:rsidR="00BE69F8" w:rsidRPr="00DD0BC4">
        <w:rPr>
          <w:rFonts w:ascii="Times New Roman" w:hAnsi="Times New Roman"/>
          <w:sz w:val="24"/>
          <w:szCs w:val="24"/>
        </w:rPr>
        <w:t>ципальн</w:t>
      </w:r>
      <w:r w:rsidR="00160DF8" w:rsidRPr="00DD0BC4">
        <w:rPr>
          <w:rFonts w:ascii="Times New Roman" w:hAnsi="Times New Roman"/>
          <w:sz w:val="24"/>
          <w:szCs w:val="24"/>
        </w:rPr>
        <w:t>ого</w:t>
      </w:r>
      <w:r w:rsidR="006E5A84" w:rsidRPr="00DD0BC4">
        <w:rPr>
          <w:rFonts w:ascii="Times New Roman" w:hAnsi="Times New Roman"/>
          <w:sz w:val="24"/>
          <w:szCs w:val="24"/>
        </w:rPr>
        <w:t xml:space="preserve"> служащ</w:t>
      </w:r>
      <w:r w:rsidR="00160DF8" w:rsidRPr="00DD0BC4">
        <w:rPr>
          <w:rFonts w:ascii="Times New Roman" w:hAnsi="Times New Roman"/>
          <w:sz w:val="24"/>
          <w:szCs w:val="24"/>
        </w:rPr>
        <w:t>его</w:t>
      </w:r>
      <w:r w:rsidR="006E5A84" w:rsidRPr="00DD0BC4">
        <w:rPr>
          <w:rFonts w:ascii="Times New Roman" w:hAnsi="Times New Roman"/>
          <w:sz w:val="24"/>
          <w:szCs w:val="24"/>
        </w:rPr>
        <w:t xml:space="preserve">, </w:t>
      </w:r>
      <w:r w:rsidR="009524EB" w:rsidRPr="00DD0BC4">
        <w:rPr>
          <w:rFonts w:ascii="Times New Roman" w:hAnsi="Times New Roman"/>
          <w:sz w:val="24"/>
          <w:szCs w:val="24"/>
        </w:rPr>
        <w:t>работника</w:t>
      </w:r>
      <w:r w:rsidR="004933E6" w:rsidRPr="00DD0BC4">
        <w:rPr>
          <w:rFonts w:ascii="Times New Roman" w:hAnsi="Times New Roman"/>
          <w:sz w:val="24"/>
          <w:szCs w:val="24"/>
        </w:rPr>
        <w:t xml:space="preserve"> Администрации</w:t>
      </w:r>
      <w:r w:rsidR="009524EB" w:rsidRPr="00DD0BC4">
        <w:rPr>
          <w:rFonts w:ascii="Times New Roman" w:hAnsi="Times New Roman"/>
          <w:sz w:val="24"/>
          <w:szCs w:val="24"/>
        </w:rPr>
        <w:t>,</w:t>
      </w:r>
      <w:r w:rsidR="00176DB5" w:rsidRPr="00DD0BC4">
        <w:rPr>
          <w:rFonts w:ascii="Times New Roman" w:hAnsi="Times New Roman"/>
          <w:sz w:val="24"/>
          <w:szCs w:val="24"/>
        </w:rPr>
        <w:t xml:space="preserve"> МКУ</w:t>
      </w:r>
      <w:r w:rsidR="004933E6" w:rsidRPr="00DD0BC4">
        <w:rPr>
          <w:rFonts w:ascii="Times New Roman" w:hAnsi="Times New Roman"/>
          <w:sz w:val="24"/>
          <w:szCs w:val="24"/>
        </w:rPr>
        <w:t xml:space="preserve">, </w:t>
      </w:r>
      <w:r w:rsidR="001B6DAE" w:rsidRPr="00DD0BC4">
        <w:rPr>
          <w:rFonts w:ascii="Times New Roman" w:hAnsi="Times New Roman"/>
          <w:sz w:val="24"/>
          <w:szCs w:val="24"/>
        </w:rPr>
        <w:t xml:space="preserve">МФЦ, </w:t>
      </w:r>
      <w:r w:rsidR="006E5A84" w:rsidRPr="00DD0BC4">
        <w:rPr>
          <w:rFonts w:ascii="Times New Roman" w:hAnsi="Times New Roman"/>
          <w:sz w:val="24"/>
          <w:szCs w:val="24"/>
        </w:rPr>
        <w:t>в том числе по телефону, электронной почте, при личном приеме;</w:t>
      </w:r>
    </w:p>
    <w:p w:rsidR="006E5A84" w:rsidRPr="00DD0BC4" w:rsidRDefault="001A143B" w:rsidP="00E31EB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4" w:name="dst100055"/>
      <w:bookmarkEnd w:id="124"/>
      <w:r w:rsidRPr="00DD0BC4">
        <w:rPr>
          <w:rFonts w:ascii="Times New Roman" w:hAnsi="Times New Roman"/>
          <w:sz w:val="24"/>
          <w:szCs w:val="24"/>
        </w:rPr>
        <w:t>4</w:t>
      </w:r>
      <w:r w:rsidR="006E5A84" w:rsidRPr="00DD0BC4">
        <w:rPr>
          <w:rFonts w:ascii="Times New Roman" w:hAnsi="Times New Roman"/>
          <w:sz w:val="24"/>
          <w:szCs w:val="24"/>
        </w:rPr>
        <w:t xml:space="preserve">) заключение соглашений о взаимодействии в части осуществления МФЦ приема жалоб и выдачи </w:t>
      </w:r>
      <w:r w:rsidR="00EB7A38" w:rsidRPr="00DD0BC4">
        <w:rPr>
          <w:rFonts w:ascii="Times New Roman" w:hAnsi="Times New Roman"/>
          <w:sz w:val="24"/>
          <w:szCs w:val="24"/>
        </w:rPr>
        <w:t>З</w:t>
      </w:r>
      <w:r w:rsidR="006E5A84" w:rsidRPr="00DD0BC4">
        <w:rPr>
          <w:rFonts w:ascii="Times New Roman" w:hAnsi="Times New Roman"/>
          <w:sz w:val="24"/>
          <w:szCs w:val="24"/>
        </w:rPr>
        <w:t>аявите</w:t>
      </w:r>
      <w:r w:rsidR="00EB7A38" w:rsidRPr="00DD0BC4">
        <w:rPr>
          <w:rFonts w:ascii="Times New Roman" w:hAnsi="Times New Roman"/>
          <w:sz w:val="24"/>
          <w:szCs w:val="24"/>
        </w:rPr>
        <w:t xml:space="preserve">лю </w:t>
      </w:r>
      <w:r w:rsidR="00122EC4" w:rsidRPr="00DD0BC4">
        <w:rPr>
          <w:rFonts w:ascii="Times New Roman" w:hAnsi="Times New Roman"/>
          <w:sz w:val="24"/>
          <w:szCs w:val="24"/>
        </w:rPr>
        <w:t>(</w:t>
      </w:r>
      <w:r w:rsidR="00EB7A38" w:rsidRPr="00DD0BC4">
        <w:rPr>
          <w:rFonts w:ascii="Times New Roman" w:hAnsi="Times New Roman"/>
          <w:sz w:val="24"/>
          <w:szCs w:val="24"/>
        </w:rPr>
        <w:t xml:space="preserve">представителю Заявителя) </w:t>
      </w:r>
      <w:r w:rsidR="006E5A84" w:rsidRPr="00DD0BC4">
        <w:rPr>
          <w:rFonts w:ascii="Times New Roman" w:hAnsi="Times New Roman"/>
          <w:sz w:val="24"/>
          <w:szCs w:val="24"/>
        </w:rPr>
        <w:t>результатов рассмотрения жалоб;</w:t>
      </w:r>
    </w:p>
    <w:p w:rsidR="006E5A84" w:rsidRPr="00DD0BC4" w:rsidRDefault="00BE69F8" w:rsidP="00E31EB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5" w:name="dst100056"/>
      <w:bookmarkEnd w:id="125"/>
      <w:r w:rsidRPr="00DD0BC4">
        <w:rPr>
          <w:rFonts w:ascii="Times New Roman" w:hAnsi="Times New Roman"/>
          <w:sz w:val="24"/>
          <w:szCs w:val="24"/>
        </w:rPr>
        <w:t>5</w:t>
      </w:r>
      <w:r w:rsidR="006E5A84" w:rsidRPr="00DD0BC4">
        <w:rPr>
          <w:rFonts w:ascii="Times New Roman" w:hAnsi="Times New Roman"/>
          <w:sz w:val="24"/>
          <w:szCs w:val="24"/>
        </w:rPr>
        <w:t>) формирование и представление ежеквартально в вышестоящий орган отчетности о полученных и рассмотренных жалобах (в том числе о количестве удовлетворенных и неудовлетворенных жалоб).</w:t>
      </w:r>
    </w:p>
    <w:p w:rsidR="006E5A84" w:rsidRPr="00DD0BC4" w:rsidRDefault="006E5A84" w:rsidP="00E31EB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6" w:name="dst100057"/>
      <w:bookmarkEnd w:id="126"/>
      <w:r w:rsidRPr="00DD0BC4">
        <w:rPr>
          <w:rFonts w:ascii="Times New Roman" w:hAnsi="Times New Roman"/>
          <w:sz w:val="24"/>
          <w:szCs w:val="24"/>
        </w:rPr>
        <w:t xml:space="preserve">28.20. Жалоба, поступившая в </w:t>
      </w:r>
      <w:r w:rsidR="00BE69F8" w:rsidRPr="00DD0BC4">
        <w:rPr>
          <w:rFonts w:ascii="Times New Roman" w:hAnsi="Times New Roman"/>
          <w:sz w:val="24"/>
          <w:szCs w:val="24"/>
        </w:rPr>
        <w:t>Администрацию,</w:t>
      </w:r>
      <w:r w:rsidRPr="00DD0BC4">
        <w:rPr>
          <w:rFonts w:ascii="Times New Roman" w:hAnsi="Times New Roman"/>
          <w:sz w:val="24"/>
          <w:szCs w:val="24"/>
        </w:rPr>
        <w:t xml:space="preserve"> </w:t>
      </w:r>
      <w:r w:rsidR="00176DB5" w:rsidRPr="00DD0BC4">
        <w:rPr>
          <w:rFonts w:ascii="Times New Roman" w:hAnsi="Times New Roman"/>
          <w:sz w:val="24"/>
          <w:szCs w:val="24"/>
        </w:rPr>
        <w:t xml:space="preserve">МКУ, </w:t>
      </w:r>
      <w:r w:rsidR="001B6DAE" w:rsidRPr="00DD0BC4">
        <w:rPr>
          <w:rFonts w:ascii="Times New Roman" w:hAnsi="Times New Roman"/>
          <w:sz w:val="24"/>
          <w:szCs w:val="24"/>
        </w:rPr>
        <w:t xml:space="preserve">МФЦ, </w:t>
      </w:r>
      <w:r w:rsidRPr="00DD0BC4">
        <w:rPr>
          <w:rFonts w:ascii="Times New Roman" w:hAnsi="Times New Roman"/>
          <w:sz w:val="24"/>
          <w:szCs w:val="24"/>
        </w:rPr>
        <w:t xml:space="preserve">подлежит регистрации не позднее следующего рабочего дня со дня ее поступления. Жалоба рассматривается в течение 15 рабочих дней со дня ее регистрации. </w:t>
      </w:r>
    </w:p>
    <w:p w:rsidR="006E5A84" w:rsidRPr="00DD0BC4" w:rsidRDefault="006E5A84" w:rsidP="00E31EB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7" w:name="dst100058"/>
      <w:bookmarkEnd w:id="127"/>
      <w:r w:rsidRPr="00DD0BC4">
        <w:rPr>
          <w:rFonts w:ascii="Times New Roman" w:hAnsi="Times New Roman"/>
          <w:sz w:val="24"/>
          <w:szCs w:val="24"/>
        </w:rPr>
        <w:lastRenderedPageBreak/>
        <w:t xml:space="preserve">28.21. В случае обжалования отказа </w:t>
      </w:r>
      <w:r w:rsidR="00BE69F8" w:rsidRPr="00DD0BC4">
        <w:rPr>
          <w:rFonts w:ascii="Times New Roman" w:hAnsi="Times New Roman"/>
          <w:sz w:val="24"/>
          <w:szCs w:val="24"/>
        </w:rPr>
        <w:t>Администрации</w:t>
      </w:r>
      <w:r w:rsidRPr="00DD0BC4">
        <w:rPr>
          <w:rFonts w:ascii="Times New Roman" w:hAnsi="Times New Roman"/>
          <w:sz w:val="24"/>
          <w:szCs w:val="24"/>
        </w:rPr>
        <w:t xml:space="preserve">, </w:t>
      </w:r>
      <w:r w:rsidR="00176DB5" w:rsidRPr="00DD0BC4">
        <w:rPr>
          <w:rFonts w:ascii="Times New Roman" w:hAnsi="Times New Roman"/>
          <w:sz w:val="24"/>
          <w:szCs w:val="24"/>
        </w:rPr>
        <w:t>МКУ,</w:t>
      </w:r>
      <w:r w:rsidR="001B6DAE" w:rsidRPr="00DD0BC4">
        <w:rPr>
          <w:rFonts w:ascii="Times New Roman" w:hAnsi="Times New Roman"/>
          <w:sz w:val="24"/>
          <w:szCs w:val="24"/>
        </w:rPr>
        <w:t xml:space="preserve"> МФЦ</w:t>
      </w:r>
      <w:r w:rsidRPr="00DD0BC4">
        <w:rPr>
          <w:rFonts w:ascii="Times New Roman" w:hAnsi="Times New Roman"/>
          <w:sz w:val="24"/>
          <w:szCs w:val="24"/>
        </w:rPr>
        <w:t xml:space="preserve"> в </w:t>
      </w:r>
      <w:r w:rsidR="00176DB5" w:rsidRPr="00DD0BC4">
        <w:rPr>
          <w:rFonts w:ascii="Times New Roman" w:hAnsi="Times New Roman"/>
          <w:sz w:val="24"/>
          <w:szCs w:val="24"/>
        </w:rPr>
        <w:t>приеме и регистрации</w:t>
      </w:r>
      <w:r w:rsidRPr="00DD0BC4">
        <w:rPr>
          <w:rFonts w:ascii="Times New Roman" w:hAnsi="Times New Roman"/>
          <w:sz w:val="24"/>
          <w:szCs w:val="24"/>
        </w:rPr>
        <w:t xml:space="preserve"> документов у Заявителя </w:t>
      </w:r>
      <w:r w:rsidR="00122EC4" w:rsidRPr="00DD0BC4">
        <w:rPr>
          <w:rFonts w:ascii="Times New Roman" w:hAnsi="Times New Roman"/>
          <w:sz w:val="24"/>
          <w:szCs w:val="24"/>
        </w:rPr>
        <w:t>(</w:t>
      </w:r>
      <w:r w:rsidR="00EB7A38" w:rsidRPr="00DD0BC4">
        <w:rPr>
          <w:rFonts w:ascii="Times New Roman" w:hAnsi="Times New Roman"/>
          <w:sz w:val="24"/>
          <w:szCs w:val="24"/>
        </w:rPr>
        <w:t xml:space="preserve">представителя Заявителя) </w:t>
      </w:r>
      <w:r w:rsidRPr="00DD0BC4">
        <w:rPr>
          <w:rFonts w:ascii="Times New Roman" w:hAnsi="Times New Roman"/>
          <w:sz w:val="24"/>
          <w:szCs w:val="24"/>
        </w:rPr>
        <w:t xml:space="preserve">либо в исправлении допущенных опечаток и ошибок или в случае обжалования Заявителем </w:t>
      </w:r>
      <w:r w:rsidR="00EB7A38" w:rsidRPr="00DD0BC4">
        <w:rPr>
          <w:rFonts w:ascii="Times New Roman" w:hAnsi="Times New Roman"/>
          <w:sz w:val="24"/>
          <w:szCs w:val="24"/>
        </w:rPr>
        <w:t xml:space="preserve">(представителем Заявителя) </w:t>
      </w:r>
      <w:r w:rsidRPr="00DD0BC4">
        <w:rPr>
          <w:rFonts w:ascii="Times New Roman" w:hAnsi="Times New Roman"/>
          <w:sz w:val="24"/>
          <w:szCs w:val="24"/>
        </w:rPr>
        <w:t>нарушения установленного срока таких исправлений жалоба рассматривается в течение 5 рабочих дней со дня ее регистрации.</w:t>
      </w:r>
    </w:p>
    <w:p w:rsidR="006E5A84" w:rsidRPr="00DD0BC4" w:rsidRDefault="006E5A84" w:rsidP="00E31EB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8" w:name="dst100059"/>
      <w:bookmarkEnd w:id="128"/>
      <w:r w:rsidRPr="00DD0BC4">
        <w:rPr>
          <w:rFonts w:ascii="Times New Roman" w:hAnsi="Times New Roman"/>
          <w:sz w:val="24"/>
          <w:szCs w:val="24"/>
        </w:rPr>
        <w:t xml:space="preserve">28.22. По результатам рассмотрения жалобы в соответствии с частью 7 статьи 11.2 Федерального закона </w:t>
      </w:r>
      <w:r w:rsidR="00217169" w:rsidRPr="00DD0BC4">
        <w:rPr>
          <w:rFonts w:ascii="Times New Roman" w:hAnsi="Times New Roman"/>
          <w:sz w:val="24"/>
          <w:szCs w:val="24"/>
        </w:rPr>
        <w:t xml:space="preserve">от 27.07.2010 № 210-ФЗ </w:t>
      </w:r>
      <w:r w:rsidR="00BE69F8" w:rsidRPr="00DD0BC4">
        <w:rPr>
          <w:rFonts w:ascii="Times New Roman" w:hAnsi="Times New Roman"/>
          <w:sz w:val="24"/>
          <w:szCs w:val="24"/>
        </w:rPr>
        <w:t>«</w:t>
      </w:r>
      <w:r w:rsidRPr="00DD0BC4">
        <w:rPr>
          <w:rFonts w:ascii="Times New Roman" w:hAnsi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BE69F8" w:rsidRPr="00DD0BC4">
        <w:rPr>
          <w:rFonts w:ascii="Times New Roman" w:hAnsi="Times New Roman"/>
          <w:sz w:val="24"/>
          <w:szCs w:val="24"/>
        </w:rPr>
        <w:t>»</w:t>
      </w:r>
      <w:r w:rsidRPr="00DD0BC4">
        <w:rPr>
          <w:rFonts w:ascii="Times New Roman" w:hAnsi="Times New Roman"/>
          <w:sz w:val="24"/>
          <w:szCs w:val="24"/>
        </w:rPr>
        <w:t xml:space="preserve"> </w:t>
      </w:r>
      <w:r w:rsidR="00BE69F8" w:rsidRPr="00DD0BC4">
        <w:rPr>
          <w:rFonts w:ascii="Times New Roman" w:hAnsi="Times New Roman"/>
          <w:sz w:val="24"/>
          <w:szCs w:val="24"/>
        </w:rPr>
        <w:t>Администрация</w:t>
      </w:r>
      <w:r w:rsidR="00176DB5" w:rsidRPr="00DD0BC4">
        <w:rPr>
          <w:rFonts w:ascii="Times New Roman" w:hAnsi="Times New Roman"/>
          <w:sz w:val="24"/>
          <w:szCs w:val="24"/>
        </w:rPr>
        <w:t>, МКУ</w:t>
      </w:r>
      <w:r w:rsidR="001B6DAE" w:rsidRPr="00DD0BC4">
        <w:rPr>
          <w:rFonts w:ascii="Times New Roman" w:hAnsi="Times New Roman"/>
          <w:sz w:val="24"/>
          <w:szCs w:val="24"/>
        </w:rPr>
        <w:t>, МФЦ</w:t>
      </w:r>
      <w:r w:rsidRPr="00DD0BC4">
        <w:rPr>
          <w:rFonts w:ascii="Times New Roman" w:hAnsi="Times New Roman"/>
          <w:sz w:val="24"/>
          <w:szCs w:val="24"/>
        </w:rPr>
        <w:t xml:space="preserve"> принимает решение об удовлетворении жалобы либо об отказе в ее удовлетворении. Указанное решение принимается в форме акта </w:t>
      </w:r>
      <w:r w:rsidR="00BE69F8" w:rsidRPr="00DD0BC4">
        <w:rPr>
          <w:rFonts w:ascii="Times New Roman" w:hAnsi="Times New Roman"/>
          <w:sz w:val="24"/>
          <w:szCs w:val="24"/>
        </w:rPr>
        <w:t>Администрации</w:t>
      </w:r>
      <w:r w:rsidR="00176DB5" w:rsidRPr="00DD0BC4">
        <w:rPr>
          <w:rFonts w:ascii="Times New Roman" w:hAnsi="Times New Roman"/>
          <w:sz w:val="24"/>
          <w:szCs w:val="24"/>
        </w:rPr>
        <w:t>, МКУ</w:t>
      </w:r>
      <w:r w:rsidR="001B6DAE" w:rsidRPr="00DD0BC4">
        <w:rPr>
          <w:rFonts w:ascii="Times New Roman" w:hAnsi="Times New Roman"/>
          <w:sz w:val="24"/>
          <w:szCs w:val="24"/>
        </w:rPr>
        <w:t>, МФЦ</w:t>
      </w:r>
      <w:r w:rsidR="00BE69F8" w:rsidRPr="00DD0BC4">
        <w:rPr>
          <w:rFonts w:ascii="Times New Roman" w:hAnsi="Times New Roman"/>
          <w:sz w:val="24"/>
          <w:szCs w:val="24"/>
        </w:rPr>
        <w:t>.</w:t>
      </w:r>
      <w:r w:rsidRPr="00DD0BC4">
        <w:rPr>
          <w:rFonts w:ascii="Times New Roman" w:hAnsi="Times New Roman"/>
          <w:sz w:val="24"/>
          <w:szCs w:val="24"/>
        </w:rPr>
        <w:t xml:space="preserve"> </w:t>
      </w:r>
    </w:p>
    <w:p w:rsidR="006E5A84" w:rsidRPr="00DD0BC4" w:rsidRDefault="006E5A84" w:rsidP="00DE48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9" w:name="dst100060"/>
      <w:bookmarkEnd w:id="129"/>
      <w:r w:rsidRPr="00DD0BC4">
        <w:rPr>
          <w:rFonts w:ascii="Times New Roman" w:hAnsi="Times New Roman"/>
          <w:sz w:val="24"/>
          <w:szCs w:val="24"/>
        </w:rPr>
        <w:t xml:space="preserve">28.23. При удовлетворении жалобы </w:t>
      </w:r>
      <w:r w:rsidR="00BE69F8" w:rsidRPr="00DD0BC4">
        <w:rPr>
          <w:rFonts w:ascii="Times New Roman" w:hAnsi="Times New Roman"/>
          <w:sz w:val="24"/>
          <w:szCs w:val="24"/>
        </w:rPr>
        <w:t>Администрация</w:t>
      </w:r>
      <w:r w:rsidR="001B6DAE" w:rsidRPr="00DD0BC4">
        <w:rPr>
          <w:rFonts w:ascii="Times New Roman" w:hAnsi="Times New Roman"/>
          <w:sz w:val="24"/>
          <w:szCs w:val="24"/>
        </w:rPr>
        <w:t>, МКУ, МФЦ</w:t>
      </w:r>
      <w:r w:rsidRPr="00DD0BC4">
        <w:rPr>
          <w:rFonts w:ascii="Times New Roman" w:hAnsi="Times New Roman"/>
          <w:sz w:val="24"/>
          <w:szCs w:val="24"/>
        </w:rPr>
        <w:t xml:space="preserve"> принимает исчерпывающие меры по устранению выявленных нарушений, в том числе по выдаче Заявителю </w:t>
      </w:r>
      <w:r w:rsidR="00EB7A38" w:rsidRPr="00DD0BC4">
        <w:rPr>
          <w:rFonts w:ascii="Times New Roman" w:hAnsi="Times New Roman"/>
          <w:sz w:val="24"/>
          <w:szCs w:val="24"/>
        </w:rPr>
        <w:t xml:space="preserve">(представителю Заявителя) </w:t>
      </w:r>
      <w:r w:rsidRPr="00DD0BC4">
        <w:rPr>
          <w:rFonts w:ascii="Times New Roman" w:hAnsi="Times New Roman"/>
          <w:sz w:val="24"/>
          <w:szCs w:val="24"/>
        </w:rPr>
        <w:t xml:space="preserve">результата </w:t>
      </w:r>
      <w:r w:rsidR="00E31EB1" w:rsidRPr="00DD0BC4">
        <w:rPr>
          <w:rFonts w:ascii="Times New Roman" w:hAnsi="Times New Roman"/>
          <w:sz w:val="24"/>
          <w:szCs w:val="24"/>
        </w:rPr>
        <w:t>Муниципальной</w:t>
      </w:r>
      <w:r w:rsidRPr="00DD0BC4">
        <w:rPr>
          <w:rFonts w:ascii="Times New Roman" w:hAnsi="Times New Roman"/>
          <w:sz w:val="24"/>
          <w:szCs w:val="24"/>
        </w:rPr>
        <w:t xml:space="preserve"> услуги не позднее 5 рабочих дней со дня принятия решения, если иное не установлено законодательством Российской Федерации.</w:t>
      </w:r>
    </w:p>
    <w:p w:rsidR="006E5A84" w:rsidRPr="00DD0BC4" w:rsidRDefault="006E5A84" w:rsidP="00DE48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0" w:name="dst100089"/>
      <w:bookmarkEnd w:id="130"/>
      <w:r w:rsidRPr="00DD0BC4">
        <w:rPr>
          <w:rFonts w:ascii="Times New Roman" w:hAnsi="Times New Roman"/>
          <w:sz w:val="24"/>
          <w:szCs w:val="24"/>
        </w:rPr>
        <w:t>28.24.</w:t>
      </w:r>
      <w:r w:rsidR="004933E6" w:rsidRPr="00DD0BC4">
        <w:rPr>
          <w:rFonts w:ascii="Times New Roman" w:hAnsi="Times New Roman"/>
          <w:sz w:val="24"/>
          <w:szCs w:val="24"/>
        </w:rPr>
        <w:t xml:space="preserve"> </w:t>
      </w:r>
      <w:r w:rsidRPr="00DD0BC4">
        <w:rPr>
          <w:rFonts w:ascii="Times New Roman" w:hAnsi="Times New Roman"/>
          <w:sz w:val="24"/>
          <w:szCs w:val="24"/>
        </w:rPr>
        <w:t xml:space="preserve">Ответ по результатам рассмотрения жалобы направляется Заявителю </w:t>
      </w:r>
      <w:r w:rsidR="00EB7A38" w:rsidRPr="00DD0BC4">
        <w:rPr>
          <w:rFonts w:ascii="Times New Roman" w:hAnsi="Times New Roman"/>
          <w:sz w:val="24"/>
          <w:szCs w:val="24"/>
        </w:rPr>
        <w:t xml:space="preserve">(представителю Заявителя) </w:t>
      </w:r>
      <w:r w:rsidRPr="00DD0BC4">
        <w:rPr>
          <w:rFonts w:ascii="Times New Roman" w:hAnsi="Times New Roman"/>
          <w:sz w:val="24"/>
          <w:szCs w:val="24"/>
        </w:rPr>
        <w:t xml:space="preserve">не позднее дня, следующего за днем принятия решения, в письменной форме. В случае если жалоба была направлена посредством РПГУ, ответ направляется Заявителю </w:t>
      </w:r>
      <w:r w:rsidR="008A3AC1" w:rsidRPr="00DD0BC4">
        <w:rPr>
          <w:rFonts w:ascii="Times New Roman" w:hAnsi="Times New Roman"/>
          <w:sz w:val="24"/>
          <w:szCs w:val="24"/>
        </w:rPr>
        <w:t xml:space="preserve">(представителю Заявителя) </w:t>
      </w:r>
      <w:r w:rsidRPr="00DD0BC4">
        <w:rPr>
          <w:rFonts w:ascii="Times New Roman" w:hAnsi="Times New Roman"/>
          <w:sz w:val="24"/>
          <w:szCs w:val="24"/>
        </w:rPr>
        <w:t xml:space="preserve">в личный кабинет на РПГУ. </w:t>
      </w:r>
    </w:p>
    <w:p w:rsidR="006E5A84" w:rsidRPr="00DD0BC4" w:rsidRDefault="006E5A84" w:rsidP="00DE48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1" w:name="dst100062"/>
      <w:bookmarkEnd w:id="131"/>
      <w:r w:rsidRPr="00DD0BC4">
        <w:rPr>
          <w:rFonts w:ascii="Times New Roman" w:hAnsi="Times New Roman"/>
          <w:sz w:val="24"/>
          <w:szCs w:val="24"/>
        </w:rPr>
        <w:t>28.25. В ответе по результатам рассмотрения жалобы указываются:</w:t>
      </w:r>
    </w:p>
    <w:p w:rsidR="006E5A84" w:rsidRPr="00DD0BC4" w:rsidRDefault="00906828" w:rsidP="00DE48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2" w:name="dst100063"/>
      <w:bookmarkEnd w:id="132"/>
      <w:r w:rsidRPr="00DD0BC4">
        <w:rPr>
          <w:rFonts w:ascii="Times New Roman" w:hAnsi="Times New Roman"/>
          <w:sz w:val="24"/>
          <w:szCs w:val="24"/>
        </w:rPr>
        <w:t>1</w:t>
      </w:r>
      <w:r w:rsidR="006E5A84" w:rsidRPr="00DD0BC4">
        <w:rPr>
          <w:rFonts w:ascii="Times New Roman" w:hAnsi="Times New Roman"/>
          <w:sz w:val="24"/>
          <w:szCs w:val="24"/>
        </w:rPr>
        <w:t xml:space="preserve">) наименование </w:t>
      </w:r>
      <w:r w:rsidRPr="00DD0BC4">
        <w:rPr>
          <w:rFonts w:ascii="Times New Roman" w:hAnsi="Times New Roman"/>
          <w:sz w:val="24"/>
          <w:szCs w:val="24"/>
        </w:rPr>
        <w:t>Администрации</w:t>
      </w:r>
      <w:r w:rsidR="006E5A84" w:rsidRPr="00DD0BC4">
        <w:rPr>
          <w:rFonts w:ascii="Times New Roman" w:hAnsi="Times New Roman"/>
          <w:sz w:val="24"/>
          <w:szCs w:val="24"/>
        </w:rPr>
        <w:t xml:space="preserve">, </w:t>
      </w:r>
      <w:r w:rsidR="00176DB5" w:rsidRPr="00DD0BC4">
        <w:rPr>
          <w:rFonts w:ascii="Times New Roman" w:hAnsi="Times New Roman"/>
          <w:sz w:val="24"/>
          <w:szCs w:val="24"/>
        </w:rPr>
        <w:t xml:space="preserve">МКУ, </w:t>
      </w:r>
      <w:r w:rsidR="001B6DAE" w:rsidRPr="00DD0BC4">
        <w:rPr>
          <w:rFonts w:ascii="Times New Roman" w:hAnsi="Times New Roman"/>
          <w:sz w:val="24"/>
          <w:szCs w:val="24"/>
        </w:rPr>
        <w:t xml:space="preserve">МФЦ, </w:t>
      </w:r>
      <w:r w:rsidR="006E5A84" w:rsidRPr="00DD0BC4">
        <w:rPr>
          <w:rFonts w:ascii="Times New Roman" w:hAnsi="Times New Roman"/>
          <w:sz w:val="24"/>
          <w:szCs w:val="24"/>
        </w:rPr>
        <w:t>рассмотревшего жалобу, должность, фамилия, имя, отчество (при наличии) его должностного лица, принявшего решение по жалобе;</w:t>
      </w:r>
    </w:p>
    <w:p w:rsidR="006E5A84" w:rsidRPr="00DD0BC4" w:rsidRDefault="00906828" w:rsidP="00DE48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3" w:name="dst100064"/>
      <w:bookmarkEnd w:id="133"/>
      <w:r w:rsidRPr="00DD0BC4">
        <w:rPr>
          <w:rFonts w:ascii="Times New Roman" w:hAnsi="Times New Roman"/>
          <w:sz w:val="24"/>
          <w:szCs w:val="24"/>
        </w:rPr>
        <w:t>2</w:t>
      </w:r>
      <w:r w:rsidR="006E5A84" w:rsidRPr="00DD0BC4">
        <w:rPr>
          <w:rFonts w:ascii="Times New Roman" w:hAnsi="Times New Roman"/>
          <w:sz w:val="24"/>
          <w:szCs w:val="24"/>
        </w:rPr>
        <w:t>) номер, дата, место принятия решения, включая сведения о должностном лице</w:t>
      </w:r>
      <w:r w:rsidR="001B6DAE" w:rsidRPr="00DD0BC4">
        <w:rPr>
          <w:rFonts w:ascii="Times New Roman" w:hAnsi="Times New Roman"/>
          <w:sz w:val="24"/>
          <w:szCs w:val="24"/>
        </w:rPr>
        <w:t xml:space="preserve">, муниципальном служащем, </w:t>
      </w:r>
      <w:r w:rsidR="009524EB" w:rsidRPr="00DD0BC4">
        <w:rPr>
          <w:rFonts w:ascii="Times New Roman" w:hAnsi="Times New Roman"/>
          <w:sz w:val="24"/>
          <w:szCs w:val="24"/>
        </w:rPr>
        <w:t>работнике</w:t>
      </w:r>
      <w:r w:rsidR="00176DB5" w:rsidRPr="00DD0BC4">
        <w:rPr>
          <w:rFonts w:ascii="Times New Roman" w:hAnsi="Times New Roman"/>
          <w:sz w:val="24"/>
          <w:szCs w:val="24"/>
        </w:rPr>
        <w:t xml:space="preserve"> Администрации, МКУ,</w:t>
      </w:r>
      <w:r w:rsidR="006E5A84" w:rsidRPr="00DD0BC4">
        <w:rPr>
          <w:rFonts w:ascii="Times New Roman" w:hAnsi="Times New Roman"/>
          <w:sz w:val="24"/>
          <w:szCs w:val="24"/>
        </w:rPr>
        <w:t xml:space="preserve"> </w:t>
      </w:r>
      <w:r w:rsidR="001B6DAE" w:rsidRPr="00DD0BC4">
        <w:rPr>
          <w:rFonts w:ascii="Times New Roman" w:hAnsi="Times New Roman"/>
          <w:sz w:val="24"/>
          <w:szCs w:val="24"/>
        </w:rPr>
        <w:t xml:space="preserve">МФЦ, </w:t>
      </w:r>
      <w:r w:rsidR="006E5A84" w:rsidRPr="00DD0BC4">
        <w:rPr>
          <w:rFonts w:ascii="Times New Roman" w:hAnsi="Times New Roman"/>
          <w:sz w:val="24"/>
          <w:szCs w:val="24"/>
        </w:rPr>
        <w:t>решение или действие (бездействие) которого обжалуется;</w:t>
      </w:r>
    </w:p>
    <w:p w:rsidR="006E5A84" w:rsidRPr="00DD0BC4" w:rsidRDefault="00906828" w:rsidP="00DE48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4" w:name="dst100065"/>
      <w:bookmarkEnd w:id="134"/>
      <w:r w:rsidRPr="00DD0BC4">
        <w:rPr>
          <w:rFonts w:ascii="Times New Roman" w:hAnsi="Times New Roman"/>
          <w:sz w:val="24"/>
          <w:szCs w:val="24"/>
        </w:rPr>
        <w:t>3</w:t>
      </w:r>
      <w:r w:rsidR="006E5A84" w:rsidRPr="00DD0BC4">
        <w:rPr>
          <w:rFonts w:ascii="Times New Roman" w:hAnsi="Times New Roman"/>
          <w:sz w:val="24"/>
          <w:szCs w:val="24"/>
        </w:rPr>
        <w:t xml:space="preserve">) фамилия, имя, отчество (при наличии) или наименование </w:t>
      </w:r>
      <w:r w:rsidR="00176DB5" w:rsidRPr="00DD0BC4">
        <w:rPr>
          <w:rFonts w:ascii="Times New Roman" w:hAnsi="Times New Roman"/>
          <w:sz w:val="24"/>
          <w:szCs w:val="24"/>
        </w:rPr>
        <w:t>З</w:t>
      </w:r>
      <w:r w:rsidR="006E5A84" w:rsidRPr="00DD0BC4">
        <w:rPr>
          <w:rFonts w:ascii="Times New Roman" w:hAnsi="Times New Roman"/>
          <w:sz w:val="24"/>
          <w:szCs w:val="24"/>
        </w:rPr>
        <w:t>аявителя</w:t>
      </w:r>
      <w:r w:rsidR="00EB7A38" w:rsidRPr="00DD0BC4">
        <w:rPr>
          <w:rFonts w:ascii="Times New Roman" w:hAnsi="Times New Roman"/>
          <w:sz w:val="24"/>
          <w:szCs w:val="24"/>
        </w:rPr>
        <w:t xml:space="preserve"> (представителя Заявителя)</w:t>
      </w:r>
      <w:r w:rsidR="006E5A84" w:rsidRPr="00DD0BC4">
        <w:rPr>
          <w:rFonts w:ascii="Times New Roman" w:hAnsi="Times New Roman"/>
          <w:sz w:val="24"/>
          <w:szCs w:val="24"/>
        </w:rPr>
        <w:t>;</w:t>
      </w:r>
    </w:p>
    <w:p w:rsidR="006E5A84" w:rsidRPr="00DD0BC4" w:rsidRDefault="00906828" w:rsidP="00DE48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5" w:name="dst100066"/>
      <w:bookmarkEnd w:id="135"/>
      <w:r w:rsidRPr="00DD0BC4">
        <w:rPr>
          <w:rFonts w:ascii="Times New Roman" w:hAnsi="Times New Roman"/>
          <w:sz w:val="24"/>
          <w:szCs w:val="24"/>
        </w:rPr>
        <w:t>4</w:t>
      </w:r>
      <w:r w:rsidR="006E5A84" w:rsidRPr="00DD0BC4">
        <w:rPr>
          <w:rFonts w:ascii="Times New Roman" w:hAnsi="Times New Roman"/>
          <w:sz w:val="24"/>
          <w:szCs w:val="24"/>
        </w:rPr>
        <w:t>) основания для принятия решения по жалобе;</w:t>
      </w:r>
    </w:p>
    <w:p w:rsidR="006E5A84" w:rsidRPr="00DD0BC4" w:rsidRDefault="00906828" w:rsidP="00DE48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6" w:name="dst100067"/>
      <w:bookmarkEnd w:id="136"/>
      <w:r w:rsidRPr="00DD0BC4">
        <w:rPr>
          <w:rFonts w:ascii="Times New Roman" w:hAnsi="Times New Roman"/>
          <w:sz w:val="24"/>
          <w:szCs w:val="24"/>
        </w:rPr>
        <w:t>5</w:t>
      </w:r>
      <w:r w:rsidR="006E5A84" w:rsidRPr="00DD0BC4">
        <w:rPr>
          <w:rFonts w:ascii="Times New Roman" w:hAnsi="Times New Roman"/>
          <w:sz w:val="24"/>
          <w:szCs w:val="24"/>
        </w:rPr>
        <w:t>) принятое по жалобе решение;</w:t>
      </w:r>
    </w:p>
    <w:p w:rsidR="006E5A84" w:rsidRPr="00DD0BC4" w:rsidRDefault="00906828" w:rsidP="00DE48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7" w:name="dst100068"/>
      <w:bookmarkEnd w:id="137"/>
      <w:r w:rsidRPr="00DD0BC4">
        <w:rPr>
          <w:rFonts w:ascii="Times New Roman" w:hAnsi="Times New Roman"/>
          <w:sz w:val="24"/>
          <w:szCs w:val="24"/>
        </w:rPr>
        <w:t>6</w:t>
      </w:r>
      <w:r w:rsidR="006E5A84" w:rsidRPr="00DD0BC4">
        <w:rPr>
          <w:rFonts w:ascii="Times New Roman" w:hAnsi="Times New Roman"/>
          <w:sz w:val="24"/>
          <w:szCs w:val="24"/>
        </w:rPr>
        <w:t xml:space="preserve">) в случае, если жалоба признана обоснованной - сроки устранения выявленных нарушений, в том числе срок предоставления результата </w:t>
      </w:r>
      <w:r w:rsidRPr="00DD0BC4">
        <w:rPr>
          <w:rFonts w:ascii="Times New Roman" w:hAnsi="Times New Roman"/>
          <w:sz w:val="24"/>
          <w:szCs w:val="24"/>
        </w:rPr>
        <w:t>Муниципальной</w:t>
      </w:r>
      <w:r w:rsidR="006E5A84" w:rsidRPr="00DD0BC4">
        <w:rPr>
          <w:rFonts w:ascii="Times New Roman" w:hAnsi="Times New Roman"/>
          <w:sz w:val="24"/>
          <w:szCs w:val="24"/>
        </w:rPr>
        <w:t xml:space="preserve"> услуги;</w:t>
      </w:r>
    </w:p>
    <w:p w:rsidR="006E5A84" w:rsidRPr="00DD0BC4" w:rsidRDefault="00906828" w:rsidP="00DE48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8" w:name="dst100069"/>
      <w:bookmarkEnd w:id="138"/>
      <w:r w:rsidRPr="00DD0BC4">
        <w:rPr>
          <w:rFonts w:ascii="Times New Roman" w:hAnsi="Times New Roman"/>
          <w:sz w:val="24"/>
          <w:szCs w:val="24"/>
        </w:rPr>
        <w:t>7</w:t>
      </w:r>
      <w:r w:rsidR="006E5A84" w:rsidRPr="00DD0BC4">
        <w:rPr>
          <w:rFonts w:ascii="Times New Roman" w:hAnsi="Times New Roman"/>
          <w:sz w:val="24"/>
          <w:szCs w:val="24"/>
        </w:rPr>
        <w:t>) сведения о порядке обжалования принятого по жалобе решения.</w:t>
      </w:r>
    </w:p>
    <w:p w:rsidR="006E5A84" w:rsidRPr="00DD0BC4" w:rsidRDefault="006E5A84" w:rsidP="00DE48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9" w:name="dst100070"/>
      <w:bookmarkEnd w:id="139"/>
      <w:r w:rsidRPr="00DD0BC4">
        <w:rPr>
          <w:rFonts w:ascii="Times New Roman" w:hAnsi="Times New Roman"/>
          <w:sz w:val="24"/>
          <w:szCs w:val="24"/>
        </w:rPr>
        <w:t xml:space="preserve">28.26. Ответ по результатам рассмотрения жалобы подписывается уполномоченным на рассмотрение жалобы должностным лицом </w:t>
      </w:r>
      <w:r w:rsidR="00916A23" w:rsidRPr="00DD0BC4">
        <w:rPr>
          <w:rFonts w:ascii="Times New Roman" w:hAnsi="Times New Roman"/>
          <w:sz w:val="24"/>
          <w:szCs w:val="24"/>
        </w:rPr>
        <w:t>Администрации</w:t>
      </w:r>
      <w:r w:rsidR="00176DB5" w:rsidRPr="00DD0BC4">
        <w:rPr>
          <w:rFonts w:ascii="Times New Roman" w:hAnsi="Times New Roman"/>
          <w:sz w:val="24"/>
          <w:szCs w:val="24"/>
        </w:rPr>
        <w:t>. МКУ</w:t>
      </w:r>
      <w:r w:rsidR="001B6DAE" w:rsidRPr="00DD0BC4">
        <w:rPr>
          <w:rFonts w:ascii="Times New Roman" w:hAnsi="Times New Roman"/>
          <w:sz w:val="24"/>
          <w:szCs w:val="24"/>
        </w:rPr>
        <w:t>, МФЦ</w:t>
      </w:r>
      <w:r w:rsidRPr="00DD0BC4">
        <w:rPr>
          <w:rFonts w:ascii="Times New Roman" w:hAnsi="Times New Roman"/>
          <w:sz w:val="24"/>
          <w:szCs w:val="24"/>
        </w:rPr>
        <w:t>.</w:t>
      </w:r>
    </w:p>
    <w:p w:rsidR="006E5A84" w:rsidRPr="00DD0BC4" w:rsidRDefault="006E5A84" w:rsidP="00DE48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0" w:name="dst100071"/>
      <w:bookmarkEnd w:id="140"/>
      <w:r w:rsidRPr="00DD0BC4">
        <w:rPr>
          <w:rFonts w:ascii="Times New Roman" w:hAnsi="Times New Roman"/>
          <w:sz w:val="24"/>
          <w:szCs w:val="24"/>
        </w:rPr>
        <w:t>По желанию Заявителя</w:t>
      </w:r>
      <w:r w:rsidR="00EB7A38" w:rsidRPr="00DD0BC4">
        <w:rPr>
          <w:rFonts w:ascii="Times New Roman" w:hAnsi="Times New Roman"/>
          <w:sz w:val="24"/>
          <w:szCs w:val="24"/>
        </w:rPr>
        <w:t xml:space="preserve"> (представителя Заявителя)</w:t>
      </w:r>
      <w:r w:rsidRPr="00DD0BC4">
        <w:rPr>
          <w:rFonts w:ascii="Times New Roman" w:hAnsi="Times New Roman"/>
          <w:sz w:val="24"/>
          <w:szCs w:val="24"/>
        </w:rPr>
        <w:t xml:space="preserve">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</w:t>
      </w:r>
      <w:r w:rsidR="00916A23" w:rsidRPr="00DD0BC4">
        <w:rPr>
          <w:rFonts w:ascii="Times New Roman" w:hAnsi="Times New Roman"/>
          <w:sz w:val="24"/>
          <w:szCs w:val="24"/>
        </w:rPr>
        <w:t>Администрации</w:t>
      </w:r>
      <w:r w:rsidR="00176DB5" w:rsidRPr="00DD0BC4">
        <w:rPr>
          <w:rFonts w:ascii="Times New Roman" w:hAnsi="Times New Roman"/>
          <w:sz w:val="24"/>
          <w:szCs w:val="24"/>
        </w:rPr>
        <w:t>, МКУ</w:t>
      </w:r>
      <w:r w:rsidR="001B6DAE" w:rsidRPr="00DD0BC4">
        <w:rPr>
          <w:rFonts w:ascii="Times New Roman" w:hAnsi="Times New Roman"/>
          <w:sz w:val="24"/>
          <w:szCs w:val="24"/>
        </w:rPr>
        <w:t>, МФЦ</w:t>
      </w:r>
      <w:r w:rsidR="00916A23" w:rsidRPr="00DD0BC4">
        <w:rPr>
          <w:rFonts w:ascii="Times New Roman" w:hAnsi="Times New Roman"/>
          <w:sz w:val="24"/>
          <w:szCs w:val="24"/>
        </w:rPr>
        <w:t>.</w:t>
      </w:r>
    </w:p>
    <w:p w:rsidR="006E5A84" w:rsidRPr="00DD0BC4" w:rsidRDefault="006E5A84" w:rsidP="00DE48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1" w:name="dst100072"/>
      <w:bookmarkEnd w:id="141"/>
      <w:r w:rsidRPr="00DD0BC4">
        <w:rPr>
          <w:rFonts w:ascii="Times New Roman" w:hAnsi="Times New Roman"/>
          <w:sz w:val="24"/>
          <w:szCs w:val="24"/>
        </w:rPr>
        <w:t xml:space="preserve">28.27 </w:t>
      </w:r>
      <w:r w:rsidR="00916A23" w:rsidRPr="00DD0BC4">
        <w:rPr>
          <w:rFonts w:ascii="Times New Roman" w:hAnsi="Times New Roman"/>
          <w:sz w:val="24"/>
          <w:szCs w:val="24"/>
        </w:rPr>
        <w:t>Администрация</w:t>
      </w:r>
      <w:r w:rsidR="00176DB5" w:rsidRPr="00DD0BC4">
        <w:rPr>
          <w:rFonts w:ascii="Times New Roman" w:hAnsi="Times New Roman"/>
          <w:sz w:val="24"/>
          <w:szCs w:val="24"/>
        </w:rPr>
        <w:t>, МКУ</w:t>
      </w:r>
      <w:r w:rsidR="001B6DAE" w:rsidRPr="00DD0BC4">
        <w:rPr>
          <w:rFonts w:ascii="Times New Roman" w:hAnsi="Times New Roman"/>
          <w:sz w:val="24"/>
          <w:szCs w:val="24"/>
        </w:rPr>
        <w:t xml:space="preserve">, МФЦ </w:t>
      </w:r>
      <w:r w:rsidRPr="00DD0BC4">
        <w:rPr>
          <w:rFonts w:ascii="Times New Roman" w:hAnsi="Times New Roman"/>
          <w:sz w:val="24"/>
          <w:szCs w:val="24"/>
        </w:rPr>
        <w:t>отказывает в удовлетворении жалобы в следующих случаях:</w:t>
      </w:r>
    </w:p>
    <w:p w:rsidR="006E5A84" w:rsidRPr="00DD0BC4" w:rsidRDefault="00916A23" w:rsidP="0090682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2" w:name="dst100073"/>
      <w:bookmarkEnd w:id="142"/>
      <w:r w:rsidRPr="00DD0BC4">
        <w:rPr>
          <w:rFonts w:ascii="Times New Roman" w:hAnsi="Times New Roman"/>
          <w:sz w:val="24"/>
          <w:szCs w:val="24"/>
        </w:rPr>
        <w:t>1</w:t>
      </w:r>
      <w:r w:rsidR="006E5A84" w:rsidRPr="00DD0BC4">
        <w:rPr>
          <w:rFonts w:ascii="Times New Roman" w:hAnsi="Times New Roman"/>
          <w:sz w:val="24"/>
          <w:szCs w:val="24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6E5A84" w:rsidRPr="00DD0BC4" w:rsidRDefault="00916A23" w:rsidP="0090682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3" w:name="dst100074"/>
      <w:bookmarkEnd w:id="143"/>
      <w:r w:rsidRPr="00DD0BC4">
        <w:rPr>
          <w:rFonts w:ascii="Times New Roman" w:hAnsi="Times New Roman"/>
          <w:sz w:val="24"/>
          <w:szCs w:val="24"/>
        </w:rPr>
        <w:t>2</w:t>
      </w:r>
      <w:r w:rsidR="006E5A84" w:rsidRPr="00DD0BC4">
        <w:rPr>
          <w:rFonts w:ascii="Times New Roman" w:hAnsi="Times New Roman"/>
          <w:sz w:val="24"/>
          <w:szCs w:val="24"/>
        </w:rPr>
        <w:t>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E5A84" w:rsidRPr="00DD0BC4" w:rsidRDefault="00916A23" w:rsidP="0090682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4" w:name="dst100075"/>
      <w:bookmarkEnd w:id="144"/>
      <w:r w:rsidRPr="00DD0BC4">
        <w:rPr>
          <w:rFonts w:ascii="Times New Roman" w:hAnsi="Times New Roman"/>
          <w:sz w:val="24"/>
          <w:szCs w:val="24"/>
        </w:rPr>
        <w:t>3</w:t>
      </w:r>
      <w:r w:rsidR="006E5A84" w:rsidRPr="00DD0BC4">
        <w:rPr>
          <w:rFonts w:ascii="Times New Roman" w:hAnsi="Times New Roman"/>
          <w:sz w:val="24"/>
          <w:szCs w:val="24"/>
        </w:rPr>
        <w:t xml:space="preserve">) наличие решения по жалобе, принятого ранее </w:t>
      </w:r>
      <w:r w:rsidR="00237376" w:rsidRPr="00DD0BC4">
        <w:rPr>
          <w:rFonts w:ascii="Times New Roman" w:hAnsi="Times New Roman"/>
          <w:sz w:val="24"/>
          <w:szCs w:val="24"/>
        </w:rPr>
        <w:t>в соответствии с требованиями,</w:t>
      </w:r>
      <w:r w:rsidR="006E5A84" w:rsidRPr="00DD0BC4">
        <w:rPr>
          <w:rFonts w:ascii="Times New Roman" w:hAnsi="Times New Roman"/>
          <w:sz w:val="24"/>
          <w:szCs w:val="24"/>
        </w:rPr>
        <w:t xml:space="preserve"> установленными постановлением Правительства Российской Федерации от 16.08.2012 № 840 в отношении того же Заявителя </w:t>
      </w:r>
      <w:r w:rsidR="00122EC4" w:rsidRPr="00DD0BC4">
        <w:rPr>
          <w:rFonts w:ascii="Times New Roman" w:hAnsi="Times New Roman"/>
          <w:sz w:val="24"/>
          <w:szCs w:val="24"/>
        </w:rPr>
        <w:t>(</w:t>
      </w:r>
      <w:r w:rsidR="00EB7A38" w:rsidRPr="00DD0BC4">
        <w:rPr>
          <w:rFonts w:ascii="Times New Roman" w:hAnsi="Times New Roman"/>
          <w:sz w:val="24"/>
          <w:szCs w:val="24"/>
        </w:rPr>
        <w:t xml:space="preserve">представителя Заявителя) </w:t>
      </w:r>
      <w:r w:rsidR="006E5A84" w:rsidRPr="00DD0BC4">
        <w:rPr>
          <w:rFonts w:ascii="Times New Roman" w:hAnsi="Times New Roman"/>
          <w:sz w:val="24"/>
          <w:szCs w:val="24"/>
        </w:rPr>
        <w:t>и по тому же предмету жалобы.</w:t>
      </w:r>
    </w:p>
    <w:p w:rsidR="006E5A84" w:rsidRPr="00DD0BC4" w:rsidRDefault="006E5A84" w:rsidP="0090682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5" w:name="dst100076"/>
      <w:bookmarkEnd w:id="145"/>
      <w:r w:rsidRPr="00DD0BC4">
        <w:rPr>
          <w:rFonts w:ascii="Times New Roman" w:hAnsi="Times New Roman"/>
          <w:sz w:val="24"/>
          <w:szCs w:val="24"/>
        </w:rPr>
        <w:lastRenderedPageBreak/>
        <w:t xml:space="preserve">28.28. </w:t>
      </w:r>
      <w:r w:rsidR="00916A23" w:rsidRPr="00DD0BC4">
        <w:rPr>
          <w:rFonts w:ascii="Times New Roman" w:hAnsi="Times New Roman"/>
          <w:sz w:val="24"/>
          <w:szCs w:val="24"/>
        </w:rPr>
        <w:t>Администрация</w:t>
      </w:r>
      <w:r w:rsidR="00176DB5" w:rsidRPr="00DD0BC4">
        <w:rPr>
          <w:rFonts w:ascii="Times New Roman" w:hAnsi="Times New Roman"/>
          <w:sz w:val="24"/>
          <w:szCs w:val="24"/>
        </w:rPr>
        <w:t>, МКУ</w:t>
      </w:r>
      <w:r w:rsidR="001B6DAE" w:rsidRPr="00DD0BC4">
        <w:rPr>
          <w:rFonts w:ascii="Times New Roman" w:hAnsi="Times New Roman"/>
          <w:sz w:val="24"/>
          <w:szCs w:val="24"/>
        </w:rPr>
        <w:t>, МФЦ</w:t>
      </w:r>
      <w:r w:rsidRPr="00DD0BC4">
        <w:rPr>
          <w:rFonts w:ascii="Times New Roman" w:hAnsi="Times New Roman"/>
          <w:sz w:val="24"/>
          <w:szCs w:val="24"/>
        </w:rPr>
        <w:t xml:space="preserve"> вправе оставить жалобу без ответа в следующих случаях:</w:t>
      </w:r>
    </w:p>
    <w:p w:rsidR="006E5A84" w:rsidRPr="00DD0BC4" w:rsidRDefault="00916A23" w:rsidP="0090682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6" w:name="dst100077"/>
      <w:bookmarkEnd w:id="146"/>
      <w:r w:rsidRPr="00DD0BC4">
        <w:rPr>
          <w:rFonts w:ascii="Times New Roman" w:hAnsi="Times New Roman"/>
          <w:sz w:val="24"/>
          <w:szCs w:val="24"/>
        </w:rPr>
        <w:t>1</w:t>
      </w:r>
      <w:r w:rsidR="006E5A84" w:rsidRPr="00DD0BC4">
        <w:rPr>
          <w:rFonts w:ascii="Times New Roman" w:hAnsi="Times New Roman"/>
          <w:sz w:val="24"/>
          <w:szCs w:val="24"/>
        </w:rPr>
        <w:t>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6E5A84" w:rsidRPr="00DD0BC4" w:rsidRDefault="00916A23" w:rsidP="0090682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7" w:name="dst100078"/>
      <w:bookmarkEnd w:id="147"/>
      <w:r w:rsidRPr="00DD0BC4">
        <w:rPr>
          <w:rFonts w:ascii="Times New Roman" w:hAnsi="Times New Roman"/>
          <w:sz w:val="24"/>
          <w:szCs w:val="24"/>
        </w:rPr>
        <w:t>2</w:t>
      </w:r>
      <w:r w:rsidR="006E5A84" w:rsidRPr="00DD0BC4">
        <w:rPr>
          <w:rFonts w:ascii="Times New Roman" w:hAnsi="Times New Roman"/>
          <w:sz w:val="24"/>
          <w:szCs w:val="24"/>
        </w:rPr>
        <w:t>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02306C" w:rsidRPr="00DD0BC4" w:rsidRDefault="0002306C" w:rsidP="0090682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25D3" w:rsidRPr="00DD0BC4" w:rsidRDefault="001A4525" w:rsidP="001A2735">
      <w:pPr>
        <w:pStyle w:val="1-"/>
        <w:spacing w:before="0" w:after="0" w:line="240" w:lineRule="auto"/>
        <w:ind w:left="5103"/>
        <w:jc w:val="left"/>
        <w:rPr>
          <w:b w:val="0"/>
          <w:sz w:val="24"/>
          <w:szCs w:val="24"/>
        </w:rPr>
      </w:pPr>
      <w:r w:rsidRPr="00DD0BC4">
        <w:rPr>
          <w:bCs w:val="0"/>
          <w:iCs w:val="0"/>
          <w:sz w:val="24"/>
          <w:szCs w:val="24"/>
        </w:rPr>
        <w:br w:type="page"/>
      </w:r>
      <w:r w:rsidR="007B25D3" w:rsidRPr="00DD0BC4">
        <w:rPr>
          <w:b w:val="0"/>
          <w:sz w:val="24"/>
          <w:szCs w:val="24"/>
        </w:rPr>
        <w:lastRenderedPageBreak/>
        <w:t>Приложение 1</w:t>
      </w:r>
    </w:p>
    <w:p w:rsidR="004771C5" w:rsidRPr="00DD0BC4" w:rsidRDefault="004771C5" w:rsidP="001A2735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DE1580" w:rsidRDefault="004771C5" w:rsidP="00DE1580">
      <w:pPr>
        <w:pStyle w:val="Default"/>
        <w:ind w:left="5103"/>
      </w:pPr>
      <w:r w:rsidRPr="00DD0BC4">
        <w:rPr>
          <w:bCs/>
          <w:iCs/>
        </w:rPr>
        <w:t xml:space="preserve">предоставления муниципальной услуги </w:t>
      </w:r>
      <w:r w:rsidRPr="00DD0BC4">
        <w:rPr>
          <w:bCs/>
          <w:iCs/>
        </w:rPr>
        <w:br/>
      </w:r>
      <w:r w:rsidR="00DE1580" w:rsidRPr="00776849">
        <w:rPr>
          <w:color w:val="auto"/>
        </w:rPr>
        <w:t>предоставления муниципальной услуги по предоставлению мест для захоронения (</w:t>
      </w:r>
      <w:proofErr w:type="spellStart"/>
      <w:r w:rsidR="00DE1580" w:rsidRPr="00776849">
        <w:rPr>
          <w:color w:val="auto"/>
        </w:rPr>
        <w:t>подзахоронения</w:t>
      </w:r>
      <w:proofErr w:type="spellEnd"/>
      <w:r w:rsidR="00DE1580" w:rsidRPr="00776849">
        <w:rPr>
          <w:color w:val="auto"/>
        </w:rPr>
        <w:t>), перерегистрации захоронений на других лиц, регистрации установки и замены надмогильных сооружений (надгробий)</w:t>
      </w:r>
      <w:r w:rsidR="00DE1580">
        <w:rPr>
          <w:color w:val="auto"/>
        </w:rPr>
        <w:t xml:space="preserve"> </w:t>
      </w:r>
      <w:r w:rsidR="00DE1580" w:rsidRPr="00180CB8">
        <w:t xml:space="preserve">на территории  сельских поселений, городского поселения Сергиев Посад и </w:t>
      </w:r>
      <w:proofErr w:type="spellStart"/>
      <w:r w:rsidR="00DE1580" w:rsidRPr="00180CB8">
        <w:t>межпоселенческих</w:t>
      </w:r>
      <w:proofErr w:type="spellEnd"/>
      <w:r w:rsidR="00DE1580">
        <w:t xml:space="preserve"> </w:t>
      </w:r>
      <w:r w:rsidR="00DE1580" w:rsidRPr="00180CB8">
        <w:t xml:space="preserve"> территориях  Сергиево-Посадского </w:t>
      </w:r>
      <w:r w:rsidR="00DE1580">
        <w:t xml:space="preserve"> </w:t>
      </w:r>
      <w:r w:rsidR="00DE1580" w:rsidRPr="00180CB8">
        <w:t>муниципального района</w:t>
      </w:r>
    </w:p>
    <w:p w:rsidR="007B25D3" w:rsidRPr="00DD0BC4" w:rsidRDefault="00DE1580" w:rsidP="00DE1580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Московской области</w:t>
      </w:r>
    </w:p>
    <w:p w:rsidR="007B25D3" w:rsidRPr="00DD0BC4" w:rsidRDefault="007B25D3" w:rsidP="00DE1580">
      <w:pPr>
        <w:keepNext/>
        <w:spacing w:after="0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F605AB" w:rsidRPr="00DD0BC4" w:rsidRDefault="00F605AB" w:rsidP="003B63F2">
      <w:pPr>
        <w:keepNext/>
        <w:spacing w:after="0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B25D3" w:rsidRPr="00DD0BC4" w:rsidRDefault="007B25D3" w:rsidP="007672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Т</w:t>
      </w:r>
      <w:r w:rsidR="0094093D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ЕРМИНЫ И ОПРЕДЕЛЕНИЯ</w:t>
      </w:r>
      <w:r w:rsidR="007672A7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,</w:t>
      </w:r>
    </w:p>
    <w:p w:rsidR="00145987" w:rsidRPr="00DD0BC4" w:rsidRDefault="007672A7" w:rsidP="003B63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proofErr w:type="gramStart"/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используемые</w:t>
      </w:r>
      <w:proofErr w:type="gramEnd"/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в Административном регламенте</w:t>
      </w:r>
    </w:p>
    <w:p w:rsidR="00F605AB" w:rsidRPr="00DD0BC4" w:rsidRDefault="00F605AB" w:rsidP="003B63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7B25D3" w:rsidRPr="00DD0BC4" w:rsidRDefault="007B25D3" w:rsidP="00400F93">
      <w:pPr>
        <w:suppressAutoHyphens/>
        <w:autoSpaceDE w:val="0"/>
        <w:autoSpaceDN w:val="0"/>
        <w:adjustRightInd w:val="0"/>
        <w:spacing w:after="0"/>
        <w:ind w:right="141" w:firstLine="54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В Административном регламенте используются следующие термины </w:t>
      </w:r>
      <w:r w:rsidRPr="00DD0BC4">
        <w:rPr>
          <w:rFonts w:ascii="Times New Roman" w:eastAsia="Times New Roman" w:hAnsi="Times New Roman"/>
          <w:sz w:val="24"/>
          <w:szCs w:val="24"/>
          <w:lang w:eastAsia="ar-SA"/>
        </w:rPr>
        <w:br/>
        <w:t>и определения:</w:t>
      </w:r>
    </w:p>
    <w:tbl>
      <w:tblPr>
        <w:tblStyle w:val="5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425"/>
        <w:gridCol w:w="7513"/>
      </w:tblGrid>
      <w:tr w:rsidR="009A205D" w:rsidRPr="00DD0BC4" w:rsidTr="00EB6FE0">
        <w:tc>
          <w:tcPr>
            <w:tcW w:w="2269" w:type="dxa"/>
          </w:tcPr>
          <w:p w:rsidR="00963D9F" w:rsidRPr="00DD0BC4" w:rsidRDefault="00963D9F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bookmarkStart w:id="148" w:name="_Ref437561441"/>
            <w:bookmarkStart w:id="149" w:name="_Ref437561184"/>
            <w:bookmarkStart w:id="150" w:name="_Ref437561208"/>
            <w:bookmarkStart w:id="151" w:name="_Toc437973306"/>
            <w:bookmarkStart w:id="152" w:name="_Toc438110048"/>
            <w:bookmarkStart w:id="153" w:name="_Toc438376260"/>
            <w:r w:rsidRPr="00DD0BC4">
              <w:rPr>
                <w:sz w:val="24"/>
                <w:szCs w:val="24"/>
                <w:lang w:eastAsia="ar-SA"/>
              </w:rPr>
              <w:t>Администрация</w:t>
            </w:r>
          </w:p>
          <w:p w:rsidR="00963D9F" w:rsidRPr="00DD0BC4" w:rsidRDefault="00963D9F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" w:type="dxa"/>
          </w:tcPr>
          <w:p w:rsidR="00963D9F" w:rsidRPr="00DD0BC4" w:rsidRDefault="00963D9F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963D9F" w:rsidRPr="008D3CAC" w:rsidRDefault="008D3CAC" w:rsidP="00F605AB">
            <w:pPr>
              <w:pStyle w:val="affff0"/>
              <w:tabs>
                <w:tab w:val="left" w:pos="993"/>
              </w:tabs>
              <w:spacing w:line="240" w:lineRule="auto"/>
              <w:ind w:left="0" w:firstLine="34"/>
              <w:rPr>
                <w:i w:val="0"/>
                <w:sz w:val="24"/>
                <w:szCs w:val="24"/>
                <w:lang w:eastAsia="ar-SA"/>
              </w:rPr>
            </w:pPr>
            <w:r>
              <w:rPr>
                <w:i w:val="0"/>
                <w:sz w:val="24"/>
                <w:szCs w:val="24"/>
              </w:rPr>
              <w:t>администрация</w:t>
            </w:r>
            <w:r w:rsidRPr="008D3CAC">
              <w:rPr>
                <w:i w:val="0"/>
                <w:sz w:val="24"/>
                <w:szCs w:val="24"/>
              </w:rPr>
              <w:t xml:space="preserve"> Сергиево-Посадского муниципального района</w:t>
            </w:r>
            <w:r>
              <w:rPr>
                <w:i w:val="0"/>
                <w:sz w:val="24"/>
                <w:szCs w:val="24"/>
              </w:rPr>
              <w:t xml:space="preserve"> Московской области</w:t>
            </w:r>
          </w:p>
        </w:tc>
      </w:tr>
      <w:tr w:rsidR="009A205D" w:rsidRPr="00DD0BC4" w:rsidTr="00EB6FE0">
        <w:tc>
          <w:tcPr>
            <w:tcW w:w="2269" w:type="dxa"/>
          </w:tcPr>
          <w:p w:rsidR="00351AFE" w:rsidRPr="00DD0BC4" w:rsidRDefault="00351AFE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Воинские захоронения</w:t>
            </w:r>
          </w:p>
        </w:tc>
        <w:tc>
          <w:tcPr>
            <w:tcW w:w="425" w:type="dxa"/>
          </w:tcPr>
          <w:p w:rsidR="00351AFE" w:rsidRPr="00DD0BC4" w:rsidRDefault="00EB6FE0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351AFE" w:rsidRPr="00DD0BC4" w:rsidRDefault="00351AFE" w:rsidP="00F605AB">
            <w:pPr>
              <w:pStyle w:val="affff0"/>
              <w:tabs>
                <w:tab w:val="left" w:pos="993"/>
              </w:tabs>
              <w:spacing w:line="240" w:lineRule="auto"/>
              <w:ind w:left="0" w:firstLine="34"/>
              <w:rPr>
                <w:i w:val="0"/>
                <w:sz w:val="24"/>
                <w:szCs w:val="24"/>
                <w:lang w:eastAsia="ar-SA"/>
              </w:rPr>
            </w:pPr>
            <w:r w:rsidRPr="00DD0BC4">
              <w:rPr>
                <w:i w:val="0"/>
                <w:sz w:val="24"/>
                <w:szCs w:val="24"/>
                <w:lang w:eastAsia="ar-SA"/>
              </w:rPr>
              <w:t xml:space="preserve">места захоронения, предоставляемые на безвозмездной </w:t>
            </w:r>
            <w:proofErr w:type="gramStart"/>
            <w:r w:rsidRPr="00DD0BC4">
              <w:rPr>
                <w:i w:val="0"/>
                <w:sz w:val="24"/>
                <w:szCs w:val="24"/>
                <w:lang w:eastAsia="ar-SA"/>
              </w:rPr>
              <w:t>основе</w:t>
            </w:r>
            <w:proofErr w:type="gramEnd"/>
            <w:r w:rsidRPr="00DD0BC4">
              <w:rPr>
                <w:i w:val="0"/>
                <w:sz w:val="24"/>
                <w:szCs w:val="24"/>
                <w:lang w:eastAsia="ar-SA"/>
              </w:rPr>
              <w:t xml:space="preserve"> на территории военных мемориальных кладбищ, воинских кладбищ (или на воинских участках общественных кладбищ) для погребения лиц, круг которых определен законодательством Российской Федерации</w:t>
            </w:r>
          </w:p>
        </w:tc>
      </w:tr>
      <w:tr w:rsidR="009A205D" w:rsidRPr="00DD0BC4" w:rsidTr="00EB6FE0">
        <w:tc>
          <w:tcPr>
            <w:tcW w:w="2269" w:type="dxa"/>
          </w:tcPr>
          <w:p w:rsidR="00634C80" w:rsidRPr="00DD0BC4" w:rsidRDefault="00634C80" w:rsidP="00783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ГИС ГМП</w:t>
            </w:r>
          </w:p>
        </w:tc>
        <w:tc>
          <w:tcPr>
            <w:tcW w:w="425" w:type="dxa"/>
          </w:tcPr>
          <w:p w:rsidR="00634C80" w:rsidRPr="00DD0BC4" w:rsidRDefault="00634C80" w:rsidP="00783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634C80" w:rsidRPr="00DD0BC4" w:rsidRDefault="00634C80" w:rsidP="00F605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государственная информационная система о государственных и муниципальных платежах</w:t>
            </w:r>
          </w:p>
        </w:tc>
      </w:tr>
      <w:tr w:rsidR="009A205D" w:rsidRPr="00DD0BC4" w:rsidTr="00EB6FE0">
        <w:tc>
          <w:tcPr>
            <w:tcW w:w="2269" w:type="dxa"/>
          </w:tcPr>
          <w:p w:rsidR="00400F93" w:rsidRPr="00DD0BC4" w:rsidRDefault="00400F93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Заявитель</w:t>
            </w:r>
          </w:p>
        </w:tc>
        <w:tc>
          <w:tcPr>
            <w:tcW w:w="425" w:type="dxa"/>
          </w:tcPr>
          <w:p w:rsidR="00400F93" w:rsidRPr="00DD0BC4" w:rsidRDefault="00400F93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0B6CA1" w:rsidRPr="00DD0BC4" w:rsidRDefault="00400F93" w:rsidP="000E5E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 xml:space="preserve">лицо, обратившееся с </w:t>
            </w:r>
            <w:r w:rsidR="000E5EED" w:rsidRPr="00DD0BC4">
              <w:rPr>
                <w:sz w:val="24"/>
                <w:szCs w:val="24"/>
                <w:lang w:eastAsia="ar-SA"/>
              </w:rPr>
              <w:t>з</w:t>
            </w:r>
            <w:r w:rsidRPr="00DD0BC4">
              <w:rPr>
                <w:sz w:val="24"/>
                <w:szCs w:val="24"/>
                <w:lang w:eastAsia="ar-SA"/>
              </w:rPr>
              <w:t xml:space="preserve">аявлением о предоставлении </w:t>
            </w:r>
            <w:r w:rsidR="000E5EED" w:rsidRPr="00DD0BC4">
              <w:rPr>
                <w:sz w:val="24"/>
                <w:szCs w:val="24"/>
                <w:lang w:eastAsia="ar-SA"/>
              </w:rPr>
              <w:t>м</w:t>
            </w:r>
            <w:r w:rsidRPr="00DD0BC4">
              <w:rPr>
                <w:sz w:val="24"/>
                <w:szCs w:val="24"/>
                <w:lang w:eastAsia="ar-SA"/>
              </w:rPr>
              <w:t>униципальной услуги по захоронению (</w:t>
            </w:r>
            <w:proofErr w:type="spellStart"/>
            <w:r w:rsidRPr="00DD0BC4">
              <w:rPr>
                <w:sz w:val="24"/>
                <w:szCs w:val="24"/>
                <w:lang w:eastAsia="ar-SA"/>
              </w:rPr>
              <w:t>подзахоронению</w:t>
            </w:r>
            <w:proofErr w:type="spellEnd"/>
            <w:r w:rsidRPr="00DD0BC4">
              <w:rPr>
                <w:sz w:val="24"/>
                <w:szCs w:val="24"/>
                <w:lang w:eastAsia="ar-SA"/>
              </w:rPr>
              <w:t>), перерегистрации захоронений на других лиц, регистрации установки и замены надмогильных сооружений (надгробий)</w:t>
            </w:r>
          </w:p>
        </w:tc>
      </w:tr>
      <w:tr w:rsidR="009A205D" w:rsidRPr="00DD0BC4" w:rsidTr="00EB6FE0">
        <w:tc>
          <w:tcPr>
            <w:tcW w:w="2269" w:type="dxa"/>
          </w:tcPr>
          <w:p w:rsidR="00400F93" w:rsidRPr="00DD0BC4" w:rsidRDefault="00400F93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 xml:space="preserve">Заявление </w:t>
            </w:r>
          </w:p>
        </w:tc>
        <w:tc>
          <w:tcPr>
            <w:tcW w:w="425" w:type="dxa"/>
          </w:tcPr>
          <w:p w:rsidR="00400F93" w:rsidRPr="00DD0BC4" w:rsidRDefault="00400F93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400F93" w:rsidRPr="00DD0BC4" w:rsidRDefault="00400F93" w:rsidP="00DE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 xml:space="preserve">обращение </w:t>
            </w:r>
            <w:r w:rsidR="00DE0A5B" w:rsidRPr="00DD0BC4">
              <w:rPr>
                <w:sz w:val="24"/>
                <w:szCs w:val="24"/>
                <w:lang w:eastAsia="ar-SA"/>
              </w:rPr>
              <w:t>З</w:t>
            </w:r>
            <w:r w:rsidRPr="00DD0BC4">
              <w:rPr>
                <w:sz w:val="24"/>
                <w:szCs w:val="24"/>
                <w:lang w:eastAsia="ar-SA"/>
              </w:rPr>
              <w:t>аявителя о предоставлении муниципальной услуги по захоронению (</w:t>
            </w:r>
            <w:proofErr w:type="spellStart"/>
            <w:r w:rsidRPr="00DD0BC4">
              <w:rPr>
                <w:sz w:val="24"/>
                <w:szCs w:val="24"/>
                <w:lang w:eastAsia="ar-SA"/>
              </w:rPr>
              <w:t>подзахоронению</w:t>
            </w:r>
            <w:proofErr w:type="spellEnd"/>
            <w:r w:rsidRPr="00DD0BC4">
              <w:rPr>
                <w:sz w:val="24"/>
                <w:szCs w:val="24"/>
                <w:lang w:eastAsia="ar-SA"/>
              </w:rPr>
              <w:t>), перерегистрации захоронений на других лиц, регистрации установки и замены надм</w:t>
            </w:r>
            <w:r w:rsidR="003B63F2" w:rsidRPr="00DD0BC4">
              <w:rPr>
                <w:sz w:val="24"/>
                <w:szCs w:val="24"/>
                <w:lang w:eastAsia="ar-SA"/>
              </w:rPr>
              <w:t>огильных сооружений (надгробий)</w:t>
            </w:r>
          </w:p>
        </w:tc>
      </w:tr>
      <w:tr w:rsidR="009A205D" w:rsidRPr="00DD0BC4" w:rsidTr="00EB6FE0">
        <w:tc>
          <w:tcPr>
            <w:tcW w:w="2269" w:type="dxa"/>
          </w:tcPr>
          <w:p w:rsidR="00400F93" w:rsidRPr="00DD0BC4" w:rsidRDefault="00400F93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 xml:space="preserve">ЕИС ОУ </w:t>
            </w:r>
          </w:p>
        </w:tc>
        <w:tc>
          <w:tcPr>
            <w:tcW w:w="425" w:type="dxa"/>
          </w:tcPr>
          <w:p w:rsidR="00400F93" w:rsidRPr="00DD0BC4" w:rsidRDefault="00400F93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400F93" w:rsidRPr="00DD0BC4" w:rsidRDefault="00400F93" w:rsidP="00F605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единая информационная система предоставления государственных и муниципальных услуг Московской области</w:t>
            </w:r>
          </w:p>
        </w:tc>
      </w:tr>
      <w:tr w:rsidR="009A205D" w:rsidRPr="00DD0BC4" w:rsidTr="00EB6FE0">
        <w:tc>
          <w:tcPr>
            <w:tcW w:w="2269" w:type="dxa"/>
          </w:tcPr>
          <w:p w:rsidR="00400F93" w:rsidRPr="00DD0BC4" w:rsidRDefault="00400F93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ЕСИА</w:t>
            </w:r>
          </w:p>
        </w:tc>
        <w:tc>
          <w:tcPr>
            <w:tcW w:w="425" w:type="dxa"/>
          </w:tcPr>
          <w:p w:rsidR="00400F93" w:rsidRPr="00DD0BC4" w:rsidRDefault="00400F93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400F93" w:rsidRPr="00DD0BC4" w:rsidRDefault="00CF1C17" w:rsidP="00F605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 xml:space="preserve"> </w:t>
            </w:r>
            <w:r w:rsidR="00400F93" w:rsidRPr="00DD0BC4">
              <w:rPr>
                <w:sz w:val="24"/>
                <w:szCs w:val="24"/>
                <w:lang w:eastAsia="ar-SA"/>
              </w:rPr>
              <w:t>государственная информационная система «Единая система идентификац</w:t>
            </w:r>
            <w:proofErr w:type="gramStart"/>
            <w:r w:rsidR="00400F93" w:rsidRPr="00DD0BC4">
              <w:rPr>
                <w:sz w:val="24"/>
                <w:szCs w:val="24"/>
                <w:lang w:eastAsia="ar-SA"/>
              </w:rPr>
              <w:t>ии и ау</w:t>
            </w:r>
            <w:proofErr w:type="gramEnd"/>
            <w:r w:rsidR="00400F93" w:rsidRPr="00DD0BC4">
              <w:rPr>
                <w:sz w:val="24"/>
                <w:szCs w:val="24"/>
                <w:lang w:eastAsia="ar-SA"/>
              </w:rPr>
              <w:t>тентификации</w:t>
            </w:r>
            <w:r w:rsidR="002839B6" w:rsidRPr="00DD0BC4">
              <w:rPr>
                <w:sz w:val="24"/>
                <w:szCs w:val="24"/>
                <w:lang w:eastAsia="ar-SA"/>
              </w:rPr>
              <w:t xml:space="preserve"> </w:t>
            </w:r>
            <w:r w:rsidR="00400F93" w:rsidRPr="00DD0BC4">
              <w:rPr>
                <w:sz w:val="24"/>
                <w:szCs w:val="24"/>
                <w:lang w:eastAsia="ar-SA"/>
              </w:rPr>
              <w:t>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</w:t>
            </w:r>
            <w:r w:rsidR="001A2804" w:rsidRPr="00DD0BC4">
              <w:rPr>
                <w:sz w:val="24"/>
                <w:szCs w:val="24"/>
                <w:lang w:eastAsia="ar-SA"/>
              </w:rPr>
              <w:t xml:space="preserve"> </w:t>
            </w:r>
            <w:r w:rsidR="00400F93" w:rsidRPr="00DD0BC4">
              <w:rPr>
                <w:sz w:val="24"/>
                <w:szCs w:val="24"/>
                <w:lang w:eastAsia="ar-SA"/>
              </w:rPr>
              <w:t>и муниципальных услуг в электронной форме»</w:t>
            </w:r>
          </w:p>
        </w:tc>
      </w:tr>
      <w:tr w:rsidR="009A205D" w:rsidRPr="00DD0BC4" w:rsidTr="00EB6FE0">
        <w:tc>
          <w:tcPr>
            <w:tcW w:w="2269" w:type="dxa"/>
          </w:tcPr>
          <w:p w:rsidR="00B109AB" w:rsidRPr="00DD0BC4" w:rsidRDefault="00B109AB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Личный кабинет</w:t>
            </w:r>
          </w:p>
        </w:tc>
        <w:tc>
          <w:tcPr>
            <w:tcW w:w="425" w:type="dxa"/>
          </w:tcPr>
          <w:p w:rsidR="00B109AB" w:rsidRPr="00DD0BC4" w:rsidRDefault="00634C80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B109AB" w:rsidRPr="00DD0BC4" w:rsidRDefault="00CF1C17" w:rsidP="00DE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с</w:t>
            </w:r>
            <w:r w:rsidR="00B109AB" w:rsidRPr="00DD0BC4">
              <w:rPr>
                <w:sz w:val="24"/>
                <w:szCs w:val="24"/>
                <w:lang w:eastAsia="ar-SA"/>
              </w:rPr>
              <w:t xml:space="preserve">ервис РПГУ, позволяющий </w:t>
            </w:r>
            <w:r w:rsidR="00DE0A5B" w:rsidRPr="00DD0BC4">
              <w:rPr>
                <w:sz w:val="24"/>
                <w:szCs w:val="24"/>
                <w:lang w:eastAsia="ar-SA"/>
              </w:rPr>
              <w:t>З</w:t>
            </w:r>
            <w:r w:rsidR="00B109AB" w:rsidRPr="00DD0BC4">
              <w:rPr>
                <w:sz w:val="24"/>
                <w:szCs w:val="24"/>
                <w:lang w:eastAsia="ar-SA"/>
              </w:rPr>
              <w:t>аявител</w:t>
            </w:r>
            <w:r w:rsidR="00634C80" w:rsidRPr="00DD0BC4">
              <w:rPr>
                <w:sz w:val="24"/>
                <w:szCs w:val="24"/>
                <w:lang w:eastAsia="ar-SA"/>
              </w:rPr>
              <w:t>ю (представителю</w:t>
            </w:r>
            <w:r w:rsidR="00122EC4" w:rsidRPr="00DD0BC4">
              <w:rPr>
                <w:sz w:val="24"/>
                <w:szCs w:val="24"/>
                <w:lang w:eastAsia="ar-SA"/>
              </w:rPr>
              <w:t xml:space="preserve"> З</w:t>
            </w:r>
            <w:r w:rsidR="00634C80" w:rsidRPr="00DD0BC4">
              <w:rPr>
                <w:sz w:val="24"/>
                <w:szCs w:val="24"/>
                <w:lang w:eastAsia="ar-SA"/>
              </w:rPr>
              <w:t xml:space="preserve">аявителя) </w:t>
            </w:r>
            <w:r w:rsidR="00B109AB" w:rsidRPr="00DD0BC4">
              <w:rPr>
                <w:sz w:val="24"/>
                <w:szCs w:val="24"/>
                <w:lang w:eastAsia="ar-SA"/>
              </w:rPr>
              <w:t>получать информацию о ходе обработки заявления, поданного посред</w:t>
            </w:r>
            <w:r w:rsidR="00634C80" w:rsidRPr="00DD0BC4">
              <w:rPr>
                <w:sz w:val="24"/>
                <w:szCs w:val="24"/>
                <w:lang w:eastAsia="ar-SA"/>
              </w:rPr>
              <w:t>с</w:t>
            </w:r>
            <w:r w:rsidR="00B109AB" w:rsidRPr="00DD0BC4">
              <w:rPr>
                <w:sz w:val="24"/>
                <w:szCs w:val="24"/>
                <w:lang w:eastAsia="ar-SA"/>
              </w:rPr>
              <w:t>твом РПГУ</w:t>
            </w:r>
          </w:p>
        </w:tc>
      </w:tr>
      <w:tr w:rsidR="009A205D" w:rsidRPr="00DD0BC4" w:rsidTr="00EB6FE0">
        <w:tc>
          <w:tcPr>
            <w:tcW w:w="2269" w:type="dxa"/>
          </w:tcPr>
          <w:p w:rsidR="000B6CA1" w:rsidRPr="00DD0BC4" w:rsidRDefault="000B6CA1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МКУ</w:t>
            </w:r>
          </w:p>
        </w:tc>
        <w:tc>
          <w:tcPr>
            <w:tcW w:w="425" w:type="dxa"/>
          </w:tcPr>
          <w:p w:rsidR="000B6CA1" w:rsidRPr="00DD0BC4" w:rsidRDefault="00EB6FE0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0B6CA1" w:rsidRPr="008D3CAC" w:rsidRDefault="000B6CA1" w:rsidP="008D3CAC">
            <w:pPr>
              <w:pStyle w:val="affff0"/>
              <w:tabs>
                <w:tab w:val="left" w:pos="993"/>
              </w:tabs>
              <w:spacing w:line="240" w:lineRule="auto"/>
              <w:ind w:left="0" w:firstLine="34"/>
              <w:rPr>
                <w:sz w:val="24"/>
                <w:szCs w:val="24"/>
                <w:highlight w:val="yellow"/>
                <w:lang w:eastAsia="ar-SA"/>
              </w:rPr>
            </w:pPr>
            <w:proofErr w:type="gramStart"/>
            <w:r w:rsidRPr="00247E57">
              <w:rPr>
                <w:i w:val="0"/>
                <w:sz w:val="24"/>
                <w:szCs w:val="24"/>
                <w:lang w:eastAsia="ar-SA"/>
              </w:rPr>
              <w:t>му</w:t>
            </w:r>
            <w:r w:rsidR="008D3CAC" w:rsidRPr="00247E57">
              <w:rPr>
                <w:i w:val="0"/>
                <w:sz w:val="24"/>
                <w:szCs w:val="24"/>
                <w:lang w:eastAsia="ar-SA"/>
              </w:rPr>
              <w:t>ниципальное казенное учреждение</w:t>
            </w:r>
            <w:r w:rsidRPr="00247E57">
              <w:rPr>
                <w:i w:val="0"/>
                <w:sz w:val="24"/>
                <w:szCs w:val="24"/>
                <w:lang w:eastAsia="ar-SA"/>
              </w:rPr>
              <w:t xml:space="preserve"> </w:t>
            </w:r>
            <w:r w:rsidR="008D3CAC" w:rsidRPr="00247E57">
              <w:rPr>
                <w:i w:val="0"/>
                <w:sz w:val="24"/>
                <w:szCs w:val="24"/>
                <w:lang w:eastAsia="ar-SA"/>
              </w:rPr>
              <w:t>«</w:t>
            </w:r>
            <w:r w:rsidR="008D3CAC" w:rsidRPr="00247E57">
              <w:rPr>
                <w:i w:val="0"/>
                <w:sz w:val="24"/>
                <w:szCs w:val="24"/>
              </w:rPr>
              <w:t>Специализированная служба по вопросам похоронного дела Сергиево-Посадского муниципального района», сокращенное наименование МКУ «ССВПД СП»</w:t>
            </w:r>
            <w:r w:rsidR="008D3CAC" w:rsidRPr="00247E57">
              <w:rPr>
                <w:sz w:val="24"/>
                <w:szCs w:val="24"/>
              </w:rPr>
              <w:t xml:space="preserve"> </w:t>
            </w:r>
            <w:r w:rsidRPr="00247E57">
              <w:rPr>
                <w:i w:val="0"/>
                <w:sz w:val="24"/>
                <w:szCs w:val="24"/>
              </w:rPr>
              <w:t xml:space="preserve">созданное органами местного самоуправления городских округов и муниципальных районов Московской области с соблюдением </w:t>
            </w:r>
            <w:r w:rsidRPr="00247E57">
              <w:rPr>
                <w:i w:val="0"/>
                <w:sz w:val="24"/>
                <w:szCs w:val="24"/>
              </w:rPr>
              <w:lastRenderedPageBreak/>
              <w:t xml:space="preserve">законодательства Российской Федерации для </w:t>
            </w:r>
            <w:r w:rsidR="000E5EED" w:rsidRPr="00247E57">
              <w:rPr>
                <w:i w:val="0"/>
                <w:sz w:val="24"/>
                <w:szCs w:val="24"/>
              </w:rPr>
              <w:t>исполнения</w:t>
            </w:r>
            <w:r w:rsidRPr="00247E57">
              <w:rPr>
                <w:i w:val="0"/>
                <w:sz w:val="24"/>
                <w:szCs w:val="24"/>
              </w:rPr>
              <w:t xml:space="preserve"> полномочий в сфер</w:t>
            </w:r>
            <w:r w:rsidR="00CF1C17" w:rsidRPr="00247E57">
              <w:rPr>
                <w:i w:val="0"/>
                <w:sz w:val="24"/>
                <w:szCs w:val="24"/>
              </w:rPr>
              <w:t>е погребения и похоронного дела</w:t>
            </w:r>
            <w:r w:rsidR="008D3CAC" w:rsidRPr="00247E57">
              <w:rPr>
                <w:i w:val="0"/>
                <w:sz w:val="24"/>
                <w:szCs w:val="24"/>
              </w:rPr>
              <w:t xml:space="preserve"> -  </w:t>
            </w:r>
            <w:r w:rsidR="008D3CAC" w:rsidRPr="00247E57">
              <w:rPr>
                <w:i w:val="0"/>
                <w:sz w:val="24"/>
                <w:szCs w:val="24"/>
                <w:lang w:eastAsia="ar-SA"/>
              </w:rPr>
              <w:t xml:space="preserve">уполномоченный орган наделенный полномочиями в сфере погребения и похоронного дела  </w:t>
            </w:r>
            <w:proofErr w:type="gramEnd"/>
          </w:p>
        </w:tc>
      </w:tr>
      <w:tr w:rsidR="009A205D" w:rsidRPr="00DD0BC4" w:rsidTr="00EB6FE0">
        <w:tc>
          <w:tcPr>
            <w:tcW w:w="2269" w:type="dxa"/>
          </w:tcPr>
          <w:p w:rsidR="00634C80" w:rsidRPr="00DD0BC4" w:rsidRDefault="00634C80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lastRenderedPageBreak/>
              <w:t>МФЦ</w:t>
            </w:r>
          </w:p>
        </w:tc>
        <w:tc>
          <w:tcPr>
            <w:tcW w:w="425" w:type="dxa"/>
          </w:tcPr>
          <w:p w:rsidR="00634C80" w:rsidRPr="00DD0BC4" w:rsidRDefault="00634C80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634C80" w:rsidRPr="00DD0BC4" w:rsidRDefault="00232E57" w:rsidP="00F605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м</w:t>
            </w:r>
            <w:r w:rsidR="00634C80" w:rsidRPr="00DD0BC4">
              <w:rPr>
                <w:sz w:val="24"/>
                <w:szCs w:val="24"/>
                <w:lang w:eastAsia="ar-SA"/>
              </w:rPr>
              <w:t>ногофункциональный центр предоставления государственных и муниципальных услуг</w:t>
            </w:r>
            <w:r w:rsidR="00DE0A5B" w:rsidRPr="00DD0BC4">
              <w:rPr>
                <w:sz w:val="24"/>
                <w:szCs w:val="24"/>
                <w:lang w:eastAsia="ar-SA"/>
              </w:rPr>
              <w:t xml:space="preserve"> в Московской области</w:t>
            </w:r>
          </w:p>
        </w:tc>
      </w:tr>
      <w:tr w:rsidR="009A205D" w:rsidRPr="00DD0BC4" w:rsidTr="00EB6FE0">
        <w:tc>
          <w:tcPr>
            <w:tcW w:w="2269" w:type="dxa"/>
          </w:tcPr>
          <w:p w:rsidR="00634C80" w:rsidRPr="00DD0BC4" w:rsidRDefault="00634C80" w:rsidP="00634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</w:rPr>
              <w:t>Модуль МФЦ ЕИС ОУ</w:t>
            </w:r>
          </w:p>
        </w:tc>
        <w:tc>
          <w:tcPr>
            <w:tcW w:w="425" w:type="dxa"/>
          </w:tcPr>
          <w:p w:rsidR="00634C80" w:rsidRPr="00DD0BC4" w:rsidRDefault="00634C80" w:rsidP="00783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634C80" w:rsidRPr="00DD0BC4" w:rsidRDefault="00634C80" w:rsidP="00783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 xml:space="preserve">Модуль </w:t>
            </w:r>
            <w:r w:rsidR="00C159F6" w:rsidRPr="00DD0BC4">
              <w:rPr>
                <w:sz w:val="24"/>
                <w:szCs w:val="24"/>
                <w:lang w:eastAsia="ar-SA"/>
              </w:rPr>
              <w:t>МФЦ Е</w:t>
            </w:r>
            <w:r w:rsidRPr="00DD0BC4">
              <w:rPr>
                <w:sz w:val="24"/>
                <w:szCs w:val="24"/>
                <w:lang w:eastAsia="ar-SA"/>
              </w:rPr>
              <w:t>диной информационной систе</w:t>
            </w:r>
            <w:r w:rsidR="00232E57" w:rsidRPr="00DD0BC4">
              <w:rPr>
                <w:sz w:val="24"/>
                <w:szCs w:val="24"/>
                <w:lang w:eastAsia="ar-SA"/>
              </w:rPr>
              <w:t>мы оказания услуг</w:t>
            </w:r>
          </w:p>
          <w:p w:rsidR="00634C80" w:rsidRPr="00DD0BC4" w:rsidRDefault="00634C80" w:rsidP="00783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A205D" w:rsidRPr="00DD0BC4" w:rsidTr="00EB6FE0">
        <w:tc>
          <w:tcPr>
            <w:tcW w:w="2269" w:type="dxa"/>
          </w:tcPr>
          <w:p w:rsidR="00634C80" w:rsidRPr="00DD0BC4" w:rsidRDefault="00634C80" w:rsidP="00F605A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</w:rPr>
              <w:t>Модуль ЕИС ОУ Администрации</w:t>
            </w:r>
          </w:p>
        </w:tc>
        <w:tc>
          <w:tcPr>
            <w:tcW w:w="425" w:type="dxa"/>
          </w:tcPr>
          <w:p w:rsidR="00634C80" w:rsidRPr="00DD0BC4" w:rsidRDefault="00634C80" w:rsidP="00783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634C80" w:rsidRPr="00DD0BC4" w:rsidRDefault="00634C80" w:rsidP="000E5E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Модуль</w:t>
            </w:r>
            <w:r w:rsidR="00C159F6" w:rsidRPr="00DD0BC4">
              <w:rPr>
                <w:sz w:val="24"/>
                <w:szCs w:val="24"/>
                <w:lang w:eastAsia="ar-SA"/>
              </w:rPr>
              <w:t xml:space="preserve"> Е</w:t>
            </w:r>
            <w:r w:rsidRPr="00DD0BC4">
              <w:rPr>
                <w:sz w:val="24"/>
                <w:szCs w:val="24"/>
                <w:lang w:eastAsia="ar-SA"/>
              </w:rPr>
              <w:t>диной информ</w:t>
            </w:r>
            <w:r w:rsidR="00E53EC2" w:rsidRPr="00DD0BC4">
              <w:rPr>
                <w:sz w:val="24"/>
                <w:szCs w:val="24"/>
                <w:lang w:eastAsia="ar-SA"/>
              </w:rPr>
              <w:t>ационной системы оказания услуг</w:t>
            </w:r>
            <w:r w:rsidR="000E5EED" w:rsidRPr="00DD0BC4">
              <w:rPr>
                <w:sz w:val="24"/>
                <w:szCs w:val="24"/>
                <w:lang w:eastAsia="ar-SA"/>
              </w:rPr>
              <w:t xml:space="preserve"> Администрации</w:t>
            </w:r>
          </w:p>
        </w:tc>
      </w:tr>
      <w:tr w:rsidR="009A205D" w:rsidRPr="00DD0BC4" w:rsidTr="00EB6FE0">
        <w:tc>
          <w:tcPr>
            <w:tcW w:w="2269" w:type="dxa"/>
          </w:tcPr>
          <w:p w:rsidR="001D2934" w:rsidRPr="00DD0BC4" w:rsidRDefault="00C159F6" w:rsidP="001D29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D0BC4">
              <w:rPr>
                <w:sz w:val="24"/>
                <w:szCs w:val="24"/>
                <w:lang w:eastAsia="ar-SA"/>
              </w:rPr>
              <w:t>Места захоронения</w:t>
            </w:r>
          </w:p>
          <w:p w:rsidR="001D2934" w:rsidRPr="00DD0BC4" w:rsidRDefault="001D2934" w:rsidP="001D29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" w:type="dxa"/>
          </w:tcPr>
          <w:p w:rsidR="001D2934" w:rsidRPr="00DD0BC4" w:rsidRDefault="001D2934" w:rsidP="00C234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1D2934" w:rsidRPr="00DD0BC4" w:rsidRDefault="00C159F6" w:rsidP="000E5E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земельные участки, предоставляемые в зоне захоронения кладбища для пог</w:t>
            </w:r>
            <w:r w:rsidR="00E53EC2" w:rsidRPr="00DD0BC4">
              <w:rPr>
                <w:sz w:val="24"/>
                <w:szCs w:val="24"/>
                <w:lang w:eastAsia="ar-SA"/>
              </w:rPr>
              <w:t>ребения</w:t>
            </w:r>
            <w:r w:rsidR="00DE0A5B" w:rsidRPr="00DD0BC4">
              <w:rPr>
                <w:sz w:val="24"/>
                <w:szCs w:val="24"/>
                <w:lang w:eastAsia="ar-SA"/>
              </w:rPr>
              <w:t>,</w:t>
            </w:r>
            <w:r w:rsidR="00E53EC2" w:rsidRPr="00DD0BC4">
              <w:rPr>
                <w:sz w:val="24"/>
                <w:szCs w:val="24"/>
                <w:lang w:eastAsia="ar-SA"/>
              </w:rPr>
              <w:t xml:space="preserve"> и ниши в стенах скорби</w:t>
            </w:r>
          </w:p>
        </w:tc>
      </w:tr>
      <w:tr w:rsidR="009A205D" w:rsidRPr="00DD0BC4" w:rsidTr="00EB6FE0">
        <w:tc>
          <w:tcPr>
            <w:tcW w:w="2269" w:type="dxa"/>
          </w:tcPr>
          <w:p w:rsidR="001D2934" w:rsidRPr="00DD0BC4" w:rsidRDefault="001D2934" w:rsidP="00783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Муниципальная услуга</w:t>
            </w:r>
          </w:p>
        </w:tc>
        <w:tc>
          <w:tcPr>
            <w:tcW w:w="425" w:type="dxa"/>
          </w:tcPr>
          <w:p w:rsidR="001D2934" w:rsidRPr="00DD0BC4" w:rsidRDefault="001D2934" w:rsidP="00783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1D2934" w:rsidRPr="00DD0BC4" w:rsidRDefault="002839B6" w:rsidP="002839B6">
            <w:pPr>
              <w:pStyle w:val="11"/>
              <w:numPr>
                <w:ilvl w:val="0"/>
                <w:numId w:val="0"/>
              </w:numPr>
              <w:tabs>
                <w:tab w:val="left" w:pos="993"/>
                <w:tab w:val="left" w:pos="1276"/>
              </w:tabs>
              <w:spacing w:line="240" w:lineRule="auto"/>
              <w:rPr>
                <w:sz w:val="24"/>
                <w:szCs w:val="24"/>
              </w:rPr>
            </w:pPr>
            <w:r w:rsidRPr="00DD0BC4">
              <w:rPr>
                <w:sz w:val="24"/>
                <w:szCs w:val="24"/>
                <w:lang w:eastAsia="ru-RU"/>
              </w:rPr>
              <w:t>м</w:t>
            </w:r>
            <w:r w:rsidR="001D2934" w:rsidRPr="00DD0BC4">
              <w:rPr>
                <w:sz w:val="24"/>
                <w:szCs w:val="24"/>
                <w:lang w:eastAsia="ru-RU"/>
              </w:rPr>
              <w:t xml:space="preserve">униципальная услуга </w:t>
            </w:r>
            <w:r w:rsidR="001D2934" w:rsidRPr="00DD0BC4">
              <w:rPr>
                <w:sz w:val="24"/>
                <w:szCs w:val="24"/>
              </w:rPr>
              <w:t>по предоставлению мест для захоронения (</w:t>
            </w:r>
            <w:proofErr w:type="spellStart"/>
            <w:r w:rsidR="001D2934" w:rsidRPr="00DD0BC4">
              <w:rPr>
                <w:sz w:val="24"/>
                <w:szCs w:val="24"/>
              </w:rPr>
              <w:t>подзахоронения</w:t>
            </w:r>
            <w:proofErr w:type="spellEnd"/>
            <w:r w:rsidR="001D2934" w:rsidRPr="00DD0BC4">
              <w:rPr>
                <w:sz w:val="24"/>
                <w:szCs w:val="24"/>
              </w:rPr>
              <w:t>), перерегистрации захоронений на других лиц, регистрации установки и замены надмо</w:t>
            </w:r>
            <w:r w:rsidR="00E53EC2" w:rsidRPr="00DD0BC4">
              <w:rPr>
                <w:sz w:val="24"/>
                <w:szCs w:val="24"/>
              </w:rPr>
              <w:t>гильных сооружений (надгробий)</w:t>
            </w:r>
          </w:p>
        </w:tc>
      </w:tr>
      <w:tr w:rsidR="009A205D" w:rsidRPr="00DD0BC4" w:rsidTr="00EB6FE0">
        <w:tc>
          <w:tcPr>
            <w:tcW w:w="2269" w:type="dxa"/>
          </w:tcPr>
          <w:p w:rsidR="00C159F6" w:rsidRPr="00DD0BC4" w:rsidRDefault="00C159F6" w:rsidP="00783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ru-RU"/>
              </w:rPr>
              <w:t>Надмогильные сооружения (надгробия)</w:t>
            </w:r>
          </w:p>
        </w:tc>
        <w:tc>
          <w:tcPr>
            <w:tcW w:w="425" w:type="dxa"/>
          </w:tcPr>
          <w:p w:rsidR="00C159F6" w:rsidRPr="00DD0BC4" w:rsidRDefault="00EB6FE0" w:rsidP="00783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C159F6" w:rsidRPr="00DD0BC4" w:rsidRDefault="00C159F6" w:rsidP="00F605AB">
            <w:pPr>
              <w:pStyle w:val="11"/>
              <w:numPr>
                <w:ilvl w:val="0"/>
                <w:numId w:val="0"/>
              </w:numPr>
              <w:tabs>
                <w:tab w:val="left" w:pos="993"/>
                <w:tab w:val="left" w:pos="1276"/>
              </w:tabs>
              <w:spacing w:line="240" w:lineRule="auto"/>
              <w:rPr>
                <w:sz w:val="24"/>
                <w:szCs w:val="24"/>
                <w:lang w:eastAsia="ru-RU"/>
              </w:rPr>
            </w:pPr>
            <w:r w:rsidRPr="00DD0BC4">
              <w:rPr>
                <w:sz w:val="24"/>
                <w:szCs w:val="24"/>
                <w:lang w:eastAsia="ru-RU"/>
              </w:rPr>
              <w:t xml:space="preserve"> памятные сооружения, устанавливаемые на местах захоронения</w:t>
            </w:r>
          </w:p>
        </w:tc>
      </w:tr>
      <w:tr w:rsidR="009A205D" w:rsidRPr="00DD0BC4" w:rsidTr="00EB6FE0">
        <w:tc>
          <w:tcPr>
            <w:tcW w:w="2269" w:type="dxa"/>
          </w:tcPr>
          <w:p w:rsidR="00C159F6" w:rsidRPr="00DD0BC4" w:rsidRDefault="00C159F6" w:rsidP="00783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DD0BC4">
              <w:rPr>
                <w:sz w:val="24"/>
                <w:szCs w:val="24"/>
                <w:lang w:eastAsia="ru-RU"/>
              </w:rPr>
              <w:t>Одиночные захоронения</w:t>
            </w:r>
          </w:p>
        </w:tc>
        <w:tc>
          <w:tcPr>
            <w:tcW w:w="425" w:type="dxa"/>
          </w:tcPr>
          <w:p w:rsidR="00C159F6" w:rsidRPr="00DD0BC4" w:rsidRDefault="00EB6FE0" w:rsidP="00783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C159F6" w:rsidRPr="00DD0BC4" w:rsidRDefault="00C159F6" w:rsidP="00F605AB">
            <w:pPr>
              <w:pStyle w:val="11"/>
              <w:numPr>
                <w:ilvl w:val="0"/>
                <w:numId w:val="0"/>
              </w:numPr>
              <w:tabs>
                <w:tab w:val="left" w:pos="993"/>
                <w:tab w:val="left" w:pos="1276"/>
              </w:tabs>
              <w:spacing w:line="240" w:lineRule="auto"/>
              <w:rPr>
                <w:sz w:val="24"/>
                <w:szCs w:val="24"/>
                <w:lang w:eastAsia="ru-RU"/>
              </w:rPr>
            </w:pPr>
            <w:r w:rsidRPr="00DD0BC4">
              <w:rPr>
                <w:sz w:val="24"/>
                <w:szCs w:val="24"/>
                <w:lang w:eastAsia="ru-RU"/>
              </w:rPr>
              <w:t>места захоронения, предоставляемые на территории общественных кладбищ для погребения умерших (погибших) (далее - умерших), не имеющих супруга, близких родственников, иных родственников либо законного представителя умершего, а также умерших, личность которых не установлена органами внутренних дел</w:t>
            </w:r>
          </w:p>
        </w:tc>
      </w:tr>
      <w:tr w:rsidR="009A205D" w:rsidRPr="00DD0BC4" w:rsidTr="00EB6FE0">
        <w:tc>
          <w:tcPr>
            <w:tcW w:w="2269" w:type="dxa"/>
          </w:tcPr>
          <w:p w:rsidR="00EB6FE0" w:rsidRPr="00DD0BC4" w:rsidRDefault="00000268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 w:rsidRPr="00DD0BC4">
              <w:rPr>
                <w:sz w:val="24"/>
                <w:szCs w:val="24"/>
                <w:lang w:eastAsia="ar-SA"/>
              </w:rPr>
              <w:t>П</w:t>
            </w:r>
            <w:r w:rsidR="00EB6FE0" w:rsidRPr="00DD0BC4">
              <w:rPr>
                <w:sz w:val="24"/>
                <w:szCs w:val="24"/>
                <w:lang w:eastAsia="ar-SA"/>
              </w:rPr>
              <w:t>одзахоронение</w:t>
            </w:r>
            <w:proofErr w:type="spellEnd"/>
            <w:r w:rsidR="00EB6FE0" w:rsidRPr="00DD0BC4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25" w:type="dxa"/>
          </w:tcPr>
          <w:p w:rsidR="00EB6FE0" w:rsidRPr="00DD0BC4" w:rsidRDefault="00EB6FE0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EB6FE0" w:rsidRPr="00DD0BC4" w:rsidRDefault="00232E57" w:rsidP="00F605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DD0BC4">
              <w:rPr>
                <w:sz w:val="24"/>
                <w:szCs w:val="24"/>
                <w:lang w:eastAsia="ar-SA"/>
              </w:rPr>
              <w:t>п</w:t>
            </w:r>
            <w:r w:rsidR="00EB6FE0" w:rsidRPr="00DD0BC4">
              <w:rPr>
                <w:sz w:val="24"/>
                <w:szCs w:val="24"/>
                <w:lang w:eastAsia="ar-SA"/>
              </w:rPr>
              <w:t>огребение умершего на предоставленном в установленном порядке месте захоронения, на котором ранее были произведены за</w:t>
            </w:r>
            <w:r w:rsidR="00000268" w:rsidRPr="00DD0BC4">
              <w:rPr>
                <w:sz w:val="24"/>
                <w:szCs w:val="24"/>
                <w:lang w:eastAsia="ar-SA"/>
              </w:rPr>
              <w:t>хоронения умерших родственников</w:t>
            </w:r>
            <w:proofErr w:type="gramEnd"/>
          </w:p>
        </w:tc>
      </w:tr>
      <w:tr w:rsidR="00000268" w:rsidRPr="00DD0BC4" w:rsidTr="00EB6FE0">
        <w:tc>
          <w:tcPr>
            <w:tcW w:w="2269" w:type="dxa"/>
          </w:tcPr>
          <w:p w:rsidR="00000268" w:rsidRPr="00DD0BC4" w:rsidRDefault="00000268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 xml:space="preserve">Почетные захоронения </w:t>
            </w:r>
          </w:p>
        </w:tc>
        <w:tc>
          <w:tcPr>
            <w:tcW w:w="425" w:type="dxa"/>
          </w:tcPr>
          <w:p w:rsidR="00000268" w:rsidRPr="00DD0BC4" w:rsidRDefault="00000268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513" w:type="dxa"/>
          </w:tcPr>
          <w:p w:rsidR="00000268" w:rsidRPr="00DD0BC4" w:rsidRDefault="00232E57" w:rsidP="00F605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н</w:t>
            </w:r>
            <w:r w:rsidR="00000268" w:rsidRPr="00DD0BC4">
              <w:rPr>
                <w:sz w:val="24"/>
                <w:szCs w:val="24"/>
                <w:lang w:eastAsia="ar-SA"/>
              </w:rPr>
              <w:t>а территории общественных кладбищ в целях увековечивания памяти умерших граждан, имеющих заслуги перед Российской Федерацией, Московской областью, соответствующим муниципальным образованием Московской области, могут быть предусмотрены на основании решения уполномоченного органа местного самоуправления в сфере погребения и похоронного дела обособленные земельные участки (зоны) для почетных захоронений</w:t>
            </w:r>
          </w:p>
        </w:tc>
      </w:tr>
      <w:tr w:rsidR="009A205D" w:rsidRPr="00DD0BC4" w:rsidTr="00EB6FE0">
        <w:tc>
          <w:tcPr>
            <w:tcW w:w="2269" w:type="dxa"/>
          </w:tcPr>
          <w:p w:rsidR="001D2934" w:rsidRPr="00DD0BC4" w:rsidRDefault="001D2934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РПГУ</w:t>
            </w:r>
          </w:p>
        </w:tc>
        <w:tc>
          <w:tcPr>
            <w:tcW w:w="425" w:type="dxa"/>
          </w:tcPr>
          <w:p w:rsidR="001D2934" w:rsidRPr="00DD0BC4" w:rsidRDefault="00EB6FE0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1D2934" w:rsidRPr="00DD0BC4" w:rsidRDefault="001D2934" w:rsidP="00634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Государственная информационная система Московской области «Портал государственных и муниципальных услуг</w:t>
            </w:r>
            <w:r w:rsidR="00EB6FE0" w:rsidRPr="00DD0BC4">
              <w:rPr>
                <w:sz w:val="24"/>
                <w:szCs w:val="24"/>
                <w:lang w:eastAsia="ar-SA"/>
              </w:rPr>
              <w:t xml:space="preserve"> (функций)</w:t>
            </w:r>
            <w:r w:rsidRPr="00DD0BC4">
              <w:rPr>
                <w:sz w:val="24"/>
                <w:szCs w:val="24"/>
                <w:lang w:eastAsia="ar-SA"/>
              </w:rPr>
              <w:t xml:space="preserve"> Московской области», расположенная в сети </w:t>
            </w:r>
            <w:r w:rsidR="008E0A63" w:rsidRPr="00DD0BC4">
              <w:rPr>
                <w:sz w:val="24"/>
                <w:szCs w:val="24"/>
                <w:lang w:eastAsia="ar-SA"/>
              </w:rPr>
              <w:t>«</w:t>
            </w:r>
            <w:r w:rsidRPr="00DD0BC4">
              <w:rPr>
                <w:sz w:val="24"/>
                <w:szCs w:val="24"/>
                <w:lang w:eastAsia="ar-SA"/>
              </w:rPr>
              <w:t>Интернет</w:t>
            </w:r>
            <w:r w:rsidR="008E0A63" w:rsidRPr="00DD0BC4">
              <w:rPr>
                <w:sz w:val="24"/>
                <w:szCs w:val="24"/>
                <w:lang w:eastAsia="ar-SA"/>
              </w:rPr>
              <w:t>»</w:t>
            </w:r>
            <w:r w:rsidRPr="00DD0BC4">
              <w:rPr>
                <w:sz w:val="24"/>
                <w:szCs w:val="24"/>
                <w:lang w:eastAsia="ar-SA"/>
              </w:rPr>
              <w:br/>
              <w:t xml:space="preserve">по адресу </w:t>
            </w:r>
            <w:hyperlink r:id="rId17" w:history="1">
              <w:r w:rsidRPr="00DD0BC4">
                <w:rPr>
                  <w:rStyle w:val="a6"/>
                  <w:color w:val="auto"/>
                  <w:sz w:val="24"/>
                  <w:szCs w:val="24"/>
                  <w:lang w:eastAsia="ar-SA"/>
                </w:rPr>
                <w:t>http://uslugi.mosreg.ru</w:t>
              </w:r>
            </w:hyperlink>
            <w:r w:rsidR="003B63F2" w:rsidRPr="00DD0BC4">
              <w:rPr>
                <w:sz w:val="24"/>
                <w:szCs w:val="24"/>
                <w:lang w:eastAsia="ar-SA"/>
              </w:rPr>
              <w:t>.</w:t>
            </w:r>
          </w:p>
        </w:tc>
      </w:tr>
      <w:tr w:rsidR="009A205D" w:rsidRPr="00DD0BC4" w:rsidTr="003B63F2">
        <w:trPr>
          <w:trHeight w:val="1442"/>
        </w:trPr>
        <w:tc>
          <w:tcPr>
            <w:tcW w:w="2269" w:type="dxa"/>
          </w:tcPr>
          <w:p w:rsidR="001D2934" w:rsidRPr="00DD0BC4" w:rsidRDefault="001D2934" w:rsidP="002B6A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Резервирование места для создания семейного (родового) захоронение</w:t>
            </w:r>
          </w:p>
          <w:p w:rsidR="001D2934" w:rsidRPr="00DD0BC4" w:rsidRDefault="001D2934" w:rsidP="002B6A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" w:type="dxa"/>
          </w:tcPr>
          <w:p w:rsidR="001D2934" w:rsidRPr="00DD0BC4" w:rsidRDefault="00EB6FE0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1D2934" w:rsidRPr="00DD0BC4" w:rsidRDefault="00520A8A" w:rsidP="006F58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DD0BC4">
              <w:rPr>
                <w:sz w:val="24"/>
                <w:szCs w:val="24"/>
                <w:lang w:eastAsia="ar-SA"/>
              </w:rPr>
              <w:t>р</w:t>
            </w:r>
            <w:r w:rsidR="001D2934" w:rsidRPr="00DD0BC4">
              <w:rPr>
                <w:sz w:val="24"/>
                <w:szCs w:val="24"/>
                <w:lang w:eastAsia="ar-SA"/>
              </w:rPr>
              <w:t xml:space="preserve">езервирование места (земельного участка) </w:t>
            </w:r>
            <w:r w:rsidR="002839B6" w:rsidRPr="00DD0BC4">
              <w:rPr>
                <w:sz w:val="24"/>
                <w:szCs w:val="24"/>
                <w:lang w:eastAsia="ar-SA"/>
              </w:rPr>
              <w:t>для создания семейног</w:t>
            </w:r>
            <w:r w:rsidR="00467129" w:rsidRPr="00DD0BC4">
              <w:rPr>
                <w:sz w:val="24"/>
                <w:szCs w:val="24"/>
                <w:lang w:eastAsia="ar-SA"/>
              </w:rPr>
              <w:t>о (</w:t>
            </w:r>
            <w:r w:rsidR="002839B6" w:rsidRPr="00DD0BC4">
              <w:rPr>
                <w:sz w:val="24"/>
                <w:szCs w:val="24"/>
                <w:lang w:eastAsia="ar-SA"/>
              </w:rPr>
              <w:t xml:space="preserve">родового) захоронения </w:t>
            </w:r>
            <w:r w:rsidR="001D2934" w:rsidRPr="00DD0BC4">
              <w:rPr>
                <w:sz w:val="24"/>
                <w:szCs w:val="24"/>
                <w:lang w:eastAsia="ar-SA"/>
              </w:rPr>
              <w:t xml:space="preserve">под </w:t>
            </w:r>
            <w:r w:rsidR="000E5EED" w:rsidRPr="00DD0BC4">
              <w:rPr>
                <w:sz w:val="24"/>
                <w:szCs w:val="24"/>
                <w:lang w:eastAsia="ar-SA"/>
              </w:rPr>
              <w:t xml:space="preserve">настоящие и </w:t>
            </w:r>
            <w:r w:rsidR="001D2934" w:rsidRPr="00DD0BC4">
              <w:rPr>
                <w:sz w:val="24"/>
                <w:szCs w:val="24"/>
                <w:lang w:eastAsia="ar-SA"/>
              </w:rPr>
              <w:t>будущие захоронения, превышающего размер родственного захоронения (размер родственного захоронения устанавливается органами местного самоуправления в соответствии с Федеральн</w:t>
            </w:r>
            <w:r w:rsidR="00F605AB" w:rsidRPr="00DD0BC4">
              <w:rPr>
                <w:sz w:val="24"/>
                <w:szCs w:val="24"/>
                <w:lang w:eastAsia="ar-SA"/>
              </w:rPr>
              <w:t>ым</w:t>
            </w:r>
            <w:r w:rsidR="001D2934" w:rsidRPr="00DD0BC4">
              <w:rPr>
                <w:sz w:val="24"/>
                <w:szCs w:val="24"/>
                <w:lang w:eastAsia="ar-SA"/>
              </w:rPr>
              <w:t xml:space="preserve"> закон</w:t>
            </w:r>
            <w:r w:rsidR="00F605AB" w:rsidRPr="00DD0BC4">
              <w:rPr>
                <w:sz w:val="24"/>
                <w:szCs w:val="24"/>
                <w:lang w:eastAsia="ar-SA"/>
              </w:rPr>
              <w:t>ом</w:t>
            </w:r>
            <w:r w:rsidR="00CF1907" w:rsidRPr="00DD0BC4">
              <w:rPr>
                <w:sz w:val="24"/>
                <w:szCs w:val="24"/>
                <w:lang w:eastAsia="ar-SA"/>
              </w:rPr>
              <w:br/>
            </w:r>
            <w:r w:rsidR="001D2934" w:rsidRPr="00DD0BC4">
              <w:rPr>
                <w:sz w:val="24"/>
                <w:szCs w:val="24"/>
                <w:lang w:eastAsia="ar-SA"/>
              </w:rPr>
              <w:t>от 12.01.1996 № 8-ФЗ «</w:t>
            </w:r>
            <w:r w:rsidR="00EB6FE0" w:rsidRPr="00DD0BC4">
              <w:rPr>
                <w:sz w:val="24"/>
                <w:szCs w:val="24"/>
                <w:lang w:eastAsia="ar-SA"/>
              </w:rPr>
              <w:t>О погребении и похоронном деле»</w:t>
            </w:r>
            <w:r w:rsidR="00CF1907" w:rsidRPr="00DD0BC4">
              <w:rPr>
                <w:sz w:val="24"/>
                <w:szCs w:val="24"/>
                <w:lang w:eastAsia="ar-SA"/>
              </w:rPr>
              <w:t>, размер семейного (родового) захоронения не может превышать 12 кв.</w:t>
            </w:r>
            <w:r w:rsidR="006F58E6" w:rsidRPr="00DD0BC4">
              <w:rPr>
                <w:sz w:val="24"/>
                <w:szCs w:val="24"/>
                <w:lang w:eastAsia="ar-SA"/>
              </w:rPr>
              <w:t xml:space="preserve"> </w:t>
            </w:r>
            <w:r w:rsidR="00CF1907" w:rsidRPr="00DD0BC4">
              <w:rPr>
                <w:sz w:val="24"/>
                <w:szCs w:val="24"/>
                <w:lang w:eastAsia="ar-SA"/>
              </w:rPr>
              <w:t>м</w:t>
            </w:r>
            <w:r w:rsidR="006F58E6" w:rsidRPr="00DD0BC4">
              <w:rPr>
                <w:sz w:val="24"/>
                <w:szCs w:val="24"/>
                <w:lang w:eastAsia="ar-SA"/>
              </w:rPr>
              <w:t>етров</w:t>
            </w:r>
            <w:r w:rsidR="00CF1907" w:rsidRPr="00DD0BC4">
              <w:rPr>
                <w:sz w:val="24"/>
                <w:szCs w:val="24"/>
                <w:lang w:eastAsia="ar-SA"/>
              </w:rPr>
              <w:t xml:space="preserve"> с учетом родственного захоронения).</w:t>
            </w:r>
            <w:proofErr w:type="gramEnd"/>
          </w:p>
        </w:tc>
      </w:tr>
      <w:tr w:rsidR="009A205D" w:rsidRPr="00DD0BC4" w:rsidTr="00EB6FE0">
        <w:tc>
          <w:tcPr>
            <w:tcW w:w="2269" w:type="dxa"/>
          </w:tcPr>
          <w:p w:rsidR="00C159F6" w:rsidRPr="00DD0BC4" w:rsidRDefault="00C159F6" w:rsidP="002B6A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Родственные захоронения</w:t>
            </w:r>
          </w:p>
        </w:tc>
        <w:tc>
          <w:tcPr>
            <w:tcW w:w="425" w:type="dxa"/>
          </w:tcPr>
          <w:p w:rsidR="00C159F6" w:rsidRPr="00DD0BC4" w:rsidRDefault="00EB6FE0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  <w:r w:rsidR="00C159F6" w:rsidRPr="00DD0BC4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513" w:type="dxa"/>
          </w:tcPr>
          <w:p w:rsidR="00CF1907" w:rsidRPr="00DD0BC4" w:rsidRDefault="00520A8A" w:rsidP="00520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м</w:t>
            </w:r>
            <w:r w:rsidR="00C159F6" w:rsidRPr="00DD0BC4">
              <w:rPr>
                <w:sz w:val="24"/>
                <w:szCs w:val="24"/>
                <w:lang w:eastAsia="ar-SA"/>
              </w:rPr>
              <w:t xml:space="preserve">еста захоронения, предоставляемые на безвозмездной </w:t>
            </w:r>
            <w:proofErr w:type="gramStart"/>
            <w:r w:rsidR="00C159F6" w:rsidRPr="00DD0BC4">
              <w:rPr>
                <w:sz w:val="24"/>
                <w:szCs w:val="24"/>
                <w:lang w:eastAsia="ar-SA"/>
              </w:rPr>
              <w:t>основе</w:t>
            </w:r>
            <w:proofErr w:type="gramEnd"/>
            <w:r w:rsidR="00C159F6" w:rsidRPr="00DD0BC4">
              <w:rPr>
                <w:sz w:val="24"/>
                <w:szCs w:val="24"/>
                <w:lang w:eastAsia="ar-SA"/>
              </w:rPr>
              <w:t xml:space="preserve"> на территории общественных, </w:t>
            </w:r>
            <w:proofErr w:type="spellStart"/>
            <w:r w:rsidR="00C159F6" w:rsidRPr="00DD0BC4">
              <w:rPr>
                <w:sz w:val="24"/>
                <w:szCs w:val="24"/>
                <w:lang w:eastAsia="ar-SA"/>
              </w:rPr>
              <w:t>вероисповедальных</w:t>
            </w:r>
            <w:proofErr w:type="spellEnd"/>
            <w:r w:rsidR="00C159F6" w:rsidRPr="00DD0BC4">
              <w:rPr>
                <w:sz w:val="24"/>
                <w:szCs w:val="24"/>
                <w:lang w:eastAsia="ar-SA"/>
              </w:rPr>
              <w:t xml:space="preserve"> кладбищ для погребения умершего таким образом, чтобы гарантировать погребение на этом же земельном участке умершего супруга или близкого родственника</w:t>
            </w:r>
          </w:p>
        </w:tc>
      </w:tr>
      <w:tr w:rsidR="009A205D" w:rsidRPr="00DD0BC4" w:rsidTr="00EB6FE0">
        <w:tc>
          <w:tcPr>
            <w:tcW w:w="2269" w:type="dxa"/>
          </w:tcPr>
          <w:p w:rsidR="00351AFE" w:rsidRPr="00DD0BC4" w:rsidRDefault="00351AFE" w:rsidP="002B6A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 xml:space="preserve">Семейные (родовые) </w:t>
            </w:r>
            <w:r w:rsidRPr="00DD0BC4">
              <w:rPr>
                <w:sz w:val="24"/>
                <w:szCs w:val="24"/>
                <w:lang w:eastAsia="ar-SA"/>
              </w:rPr>
              <w:lastRenderedPageBreak/>
              <w:t>захоронения</w:t>
            </w:r>
          </w:p>
        </w:tc>
        <w:tc>
          <w:tcPr>
            <w:tcW w:w="425" w:type="dxa"/>
          </w:tcPr>
          <w:p w:rsidR="00351AFE" w:rsidRPr="00DD0BC4" w:rsidRDefault="00351AFE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lastRenderedPageBreak/>
              <w:t>–</w:t>
            </w:r>
          </w:p>
        </w:tc>
        <w:tc>
          <w:tcPr>
            <w:tcW w:w="7513" w:type="dxa"/>
          </w:tcPr>
          <w:p w:rsidR="00351AFE" w:rsidRPr="00DD0BC4" w:rsidRDefault="00351AFE" w:rsidP="00586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места захоронения, созданные гражданами для погребения умерших супруга, близких родственников, иных родственников</w:t>
            </w:r>
            <w:r w:rsidR="00586ED5" w:rsidRPr="00DD0BC4">
              <w:rPr>
                <w:sz w:val="24"/>
                <w:szCs w:val="24"/>
                <w:lang w:eastAsia="ar-SA"/>
              </w:rPr>
              <w:t xml:space="preserve">. Семейные </w:t>
            </w:r>
            <w:r w:rsidR="00586ED5" w:rsidRPr="00DD0BC4">
              <w:rPr>
                <w:sz w:val="24"/>
                <w:szCs w:val="24"/>
                <w:lang w:eastAsia="ar-SA"/>
              </w:rPr>
              <w:lastRenderedPageBreak/>
              <w:t>(родовые) захоронения предоставляются только на кладбищах, включенных в Перечень общественных и военных мемориальных кладбищ, расположенных на территории Московской области, на территории которых предоставляются места для создания семейных (родовых) захоронений. Данный Перечень утверждается министром потребительского рынка и услуг Московской области и размещается на официальном сайте Министерства в информационно-телекоммуникационной сети «Интернет»</w:t>
            </w:r>
          </w:p>
        </w:tc>
      </w:tr>
      <w:tr w:rsidR="009A205D" w:rsidRPr="00DD0BC4" w:rsidTr="00EB6FE0">
        <w:tc>
          <w:tcPr>
            <w:tcW w:w="2269" w:type="dxa"/>
          </w:tcPr>
          <w:p w:rsidR="00031FBA" w:rsidRPr="00DD0BC4" w:rsidRDefault="00031FBA" w:rsidP="002B6A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pacing w:val="2"/>
                <w:sz w:val="24"/>
                <w:szCs w:val="24"/>
                <w:shd w:val="clear" w:color="auto" w:fill="FFFFFF"/>
              </w:rPr>
              <w:lastRenderedPageBreak/>
              <w:t>Стены скорби</w:t>
            </w:r>
          </w:p>
        </w:tc>
        <w:tc>
          <w:tcPr>
            <w:tcW w:w="425" w:type="dxa"/>
          </w:tcPr>
          <w:p w:rsidR="00031FBA" w:rsidRPr="00DD0BC4" w:rsidRDefault="00031FBA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031FBA" w:rsidRPr="00DD0BC4" w:rsidRDefault="00232E57" w:rsidP="00F605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pacing w:val="2"/>
                <w:sz w:val="24"/>
                <w:szCs w:val="24"/>
                <w:shd w:val="clear" w:color="auto" w:fill="FFFFFF"/>
              </w:rPr>
              <w:t>м</w:t>
            </w:r>
            <w:r w:rsidR="00031FBA" w:rsidRPr="00DD0BC4">
              <w:rPr>
                <w:spacing w:val="2"/>
                <w:sz w:val="24"/>
                <w:szCs w:val="24"/>
                <w:shd w:val="clear" w:color="auto" w:fill="FFFFFF"/>
              </w:rPr>
              <w:t>еста захоронения (хранилища) урн с прахом (пеплом) после сожжения (кремации) тел умерших, создаваемые в соответствии с законодательством Российской Федерации о погребении и похоронном деле на специально отведенных земельных участках кладбищ</w:t>
            </w:r>
          </w:p>
        </w:tc>
      </w:tr>
      <w:tr w:rsidR="009A205D" w:rsidRPr="00DD0BC4" w:rsidTr="00EB6FE0">
        <w:tc>
          <w:tcPr>
            <w:tcW w:w="2269" w:type="dxa"/>
          </w:tcPr>
          <w:p w:rsidR="001D2934" w:rsidRPr="00DD0BC4" w:rsidRDefault="001D2934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 xml:space="preserve">Сеть «Интернет» </w:t>
            </w:r>
          </w:p>
        </w:tc>
        <w:tc>
          <w:tcPr>
            <w:tcW w:w="425" w:type="dxa"/>
          </w:tcPr>
          <w:p w:rsidR="001D2934" w:rsidRPr="00DD0BC4" w:rsidRDefault="001D2934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1D2934" w:rsidRPr="00DD0BC4" w:rsidRDefault="001D2934" w:rsidP="00F605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Информационно</w:t>
            </w:r>
            <w:r w:rsidRPr="00DD0BC4">
              <w:rPr>
                <w:sz w:val="24"/>
                <w:szCs w:val="24"/>
                <w:lang w:val="en-US" w:eastAsia="ar-SA"/>
              </w:rPr>
              <w:t>-</w:t>
            </w:r>
            <w:r w:rsidRPr="00DD0BC4">
              <w:rPr>
                <w:sz w:val="24"/>
                <w:szCs w:val="24"/>
                <w:lang w:eastAsia="ar-SA"/>
              </w:rPr>
              <w:t>телекоммуникационная сеть «Интернет»</w:t>
            </w:r>
          </w:p>
        </w:tc>
      </w:tr>
      <w:tr w:rsidR="009A205D" w:rsidRPr="00DD0BC4" w:rsidTr="00EB6FE0">
        <w:tc>
          <w:tcPr>
            <w:tcW w:w="2269" w:type="dxa"/>
          </w:tcPr>
          <w:p w:rsidR="00351AFE" w:rsidRPr="00DD0BC4" w:rsidRDefault="00232E57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 xml:space="preserve">Министерство потребительского рынка и услуг Московской области </w:t>
            </w:r>
          </w:p>
        </w:tc>
        <w:tc>
          <w:tcPr>
            <w:tcW w:w="425" w:type="dxa"/>
          </w:tcPr>
          <w:p w:rsidR="00351AFE" w:rsidRPr="00DD0BC4" w:rsidRDefault="00351AFE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351AFE" w:rsidRPr="00DD0BC4" w:rsidRDefault="00F605AB" w:rsidP="00351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у</w:t>
            </w:r>
            <w:r w:rsidR="00351AFE" w:rsidRPr="00DD0BC4">
              <w:rPr>
                <w:sz w:val="24"/>
                <w:szCs w:val="24"/>
                <w:lang w:eastAsia="ar-SA"/>
              </w:rPr>
              <w:t>полномоченный Правительством Московской области центральный исполнительный орган государственной власти Московской области, наделенный полномочиями в сфере погребения и похоронного дела</w:t>
            </w:r>
            <w:r w:rsidR="00351AFE" w:rsidRPr="00DD0BC4">
              <w:rPr>
                <w:sz w:val="24"/>
                <w:szCs w:val="24"/>
                <w:lang w:eastAsia="ar-SA"/>
              </w:rPr>
              <w:br/>
            </w:r>
          </w:p>
          <w:p w:rsidR="00351AFE" w:rsidRPr="00DD0BC4" w:rsidRDefault="00351AFE" w:rsidP="00351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A205D" w:rsidRPr="00DD0BC4" w:rsidTr="00EB6FE0">
        <w:tc>
          <w:tcPr>
            <w:tcW w:w="2269" w:type="dxa"/>
          </w:tcPr>
          <w:p w:rsidR="00823377" w:rsidRPr="00DD0BC4" w:rsidRDefault="00823377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Удостоверение</w:t>
            </w:r>
            <w:r w:rsidR="00232E57" w:rsidRPr="00DD0BC4">
              <w:rPr>
                <w:sz w:val="24"/>
                <w:szCs w:val="24"/>
                <w:lang w:eastAsia="ar-SA"/>
              </w:rPr>
              <w:t xml:space="preserve"> о захоронении </w:t>
            </w:r>
          </w:p>
        </w:tc>
        <w:tc>
          <w:tcPr>
            <w:tcW w:w="425" w:type="dxa"/>
          </w:tcPr>
          <w:p w:rsidR="00823377" w:rsidRPr="00DD0BC4" w:rsidRDefault="00823377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823377" w:rsidRPr="00DD0BC4" w:rsidRDefault="00520A8A" w:rsidP="00823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у</w:t>
            </w:r>
            <w:r w:rsidR="00823377" w:rsidRPr="00DD0BC4">
              <w:rPr>
                <w:sz w:val="24"/>
                <w:szCs w:val="24"/>
                <w:lang w:eastAsia="ar-SA"/>
              </w:rPr>
              <w:t xml:space="preserve">достоверение о соответствующем захоронении единого образца, утвержденного распоряжением Министерства потребительского рынка и услуг Московской области от 29.11.2012 № 29-Р </w:t>
            </w:r>
            <w:r w:rsidR="00CF1907" w:rsidRPr="00DD0BC4">
              <w:rPr>
                <w:sz w:val="24"/>
                <w:szCs w:val="24"/>
                <w:lang w:eastAsia="ar-SA"/>
              </w:rPr>
              <w:br/>
            </w:r>
            <w:r w:rsidR="00823377" w:rsidRPr="00DD0BC4">
              <w:rPr>
                <w:sz w:val="24"/>
                <w:szCs w:val="24"/>
                <w:lang w:eastAsia="ar-SA"/>
              </w:rPr>
              <w:t xml:space="preserve">«О реализации отдельных положений Закона Московской области </w:t>
            </w:r>
            <w:r w:rsidR="00CF1907" w:rsidRPr="00DD0BC4">
              <w:rPr>
                <w:sz w:val="24"/>
                <w:szCs w:val="24"/>
                <w:lang w:eastAsia="ar-SA"/>
              </w:rPr>
              <w:br/>
            </w:r>
            <w:r w:rsidR="00823377" w:rsidRPr="00DD0BC4">
              <w:rPr>
                <w:sz w:val="24"/>
                <w:szCs w:val="24"/>
                <w:lang w:eastAsia="ar-SA"/>
              </w:rPr>
              <w:t xml:space="preserve">№ 115/2007-ОЗ «О погребении и похоронном деле в Московской области». </w:t>
            </w:r>
          </w:p>
          <w:p w:rsidR="00823377" w:rsidRPr="00DD0BC4" w:rsidRDefault="00823377" w:rsidP="00520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A205D" w:rsidRPr="00DD0BC4" w:rsidTr="00EB6FE0">
        <w:tc>
          <w:tcPr>
            <w:tcW w:w="2269" w:type="dxa"/>
          </w:tcPr>
          <w:p w:rsidR="00EB6FE0" w:rsidRPr="00DD0BC4" w:rsidRDefault="00EB6FE0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 xml:space="preserve">Члены семьи </w:t>
            </w:r>
          </w:p>
        </w:tc>
        <w:tc>
          <w:tcPr>
            <w:tcW w:w="425" w:type="dxa"/>
          </w:tcPr>
          <w:p w:rsidR="00EB6FE0" w:rsidRPr="00DD0BC4" w:rsidRDefault="00EB6FE0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EB6FE0" w:rsidRPr="00DD0BC4" w:rsidRDefault="00EB6FE0" w:rsidP="00351A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лица, связанные родством (свойством), совместно проживающие</w:t>
            </w:r>
            <w:r w:rsidR="00E53EC2" w:rsidRPr="00DD0BC4">
              <w:rPr>
                <w:sz w:val="24"/>
                <w:szCs w:val="24"/>
                <w:lang w:eastAsia="ar-SA"/>
              </w:rPr>
              <w:t xml:space="preserve"> и ведущие совместное хозяйство</w:t>
            </w:r>
          </w:p>
        </w:tc>
      </w:tr>
      <w:tr w:rsidR="009A205D" w:rsidRPr="00DD0BC4" w:rsidTr="00EB6FE0">
        <w:tc>
          <w:tcPr>
            <w:tcW w:w="2269" w:type="dxa"/>
          </w:tcPr>
          <w:p w:rsidR="001D2934" w:rsidRPr="00DD0BC4" w:rsidRDefault="001D2934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ЭП</w:t>
            </w:r>
          </w:p>
        </w:tc>
        <w:tc>
          <w:tcPr>
            <w:tcW w:w="425" w:type="dxa"/>
          </w:tcPr>
          <w:p w:rsidR="001D2934" w:rsidRPr="00DD0BC4" w:rsidRDefault="00EB6FE0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1D2934" w:rsidRPr="00DD0BC4" w:rsidRDefault="00232E57" w:rsidP="00634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усиленная э</w:t>
            </w:r>
            <w:r w:rsidR="001D2934" w:rsidRPr="00DD0BC4">
              <w:rPr>
                <w:sz w:val="24"/>
                <w:szCs w:val="24"/>
                <w:lang w:eastAsia="ar-SA"/>
              </w:rPr>
              <w:t>лектронная цифровая подпись, выданная удостоверяющим центром</w:t>
            </w:r>
          </w:p>
        </w:tc>
      </w:tr>
      <w:tr w:rsidR="00232E57" w:rsidRPr="00DD0BC4" w:rsidTr="00EB6FE0">
        <w:tc>
          <w:tcPr>
            <w:tcW w:w="2269" w:type="dxa"/>
          </w:tcPr>
          <w:p w:rsidR="00232E57" w:rsidRPr="00DD0BC4" w:rsidRDefault="00232E57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 xml:space="preserve">Электронный образ  документа </w:t>
            </w:r>
          </w:p>
        </w:tc>
        <w:tc>
          <w:tcPr>
            <w:tcW w:w="425" w:type="dxa"/>
          </w:tcPr>
          <w:p w:rsidR="00232E57" w:rsidRPr="00DD0BC4" w:rsidRDefault="00232E57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232E57" w:rsidRPr="00DD0BC4" w:rsidRDefault="00232E57" w:rsidP="00554B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электронный образ документа (электронная копия документа, изготовленного на бумажном носителе</w:t>
            </w:r>
            <w:r w:rsidR="00554B97" w:rsidRPr="00DD0BC4">
              <w:rPr>
                <w:sz w:val="24"/>
                <w:szCs w:val="24"/>
                <w:lang w:eastAsia="ar-SA"/>
              </w:rPr>
              <w:t xml:space="preserve">) </w:t>
            </w:r>
            <w:r w:rsidR="00A14AF6" w:rsidRPr="00DD0BC4">
              <w:rPr>
                <w:sz w:val="24"/>
                <w:szCs w:val="24"/>
                <w:lang w:eastAsia="ar-SA"/>
              </w:rPr>
              <w:t>–</w:t>
            </w:r>
            <w:r w:rsidRPr="00DD0BC4">
              <w:rPr>
                <w:sz w:val="24"/>
                <w:szCs w:val="24"/>
                <w:lang w:eastAsia="ar-SA"/>
              </w:rPr>
              <w:t xml:space="preserve"> переведенная в электронную форму с помощью сре</w:t>
            </w:r>
            <w:proofErr w:type="gramStart"/>
            <w:r w:rsidRPr="00DD0BC4">
              <w:rPr>
                <w:sz w:val="24"/>
                <w:szCs w:val="24"/>
                <w:lang w:eastAsia="ar-SA"/>
              </w:rPr>
              <w:t>дств ск</w:t>
            </w:r>
            <w:proofErr w:type="gramEnd"/>
            <w:r w:rsidRPr="00DD0BC4">
              <w:rPr>
                <w:sz w:val="24"/>
                <w:szCs w:val="24"/>
                <w:lang w:eastAsia="ar-SA"/>
              </w:rPr>
              <w:t>анирования копия документа, изготовленн</w:t>
            </w:r>
            <w:r w:rsidR="00554B97" w:rsidRPr="00DD0BC4">
              <w:rPr>
                <w:sz w:val="24"/>
                <w:szCs w:val="24"/>
                <w:lang w:eastAsia="ar-SA"/>
              </w:rPr>
              <w:t>ая</w:t>
            </w:r>
            <w:r w:rsidRPr="00DD0BC4">
              <w:rPr>
                <w:sz w:val="24"/>
                <w:szCs w:val="24"/>
                <w:lang w:eastAsia="ar-SA"/>
              </w:rPr>
              <w:t xml:space="preserve"> на бумажном носителе</w:t>
            </w:r>
          </w:p>
        </w:tc>
      </w:tr>
      <w:tr w:rsidR="00232E57" w:rsidRPr="00DD0BC4" w:rsidTr="00EB6FE0">
        <w:tc>
          <w:tcPr>
            <w:tcW w:w="2269" w:type="dxa"/>
          </w:tcPr>
          <w:p w:rsidR="00232E57" w:rsidRPr="00DD0BC4" w:rsidRDefault="00232E57" w:rsidP="00232E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rFonts w:ascii="PTSansRegular" w:eastAsia="Calibri" w:hAnsi="PTSansRegular"/>
                <w:spacing w:val="2"/>
                <w:shd w:val="clear" w:color="auto" w:fill="FFFFFF"/>
              </w:rPr>
              <w:t>Электронный документ</w:t>
            </w:r>
          </w:p>
        </w:tc>
        <w:tc>
          <w:tcPr>
            <w:tcW w:w="425" w:type="dxa"/>
          </w:tcPr>
          <w:p w:rsidR="00232E57" w:rsidRPr="00DD0BC4" w:rsidRDefault="00232E57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513" w:type="dxa"/>
          </w:tcPr>
          <w:p w:rsidR="00232E57" w:rsidRPr="00DD0BC4" w:rsidRDefault="00232E57" w:rsidP="00232E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</w:t>
            </w:r>
            <w:r w:rsidR="00E53EC2" w:rsidRPr="00DD0BC4">
              <w:rPr>
                <w:sz w:val="24"/>
                <w:szCs w:val="24"/>
                <w:lang w:eastAsia="ar-SA"/>
              </w:rPr>
              <w:t>ботки в информационных системах</w:t>
            </w:r>
          </w:p>
        </w:tc>
      </w:tr>
      <w:tr w:rsidR="00232E57" w:rsidRPr="00DD0BC4" w:rsidTr="00EB6FE0">
        <w:tc>
          <w:tcPr>
            <w:tcW w:w="2269" w:type="dxa"/>
          </w:tcPr>
          <w:p w:rsidR="00232E57" w:rsidRPr="00DD0BC4" w:rsidRDefault="00232E57" w:rsidP="00232E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SansRegular" w:hAnsi="PTSansRegular"/>
                <w:spacing w:val="2"/>
                <w:shd w:val="clear" w:color="auto" w:fill="FFFFFF"/>
              </w:rPr>
            </w:pPr>
            <w:r w:rsidRPr="00DD0BC4">
              <w:rPr>
                <w:sz w:val="24"/>
                <w:szCs w:val="24"/>
                <w:lang w:eastAsia="ar-SA"/>
              </w:rPr>
              <w:t>Электронная подпись</w:t>
            </w:r>
          </w:p>
        </w:tc>
        <w:tc>
          <w:tcPr>
            <w:tcW w:w="425" w:type="dxa"/>
          </w:tcPr>
          <w:p w:rsidR="00232E57" w:rsidRPr="00DD0BC4" w:rsidRDefault="00232E57" w:rsidP="0040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513" w:type="dxa"/>
          </w:tcPr>
          <w:p w:rsidR="003B63F2" w:rsidRPr="00DD0BC4" w:rsidRDefault="00E53EC2" w:rsidP="003B6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sz w:val="24"/>
                <w:szCs w:val="24"/>
                <w:lang w:eastAsia="ar-SA"/>
              </w:rPr>
            </w:pPr>
            <w:r w:rsidRPr="00DD0BC4">
              <w:rPr>
                <w:iCs/>
                <w:sz w:val="24"/>
                <w:szCs w:val="24"/>
                <w:lang w:eastAsia="ar-SA"/>
              </w:rPr>
              <w:t>и</w:t>
            </w:r>
            <w:r w:rsidR="003B63F2" w:rsidRPr="00DD0BC4">
              <w:rPr>
                <w:iCs/>
                <w:sz w:val="24"/>
                <w:szCs w:val="24"/>
                <w:lang w:eastAsia="ar-SA"/>
              </w:rPr>
              <w:t>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используется для определения подписывающего информацию.</w:t>
            </w:r>
          </w:p>
          <w:p w:rsidR="00232E57" w:rsidRPr="00DD0BC4" w:rsidRDefault="003B63F2" w:rsidP="003B6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DD0BC4">
              <w:rPr>
                <w:sz w:val="24"/>
                <w:szCs w:val="24"/>
                <w:lang w:eastAsia="ar-SA"/>
              </w:rPr>
              <w:t>Я</w:t>
            </w:r>
            <w:r w:rsidR="00232E57" w:rsidRPr="00DD0BC4">
              <w:rPr>
                <w:sz w:val="24"/>
                <w:szCs w:val="24"/>
                <w:lang w:eastAsia="ar-SA"/>
              </w:rPr>
              <w:t>вляется полноценной заменой рукописной подписи. Она обладает полной юридической сило</w:t>
            </w:r>
            <w:r w:rsidRPr="00DD0BC4">
              <w:rPr>
                <w:sz w:val="24"/>
                <w:szCs w:val="24"/>
                <w:lang w:eastAsia="ar-SA"/>
              </w:rPr>
              <w:t>й согласно законодательству Российской Федерации</w:t>
            </w:r>
          </w:p>
        </w:tc>
      </w:tr>
    </w:tbl>
    <w:p w:rsidR="007B25D3" w:rsidRPr="00DD0BC4" w:rsidRDefault="007B25D3" w:rsidP="00400F93">
      <w:pPr>
        <w:spacing w:after="0" w:line="240" w:lineRule="auto"/>
        <w:rPr>
          <w:sz w:val="24"/>
          <w:szCs w:val="24"/>
        </w:rPr>
      </w:pPr>
      <w:bookmarkStart w:id="154" w:name="_Ref437966912"/>
      <w:bookmarkStart w:id="155" w:name="_Ref437728886"/>
      <w:bookmarkStart w:id="156" w:name="_Ref437728890"/>
      <w:bookmarkStart w:id="157" w:name="_Ref437728891"/>
      <w:bookmarkStart w:id="158" w:name="_Ref437728892"/>
      <w:bookmarkStart w:id="159" w:name="_Ref437728900"/>
      <w:bookmarkStart w:id="160" w:name="_Ref437728907"/>
      <w:bookmarkStart w:id="161" w:name="_Ref437729729"/>
      <w:bookmarkStart w:id="162" w:name="_Ref437729738"/>
      <w:bookmarkStart w:id="163" w:name="_Toc437973323"/>
      <w:bookmarkStart w:id="164" w:name="_Toc438110065"/>
      <w:bookmarkStart w:id="165" w:name="_Toc438376277"/>
      <w:bookmarkStart w:id="166" w:name="_Toc441496568"/>
      <w:r w:rsidRPr="00DD0BC4">
        <w:rPr>
          <w:sz w:val="24"/>
          <w:szCs w:val="24"/>
        </w:rPr>
        <w:br w:type="page"/>
      </w:r>
    </w:p>
    <w:p w:rsidR="008D3CAC" w:rsidRPr="00DD0BC4" w:rsidRDefault="008D3CAC" w:rsidP="008D3CAC">
      <w:pPr>
        <w:pStyle w:val="1-"/>
        <w:spacing w:before="0" w:after="0" w:line="240" w:lineRule="auto"/>
        <w:ind w:left="5103"/>
        <w:jc w:val="left"/>
        <w:rPr>
          <w:b w:val="0"/>
          <w:sz w:val="24"/>
          <w:szCs w:val="24"/>
        </w:rPr>
      </w:pPr>
      <w:bookmarkStart w:id="167" w:name="_Toc441496573"/>
      <w:bookmarkEnd w:id="154"/>
      <w:r w:rsidRPr="00DD0BC4">
        <w:rPr>
          <w:b w:val="0"/>
          <w:sz w:val="24"/>
          <w:szCs w:val="24"/>
        </w:rPr>
        <w:lastRenderedPageBreak/>
        <w:t>Приложение</w:t>
      </w:r>
      <w:r>
        <w:rPr>
          <w:b w:val="0"/>
          <w:sz w:val="24"/>
          <w:szCs w:val="24"/>
        </w:rPr>
        <w:t xml:space="preserve"> 2</w:t>
      </w:r>
    </w:p>
    <w:p w:rsidR="008D3CAC" w:rsidRPr="00DD0BC4" w:rsidRDefault="008D3CAC" w:rsidP="008D3CAC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8D3CAC" w:rsidRDefault="008D3CAC" w:rsidP="008D3CAC">
      <w:pPr>
        <w:pStyle w:val="Default"/>
        <w:ind w:left="5103"/>
      </w:pPr>
      <w:r w:rsidRPr="00DD0BC4">
        <w:rPr>
          <w:bCs/>
          <w:iCs/>
        </w:rPr>
        <w:t xml:space="preserve">предоставления муниципальной услуги </w:t>
      </w:r>
      <w:r w:rsidRPr="00DD0BC4">
        <w:rPr>
          <w:bCs/>
          <w:iCs/>
        </w:rPr>
        <w:br/>
      </w:r>
      <w:r w:rsidRPr="00776849">
        <w:rPr>
          <w:color w:val="auto"/>
        </w:rPr>
        <w:t>предоставления муниципальной услуги по предоставлению мест для захоронения (</w:t>
      </w:r>
      <w:proofErr w:type="spellStart"/>
      <w:r w:rsidRPr="00776849">
        <w:rPr>
          <w:color w:val="auto"/>
        </w:rPr>
        <w:t>подзахоронения</w:t>
      </w:r>
      <w:proofErr w:type="spellEnd"/>
      <w:r w:rsidRPr="00776849">
        <w:rPr>
          <w:color w:val="auto"/>
        </w:rPr>
        <w:t>), перерегистрации захоронений на других лиц, регистрации установки и замены надмогильных сооружений (надгробий)</w:t>
      </w:r>
      <w:r>
        <w:rPr>
          <w:color w:val="auto"/>
        </w:rPr>
        <w:t xml:space="preserve"> </w:t>
      </w:r>
      <w:r w:rsidRPr="00180CB8">
        <w:t xml:space="preserve">на территории  сельских поселений, городского поселения Сергиев Посад и </w:t>
      </w:r>
      <w:proofErr w:type="spellStart"/>
      <w:r w:rsidRPr="00180CB8">
        <w:t>межпоселенческих</w:t>
      </w:r>
      <w:proofErr w:type="spellEnd"/>
      <w:r>
        <w:t xml:space="preserve"> </w:t>
      </w:r>
      <w:r w:rsidRPr="00180CB8">
        <w:t xml:space="preserve"> территориях  Сергиево-Посадского </w:t>
      </w:r>
      <w:r>
        <w:t xml:space="preserve"> </w:t>
      </w:r>
      <w:r w:rsidRPr="00180CB8">
        <w:t>муниципального района</w:t>
      </w:r>
    </w:p>
    <w:p w:rsidR="008D3CAC" w:rsidRPr="00DD0BC4" w:rsidRDefault="008D3CAC" w:rsidP="008D3CAC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Московской области</w:t>
      </w:r>
    </w:p>
    <w:p w:rsidR="007B25D3" w:rsidRPr="00DD0BC4" w:rsidRDefault="007B25D3" w:rsidP="007B25D3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B25D3" w:rsidRPr="00DD0BC4" w:rsidRDefault="007B25D3" w:rsidP="007B25D3">
      <w:pPr>
        <w:keepNext/>
        <w:spacing w:after="0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637AD6" w:rsidRPr="00DD0BC4" w:rsidRDefault="007B25D3" w:rsidP="00637A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</w:t>
      </w:r>
      <w:r w:rsidR="00637AD6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ПРАВОЧНАЯ ИНФОРМАЦИЯ</w:t>
      </w:r>
    </w:p>
    <w:p w:rsidR="006B36D5" w:rsidRPr="00DD0BC4" w:rsidRDefault="007B25D3" w:rsidP="00703D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о месте нахождения, графике работы, контактных телефонах, адресах электронной почты </w:t>
      </w:r>
      <w:r w:rsidR="0007793A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Администрации</w:t>
      </w:r>
      <w:r w:rsidRPr="00DD0BC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,</w:t>
      </w:r>
      <w:r w:rsidRPr="00DD0BC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4F6B41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МКУ,</w:t>
      </w:r>
      <w:r w:rsidR="004F6B41" w:rsidRPr="00DD0BC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МФЦ</w:t>
      </w:r>
      <w:r w:rsidR="003D613B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,</w:t>
      </w: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участвующих в предоставлении и информиро</w:t>
      </w:r>
      <w:r w:rsidR="00703DEE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вании о порядке предоставления Муниципальной услуги</w:t>
      </w:r>
    </w:p>
    <w:p w:rsidR="00DE1580" w:rsidRPr="00DE1580" w:rsidRDefault="00DE1580" w:rsidP="00DE1580">
      <w:pPr>
        <w:pStyle w:val="10"/>
        <w:numPr>
          <w:ilvl w:val="0"/>
          <w:numId w:val="37"/>
        </w:numPr>
        <w:spacing w:line="240" w:lineRule="auto"/>
        <w:rPr>
          <w:b/>
          <w:sz w:val="24"/>
          <w:szCs w:val="24"/>
        </w:rPr>
      </w:pPr>
      <w:r w:rsidRPr="00DE1580">
        <w:rPr>
          <w:b/>
          <w:sz w:val="24"/>
          <w:szCs w:val="24"/>
        </w:rPr>
        <w:t>Администрация Сергиево-Посадского муниципального района Московской области</w:t>
      </w:r>
    </w:p>
    <w:p w:rsidR="00DE1580" w:rsidRDefault="00DE1580" w:rsidP="00DE1580">
      <w:pPr>
        <w:pStyle w:val="affff2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E1580" w:rsidRDefault="00DE1580" w:rsidP="00DE158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94FA5">
        <w:rPr>
          <w:rFonts w:ascii="Times New Roman" w:eastAsia="Times New Roman" w:hAnsi="Times New Roman"/>
          <w:sz w:val="24"/>
          <w:szCs w:val="24"/>
          <w:lang w:eastAsia="ar-SA"/>
        </w:rPr>
        <w:t>Место нахождения и почтовый адрес: 141310, Московская область, г. Сергиев Посад, проспект Красной Армии, 169</w:t>
      </w:r>
    </w:p>
    <w:p w:rsidR="00DE1580" w:rsidRPr="00994FA5" w:rsidRDefault="00DE1580" w:rsidP="00DE158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94FA5">
        <w:rPr>
          <w:rFonts w:ascii="Times New Roman" w:eastAsia="Times New Roman" w:hAnsi="Times New Roman"/>
          <w:sz w:val="24"/>
          <w:szCs w:val="24"/>
          <w:lang w:eastAsia="ar-SA"/>
        </w:rPr>
        <w:t xml:space="preserve">График работы администрации </w:t>
      </w:r>
      <w:r w:rsidRPr="00994FA5">
        <w:rPr>
          <w:rFonts w:ascii="Times New Roman" w:eastAsia="Times New Roman" w:hAnsi="Times New Roman"/>
          <w:sz w:val="24"/>
          <w:szCs w:val="24"/>
          <w:lang w:eastAsia="ru-RU"/>
        </w:rPr>
        <w:t>Сергиево-Посадского муниципального района</w:t>
      </w:r>
      <w:r w:rsidRPr="00994FA5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Понедельник:           9.00 – 18.00 обед с 13.00 – 14.00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Вторник:                   9.00 – 18.00 обед с 13.00 – 14.00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Среда:                       9.00 – 18.00 обед с 13.00 – 14.00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Четверг:                    9.00 – 18.00 обед с 13.00 – 14.00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Пятница:                   9.00 – 17.00 обед с 13.00 – 14.00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Суббота: выходной день</w:t>
      </w:r>
    </w:p>
    <w:p w:rsidR="00DE1580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Воскресенье: выходной день</w:t>
      </w:r>
    </w:p>
    <w:p w:rsidR="00DE1580" w:rsidRPr="00994FA5" w:rsidRDefault="00DE1580" w:rsidP="00DE1580">
      <w:pPr>
        <w:spacing w:before="120"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 xml:space="preserve">Контактный телефон: </w:t>
      </w:r>
      <w:r>
        <w:rPr>
          <w:rFonts w:ascii="Times New Roman" w:hAnsi="Times New Roman"/>
          <w:sz w:val="24"/>
          <w:szCs w:val="24"/>
        </w:rPr>
        <w:t>8 (496) 551-51-36</w:t>
      </w:r>
      <w:r w:rsidRPr="00994FA5">
        <w:rPr>
          <w:rFonts w:ascii="Times New Roman" w:hAnsi="Times New Roman"/>
          <w:sz w:val="24"/>
          <w:szCs w:val="24"/>
        </w:rPr>
        <w:t>.</w:t>
      </w:r>
    </w:p>
    <w:p w:rsidR="00DE1580" w:rsidRPr="00994FA5" w:rsidRDefault="00DE1580" w:rsidP="00DE1580">
      <w:pPr>
        <w:spacing w:before="120"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 xml:space="preserve">Официальный сайт </w:t>
      </w:r>
      <w:r w:rsidRPr="00994FA5">
        <w:rPr>
          <w:rFonts w:ascii="Times New Roman" w:eastAsia="Times New Roman" w:hAnsi="Times New Roman"/>
          <w:sz w:val="24"/>
          <w:szCs w:val="24"/>
          <w:lang w:eastAsia="ar-SA"/>
        </w:rPr>
        <w:t xml:space="preserve">администрации </w:t>
      </w:r>
      <w:r w:rsidRPr="00994FA5">
        <w:rPr>
          <w:rFonts w:ascii="Times New Roman" w:eastAsia="Times New Roman" w:hAnsi="Times New Roman"/>
          <w:sz w:val="24"/>
          <w:szCs w:val="24"/>
          <w:lang w:eastAsia="ru-RU"/>
        </w:rPr>
        <w:t xml:space="preserve">Сергиево-Посадского муниципального района </w:t>
      </w:r>
      <w:r w:rsidRPr="00994FA5">
        <w:rPr>
          <w:rFonts w:ascii="Times New Roman" w:hAnsi="Times New Roman"/>
          <w:sz w:val="24"/>
          <w:szCs w:val="24"/>
        </w:rPr>
        <w:t>в информационно-коммуникационной сети «Интернет» (далее - сеть Интернет): www.sergiev-reg.ru</w:t>
      </w:r>
    </w:p>
    <w:p w:rsidR="00DE1580" w:rsidRDefault="00DE1580" w:rsidP="00DE1580">
      <w:pPr>
        <w:spacing w:before="120" w:after="12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94FA5">
        <w:rPr>
          <w:rFonts w:ascii="Times New Roman" w:hAnsi="Times New Roman"/>
          <w:sz w:val="24"/>
          <w:szCs w:val="24"/>
        </w:rPr>
        <w:t xml:space="preserve">Адрес электронной почты администрации </w:t>
      </w:r>
      <w:r w:rsidRPr="00994FA5">
        <w:rPr>
          <w:rFonts w:ascii="Times New Roman" w:eastAsia="Times New Roman" w:hAnsi="Times New Roman"/>
          <w:sz w:val="24"/>
          <w:szCs w:val="24"/>
          <w:lang w:eastAsia="ru-RU"/>
        </w:rPr>
        <w:t>Сергиево-Посадского муниципального района</w:t>
      </w:r>
      <w:r w:rsidRPr="00994FA5">
        <w:rPr>
          <w:rFonts w:ascii="Times New Roman" w:hAnsi="Times New Roman"/>
          <w:sz w:val="24"/>
          <w:szCs w:val="24"/>
        </w:rPr>
        <w:t xml:space="preserve"> в сети Интернет: </w:t>
      </w:r>
      <w:hyperlink r:id="rId18" w:history="1">
        <w:r w:rsidRPr="00994FA5">
          <w:rPr>
            <w:rFonts w:ascii="Times New Roman" w:hAnsi="Times New Roman"/>
            <w:sz w:val="24"/>
            <w:szCs w:val="24"/>
            <w:shd w:val="clear" w:color="auto" w:fill="FFFFFF"/>
          </w:rPr>
          <w:t>adm@sergiev-reg.ru</w:t>
        </w:r>
      </w:hyperlink>
    </w:p>
    <w:p w:rsidR="00DE1580" w:rsidRPr="00994FA5" w:rsidRDefault="00DE1580" w:rsidP="00DE1580">
      <w:pPr>
        <w:spacing w:after="0" w:line="432" w:lineRule="auto"/>
        <w:rPr>
          <w:rFonts w:ascii="Times New Roman" w:eastAsia="Times New Roman" w:hAnsi="Times New Roman"/>
          <w:b/>
          <w:color w:val="222222"/>
          <w:lang w:eastAsia="ru-RU"/>
        </w:rPr>
      </w:pPr>
      <w:r w:rsidRPr="00994FA5">
        <w:rPr>
          <w:rFonts w:ascii="Times New Roman" w:eastAsia="Times New Roman" w:hAnsi="Times New Roman"/>
          <w:b/>
          <w:bCs/>
          <w:color w:val="222222"/>
          <w:lang w:eastAsia="ru-RU"/>
        </w:rPr>
        <w:t xml:space="preserve">Управление инвестиций администрации </w:t>
      </w:r>
      <w:r w:rsidRPr="00994FA5">
        <w:rPr>
          <w:rFonts w:ascii="Times New Roman" w:eastAsia="Times New Roman" w:hAnsi="Times New Roman"/>
          <w:b/>
          <w:sz w:val="24"/>
          <w:szCs w:val="24"/>
          <w:lang w:eastAsia="ru-RU"/>
        </w:rPr>
        <w:t>Сергиево-Посадского муниципального района</w:t>
      </w:r>
    </w:p>
    <w:p w:rsidR="00DE1580" w:rsidRPr="00051C36" w:rsidRDefault="00DE1580" w:rsidP="00DE1580">
      <w:pPr>
        <w:spacing w:after="0" w:line="432" w:lineRule="auto"/>
        <w:ind w:left="851"/>
        <w:rPr>
          <w:rFonts w:ascii="Times New Roman" w:eastAsia="Times New Roman" w:hAnsi="Times New Roman"/>
          <w:i/>
          <w:color w:val="222222"/>
          <w:lang w:eastAsia="ru-RU"/>
        </w:rPr>
      </w:pPr>
      <w:r w:rsidRPr="00994FA5">
        <w:rPr>
          <w:rFonts w:ascii="Times New Roman" w:eastAsia="Times New Roman" w:hAnsi="Times New Roman"/>
          <w:color w:val="222222"/>
          <w:lang w:eastAsia="ru-RU"/>
        </w:rPr>
        <w:t>Тел.: (496) 551-51-48</w:t>
      </w:r>
    </w:p>
    <w:p w:rsidR="00DE1580" w:rsidRPr="00994FA5" w:rsidRDefault="00DE1580" w:rsidP="00DE1580">
      <w:pPr>
        <w:spacing w:after="0" w:line="240" w:lineRule="auto"/>
        <w:rPr>
          <w:rFonts w:ascii="Times New Roman" w:eastAsia="Times New Roman" w:hAnsi="Times New Roman"/>
          <w:color w:val="222222"/>
          <w:lang w:eastAsia="ru-RU"/>
        </w:rPr>
      </w:pPr>
      <w:r w:rsidRPr="00994FA5">
        <w:rPr>
          <w:rFonts w:ascii="Times New Roman" w:eastAsia="Times New Roman" w:hAnsi="Times New Roman"/>
          <w:bCs/>
          <w:color w:val="222222"/>
          <w:lang w:eastAsia="ru-RU"/>
        </w:rPr>
        <w:t xml:space="preserve">Отдел  потребительского рынка и поддержки </w:t>
      </w:r>
      <w:proofErr w:type="gramStart"/>
      <w:r w:rsidRPr="00994FA5">
        <w:rPr>
          <w:rFonts w:ascii="Times New Roman" w:eastAsia="Times New Roman" w:hAnsi="Times New Roman"/>
          <w:bCs/>
          <w:color w:val="222222"/>
          <w:lang w:eastAsia="ru-RU"/>
        </w:rPr>
        <w:t>предпринимательства</w:t>
      </w:r>
      <w:r>
        <w:rPr>
          <w:rFonts w:ascii="Times New Roman" w:eastAsia="Times New Roman" w:hAnsi="Times New Roman"/>
          <w:bCs/>
          <w:color w:val="222222"/>
          <w:lang w:eastAsia="ru-RU"/>
        </w:rPr>
        <w:t xml:space="preserve"> управления инвестиций </w:t>
      </w:r>
      <w:r w:rsidRPr="00994FA5">
        <w:rPr>
          <w:rFonts w:ascii="Times New Roman" w:hAnsi="Times New Roman"/>
          <w:sz w:val="24"/>
          <w:szCs w:val="24"/>
        </w:rPr>
        <w:t xml:space="preserve">администрации </w:t>
      </w:r>
      <w:r w:rsidRPr="00994FA5">
        <w:rPr>
          <w:rFonts w:ascii="Times New Roman" w:eastAsia="Times New Roman" w:hAnsi="Times New Roman"/>
          <w:sz w:val="24"/>
          <w:szCs w:val="24"/>
          <w:lang w:eastAsia="ru-RU"/>
        </w:rPr>
        <w:t>Сергиево-Посадского муниципального района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DE1580" w:rsidRPr="00994FA5" w:rsidRDefault="00DE1580" w:rsidP="00DE1580">
      <w:pPr>
        <w:spacing w:after="0" w:line="432" w:lineRule="auto"/>
        <w:ind w:left="851"/>
        <w:rPr>
          <w:rFonts w:ascii="Times New Roman" w:eastAsia="Times New Roman" w:hAnsi="Times New Roman"/>
          <w:color w:val="222222"/>
          <w:lang w:eastAsia="ru-RU"/>
        </w:rPr>
      </w:pPr>
      <w:r w:rsidRPr="00994FA5">
        <w:rPr>
          <w:rFonts w:ascii="Times New Roman" w:eastAsia="Times New Roman" w:hAnsi="Times New Roman"/>
          <w:color w:val="222222"/>
          <w:lang w:eastAsia="ru-RU"/>
        </w:rPr>
        <w:t>Тел.: (496) 551-51-36</w:t>
      </w:r>
    </w:p>
    <w:p w:rsidR="00DE1580" w:rsidRPr="00994FA5" w:rsidRDefault="00DE1580" w:rsidP="00DE1580">
      <w:pPr>
        <w:spacing w:line="240" w:lineRule="auto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График приема: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Понедельник:           9.00 – 18.00 обед с 13.00 – 14.00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Вторник:                   9.00 – 18.00 обед с 13.00 – 14.00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lastRenderedPageBreak/>
        <w:t>Среда:                       9.00 – 18.00 обед с 13.00 – 14.00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Четверг:                    9.00 – 18.00 обед с 13.00 – 14.00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Пятница:                   9.00 – 17.00 обед с 13.00 – 14.00</w:t>
      </w:r>
    </w:p>
    <w:p w:rsidR="00DE1580" w:rsidRDefault="00DE1580" w:rsidP="00DE158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Суббота, воскресенье: </w:t>
      </w:r>
      <w:r w:rsidRPr="00994FA5">
        <w:rPr>
          <w:rFonts w:ascii="Times New Roman" w:hAnsi="Times New Roman"/>
          <w:sz w:val="24"/>
          <w:szCs w:val="24"/>
        </w:rPr>
        <w:t>выходной день.</w:t>
      </w:r>
    </w:p>
    <w:p w:rsidR="00DE1580" w:rsidRDefault="00DE1580" w:rsidP="00DE15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E1580" w:rsidRPr="00DE1580" w:rsidRDefault="00DE1580" w:rsidP="00DE1580">
      <w:pPr>
        <w:pStyle w:val="affff2"/>
        <w:numPr>
          <w:ilvl w:val="0"/>
          <w:numId w:val="3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E1580">
        <w:rPr>
          <w:rFonts w:ascii="Times New Roman" w:hAnsi="Times New Roman"/>
          <w:b/>
          <w:sz w:val="24"/>
          <w:szCs w:val="24"/>
        </w:rPr>
        <w:t>Муниципального казенного учреждения «Специализированная служба по вопросам похоронного дела Сергиево-Посадского муниципального района»                                      (МКУ « ССВПД СП)</w:t>
      </w:r>
    </w:p>
    <w:p w:rsidR="00DE1580" w:rsidRDefault="00DE1580" w:rsidP="00DE1580">
      <w:pPr>
        <w:spacing w:line="240" w:lineRule="auto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Место нахождения</w:t>
      </w:r>
      <w:r>
        <w:rPr>
          <w:rFonts w:ascii="Times New Roman" w:hAnsi="Times New Roman"/>
          <w:sz w:val="24"/>
          <w:szCs w:val="24"/>
        </w:rPr>
        <w:t xml:space="preserve"> почтовый адрес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3279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994FA5">
        <w:rPr>
          <w:rFonts w:ascii="Times New Roman" w:hAnsi="Times New Roman"/>
          <w:sz w:val="24"/>
          <w:szCs w:val="24"/>
          <w:shd w:val="clear" w:color="auto" w:fill="FFFFFF"/>
        </w:rPr>
        <w:t>Московская</w:t>
      </w:r>
      <w:proofErr w:type="gramEnd"/>
      <w:r w:rsidRPr="00994FA5">
        <w:rPr>
          <w:rFonts w:ascii="Times New Roman" w:hAnsi="Times New Roman"/>
          <w:sz w:val="24"/>
          <w:szCs w:val="24"/>
          <w:shd w:val="clear" w:color="auto" w:fill="FFFFFF"/>
        </w:rPr>
        <w:t xml:space="preserve"> обл., г. Сергиев Посад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Новоугличское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шоссе,    д. 15, помещение 3 .</w:t>
      </w:r>
    </w:p>
    <w:p w:rsidR="00DE1580" w:rsidRPr="00C864F2" w:rsidRDefault="00DE1580" w:rsidP="00DE1580">
      <w:pPr>
        <w:spacing w:line="240" w:lineRule="auto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C864F2">
        <w:rPr>
          <w:rFonts w:ascii="Times New Roman" w:hAnsi="Times New Roman"/>
          <w:sz w:val="24"/>
          <w:szCs w:val="24"/>
          <w:u w:val="single"/>
        </w:rPr>
        <w:t>График работы:</w:t>
      </w:r>
      <w:r w:rsidRPr="00C864F2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Понедельник:           9.00 – 18.00 обед с 13.00 – 14.00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Вторник:                   9.00 – 18.00 обед с 13.00 – 14.00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Среда:                       9.00 – 18.00 обед с 13.00 – 14.00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Четверг:                    9.00 – 18.00 обед с 13.00 – 14.00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Пятница:                   9.00 – 17.00 обед с 13.00 – 14.00</w:t>
      </w:r>
    </w:p>
    <w:p w:rsidR="00DE1580" w:rsidRDefault="00DE1580" w:rsidP="00DE1580">
      <w:pPr>
        <w:spacing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Суббота, воскресенье: выходные дни</w:t>
      </w:r>
    </w:p>
    <w:p w:rsidR="00DE1580" w:rsidRPr="00C864F2" w:rsidRDefault="00DE1580" w:rsidP="00DE1580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C864F2">
        <w:rPr>
          <w:rFonts w:ascii="Times New Roman" w:hAnsi="Times New Roman"/>
          <w:sz w:val="24"/>
          <w:szCs w:val="24"/>
          <w:u w:val="single"/>
        </w:rPr>
        <w:t>График приема</w:t>
      </w:r>
      <w:r w:rsidRPr="00C864F2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 посетителей: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Понедельник:           9.00 – 18.00 обед с 13.00 – 14.00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Вторник:                   9.00 – 18.00 обед с 13.00 – 14.00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Среда:                       9.00 – 18.00 обед с 13.00 – 14.00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Четверг:                    9.00 – 18.00 обед с 13.00 – 14.00</w:t>
      </w:r>
    </w:p>
    <w:p w:rsidR="00DE1580" w:rsidRPr="00994FA5" w:rsidRDefault="00DE1580" w:rsidP="00DE158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Пятница:                   9.00 – 17.00 обед с 13.00 – 14.00</w:t>
      </w:r>
    </w:p>
    <w:p w:rsidR="00DE1580" w:rsidRDefault="00DE1580" w:rsidP="00DE1580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Суббота, воскресенье: выходные дни</w:t>
      </w:r>
      <w:r w:rsidRPr="00994FA5">
        <w:rPr>
          <w:rFonts w:ascii="Times New Roman" w:hAnsi="Times New Roman"/>
          <w:sz w:val="24"/>
          <w:szCs w:val="24"/>
        </w:rPr>
        <w:t>.</w:t>
      </w:r>
    </w:p>
    <w:p w:rsidR="00DE1580" w:rsidRDefault="00DE1580" w:rsidP="00DE1580">
      <w:pPr>
        <w:pStyle w:val="affff2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Почтовый адрес</w:t>
      </w:r>
    </w:p>
    <w:p w:rsidR="00DE1580" w:rsidRDefault="00DE1580" w:rsidP="00DE1580">
      <w:pPr>
        <w:pStyle w:val="affff2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Контактный телефон:</w:t>
      </w:r>
      <w:r>
        <w:rPr>
          <w:rFonts w:ascii="Times New Roman" w:hAnsi="Times New Roman"/>
          <w:sz w:val="24"/>
          <w:szCs w:val="24"/>
        </w:rPr>
        <w:t>(495)540-88-40</w:t>
      </w:r>
    </w:p>
    <w:p w:rsidR="00DE1580" w:rsidRDefault="00DE1580" w:rsidP="00DE1580">
      <w:pPr>
        <w:pStyle w:val="affff2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  <w:shd w:val="clear" w:color="auto" w:fill="FFFFFF"/>
        </w:rPr>
        <w:t>Адрес электронной почты: </w:t>
      </w:r>
      <w:r>
        <w:t>ssvpdsp@yandex.ru</w:t>
      </w:r>
    </w:p>
    <w:p w:rsidR="00DE1580" w:rsidRDefault="00DE1580" w:rsidP="00DE1580">
      <w:pPr>
        <w:pStyle w:val="affff2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DE1580" w:rsidRPr="00461D48" w:rsidRDefault="00DE1580" w:rsidP="00DE1580">
      <w:pPr>
        <w:pStyle w:val="affff2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56696" w:rsidRPr="00C56696" w:rsidRDefault="00C56696" w:rsidP="00C56696">
      <w:pPr>
        <w:pStyle w:val="affff2"/>
        <w:numPr>
          <w:ilvl w:val="0"/>
          <w:numId w:val="37"/>
        </w:numPr>
        <w:tabs>
          <w:tab w:val="left" w:pos="851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C56696">
        <w:rPr>
          <w:rFonts w:ascii="Times New Roman" w:hAnsi="Times New Roman"/>
          <w:b/>
          <w:sz w:val="24"/>
          <w:szCs w:val="24"/>
        </w:rPr>
        <w:t>Муниципальное бюджетное учреждение «Многофункциональный центр предоставления государственных и муниципальных услуг Сергиево-Посадского муниципального района» (далее - МБУ МФЦ).</w:t>
      </w:r>
    </w:p>
    <w:p w:rsidR="00C56696" w:rsidRDefault="00C56696" w:rsidP="00C56696">
      <w:pPr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94FA5">
        <w:rPr>
          <w:rFonts w:ascii="Times New Roman" w:hAnsi="Times New Roman"/>
          <w:sz w:val="24"/>
          <w:szCs w:val="24"/>
        </w:rPr>
        <w:t xml:space="preserve">Место нахождения многофункционального центра: </w:t>
      </w:r>
      <w:proofErr w:type="gramStart"/>
      <w:r w:rsidRPr="00994FA5">
        <w:rPr>
          <w:rFonts w:ascii="Times New Roman" w:hAnsi="Times New Roman"/>
          <w:sz w:val="24"/>
          <w:szCs w:val="24"/>
          <w:shd w:val="clear" w:color="auto" w:fill="FFFFFF"/>
        </w:rPr>
        <w:t>Московская</w:t>
      </w:r>
      <w:proofErr w:type="gramEnd"/>
      <w:r w:rsidRPr="00994FA5">
        <w:rPr>
          <w:rFonts w:ascii="Times New Roman" w:hAnsi="Times New Roman"/>
          <w:sz w:val="24"/>
          <w:szCs w:val="24"/>
          <w:shd w:val="clear" w:color="auto" w:fill="FFFFFF"/>
        </w:rPr>
        <w:t xml:space="preserve"> обл., г. Сергиев Посад, пр-т. Красной Армии, д.169</w:t>
      </w:r>
      <w:r w:rsidR="00A20FBE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A20FBE" w:rsidRPr="00994FA5" w:rsidRDefault="00A20FBE" w:rsidP="00C56696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56696" w:rsidRDefault="00C56696" w:rsidP="00C56696">
      <w:pPr>
        <w:spacing w:after="12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56696" w:rsidRDefault="00C56696" w:rsidP="00C56696">
      <w:pPr>
        <w:spacing w:after="12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56696" w:rsidRPr="00994FA5" w:rsidRDefault="00C56696" w:rsidP="00C56696">
      <w:pPr>
        <w:spacing w:after="120"/>
        <w:ind w:firstLine="567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lastRenderedPageBreak/>
        <w:t>График работы многофункционального центра:</w:t>
      </w:r>
    </w:p>
    <w:p w:rsidR="00C56696" w:rsidRPr="00994FA5" w:rsidRDefault="00C56696" w:rsidP="00C56696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94FA5">
        <w:rPr>
          <w:rFonts w:ascii="Times New Roman" w:hAnsi="Times New Roman"/>
          <w:sz w:val="24"/>
          <w:szCs w:val="24"/>
          <w:shd w:val="clear" w:color="auto" w:fill="FFFFFF"/>
        </w:rPr>
        <w:t>с понедельника по субботу с 8:00 до 20:00 без перерывов,</w:t>
      </w:r>
    </w:p>
    <w:p w:rsidR="00C56696" w:rsidRPr="00994FA5" w:rsidRDefault="00C56696" w:rsidP="00C56696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>воскресенье: выходной день.</w:t>
      </w:r>
    </w:p>
    <w:p w:rsidR="00C56696" w:rsidRPr="00994FA5" w:rsidRDefault="00C56696" w:rsidP="00C56696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 xml:space="preserve">Почтовый адрес многофункционального центра: </w:t>
      </w:r>
      <w:r w:rsidRPr="00994FA5">
        <w:rPr>
          <w:rFonts w:ascii="Times New Roman" w:hAnsi="Times New Roman"/>
          <w:sz w:val="24"/>
          <w:szCs w:val="24"/>
          <w:shd w:val="clear" w:color="auto" w:fill="FFFFFF"/>
        </w:rPr>
        <w:t xml:space="preserve">141310, </w:t>
      </w:r>
      <w:proofErr w:type="gramStart"/>
      <w:r w:rsidRPr="00994FA5">
        <w:rPr>
          <w:rFonts w:ascii="Times New Roman" w:hAnsi="Times New Roman"/>
          <w:sz w:val="24"/>
          <w:szCs w:val="24"/>
          <w:shd w:val="clear" w:color="auto" w:fill="FFFFFF"/>
        </w:rPr>
        <w:t>Московская</w:t>
      </w:r>
      <w:proofErr w:type="gramEnd"/>
      <w:r w:rsidRPr="00994FA5">
        <w:rPr>
          <w:rFonts w:ascii="Times New Roman" w:hAnsi="Times New Roman"/>
          <w:sz w:val="24"/>
          <w:szCs w:val="24"/>
          <w:shd w:val="clear" w:color="auto" w:fill="FFFFFF"/>
        </w:rPr>
        <w:t xml:space="preserve"> обл., г. Сергиев Посад, пр-т. Красной Армии, д.169</w:t>
      </w:r>
    </w:p>
    <w:p w:rsidR="00C56696" w:rsidRPr="00994FA5" w:rsidRDefault="00C56696" w:rsidP="00C56696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94FA5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994FA5">
        <w:rPr>
          <w:rFonts w:ascii="Times New Roman" w:hAnsi="Times New Roman"/>
          <w:sz w:val="24"/>
          <w:szCs w:val="24"/>
          <w:shd w:val="clear" w:color="auto" w:fill="FFFFFF"/>
        </w:rPr>
        <w:t xml:space="preserve">+7 (496) 551-50-20; </w:t>
      </w:r>
    </w:p>
    <w:p w:rsidR="00C56696" w:rsidRPr="00994FA5" w:rsidRDefault="00C56696" w:rsidP="00C56696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  <w:shd w:val="clear" w:color="auto" w:fill="FFFFFF"/>
        </w:rPr>
        <w:t>Адрес электронной почты: </w:t>
      </w:r>
      <w:hyperlink r:id="rId19" w:history="1">
        <w:r w:rsidRPr="00994FA5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</w:rPr>
          <w:t>mfc-spmr@mail.ru</w:t>
        </w:r>
      </w:hyperlink>
      <w:r w:rsidRPr="00994FA5">
        <w:rPr>
          <w:rFonts w:ascii="Times New Roman" w:hAnsi="Times New Roman"/>
          <w:sz w:val="24"/>
          <w:szCs w:val="24"/>
        </w:rPr>
        <w:t>;</w:t>
      </w:r>
    </w:p>
    <w:p w:rsidR="00C56696" w:rsidRPr="00994FA5" w:rsidRDefault="00C56696" w:rsidP="00C56696">
      <w:pPr>
        <w:spacing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994FA5">
        <w:rPr>
          <w:rFonts w:ascii="Times New Roman" w:hAnsi="Times New Roman"/>
          <w:sz w:val="24"/>
          <w:szCs w:val="24"/>
        </w:rPr>
        <w:t xml:space="preserve">Официальный сайт МБУ МФЦ в сети Интернет: </w:t>
      </w:r>
      <w:proofErr w:type="spellStart"/>
      <w:r w:rsidRPr="00994FA5">
        <w:rPr>
          <w:rFonts w:ascii="Times New Roman" w:hAnsi="Times New Roman"/>
          <w:sz w:val="24"/>
          <w:szCs w:val="24"/>
          <w:lang w:val="en-US"/>
        </w:rPr>
        <w:t>mfc</w:t>
      </w:r>
      <w:proofErr w:type="spellEnd"/>
      <w:r w:rsidRPr="00994FA5">
        <w:rPr>
          <w:rFonts w:ascii="Times New Roman" w:hAnsi="Times New Roman"/>
          <w:sz w:val="24"/>
          <w:szCs w:val="24"/>
        </w:rPr>
        <w:t>.</w:t>
      </w:r>
      <w:proofErr w:type="spellStart"/>
      <w:r w:rsidRPr="00994FA5">
        <w:rPr>
          <w:rFonts w:ascii="Times New Roman" w:hAnsi="Times New Roman"/>
          <w:sz w:val="24"/>
          <w:szCs w:val="24"/>
          <w:lang w:val="en-US"/>
        </w:rPr>
        <w:t>spmr</w:t>
      </w:r>
      <w:proofErr w:type="spellEnd"/>
      <w:r w:rsidRPr="00994FA5">
        <w:rPr>
          <w:rFonts w:ascii="Times New Roman" w:hAnsi="Times New Roman"/>
          <w:sz w:val="24"/>
          <w:szCs w:val="24"/>
        </w:rPr>
        <w:t>.</w:t>
      </w:r>
      <w:proofErr w:type="spellStart"/>
      <w:r w:rsidRPr="00994F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994FA5">
        <w:rPr>
          <w:rFonts w:ascii="Times New Roman" w:hAnsi="Times New Roman"/>
          <w:i/>
          <w:sz w:val="24"/>
          <w:szCs w:val="24"/>
        </w:rPr>
        <w:t>.</w:t>
      </w:r>
    </w:p>
    <w:p w:rsidR="00C56696" w:rsidRPr="00C56696" w:rsidRDefault="00C56696" w:rsidP="00C56696">
      <w:pPr>
        <w:keepNext/>
        <w:spacing w:before="240" w:after="24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5669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Информация приведена на официальных сайтах в информационно-телекоммуникационной сети «Интернет»:</w:t>
      </w:r>
    </w:p>
    <w:p w:rsidR="00C56696" w:rsidRPr="00C56696" w:rsidRDefault="00C56696" w:rsidP="00C56696">
      <w:pPr>
        <w:keepNext/>
        <w:spacing w:before="240" w:after="24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5669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РПГУ: uslugi.mosreg.ru</w:t>
      </w:r>
    </w:p>
    <w:p w:rsidR="007B25D3" w:rsidRPr="00DD0BC4" w:rsidRDefault="00C56696" w:rsidP="00C56696">
      <w:pPr>
        <w:keepNext/>
        <w:spacing w:before="240" w:after="24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5669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МФЦ: mfc.mosreg.ru </w:t>
      </w:r>
      <w:r w:rsidR="007B25D3"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br w:type="page"/>
      </w:r>
    </w:p>
    <w:p w:rsidR="00B945CC" w:rsidRPr="00DD0BC4" w:rsidRDefault="00B945CC" w:rsidP="00B945CC">
      <w:pPr>
        <w:pStyle w:val="1-"/>
        <w:spacing w:before="0" w:after="0" w:line="240" w:lineRule="auto"/>
        <w:ind w:left="5103"/>
        <w:jc w:val="left"/>
        <w:rPr>
          <w:b w:val="0"/>
          <w:sz w:val="24"/>
          <w:szCs w:val="24"/>
        </w:rPr>
      </w:pPr>
      <w:bookmarkStart w:id="168" w:name="_Toc441496569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 w:rsidRPr="00DD0BC4">
        <w:rPr>
          <w:b w:val="0"/>
          <w:sz w:val="24"/>
          <w:szCs w:val="24"/>
        </w:rPr>
        <w:lastRenderedPageBreak/>
        <w:t>Приложение</w:t>
      </w:r>
      <w:r>
        <w:rPr>
          <w:b w:val="0"/>
          <w:sz w:val="24"/>
          <w:szCs w:val="24"/>
        </w:rPr>
        <w:t xml:space="preserve"> 3</w:t>
      </w:r>
    </w:p>
    <w:p w:rsidR="00B945CC" w:rsidRPr="00DD0BC4" w:rsidRDefault="00B945CC" w:rsidP="00B945CC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B945CC" w:rsidRDefault="00B945CC" w:rsidP="00B945CC">
      <w:pPr>
        <w:pStyle w:val="Default"/>
        <w:ind w:left="5103"/>
      </w:pPr>
      <w:r w:rsidRPr="00DD0BC4">
        <w:rPr>
          <w:bCs/>
          <w:iCs/>
        </w:rPr>
        <w:t xml:space="preserve">предоставления муниципальной услуги </w:t>
      </w:r>
      <w:r w:rsidRPr="00DD0BC4">
        <w:rPr>
          <w:bCs/>
          <w:iCs/>
        </w:rPr>
        <w:br/>
      </w:r>
      <w:r w:rsidRPr="00776849">
        <w:rPr>
          <w:color w:val="auto"/>
        </w:rPr>
        <w:t>предоставления муниципальной услуги по предоставлению мест для захоронения (</w:t>
      </w:r>
      <w:proofErr w:type="spellStart"/>
      <w:r w:rsidRPr="00776849">
        <w:rPr>
          <w:color w:val="auto"/>
        </w:rPr>
        <w:t>подзахоронения</w:t>
      </w:r>
      <w:proofErr w:type="spellEnd"/>
      <w:r w:rsidRPr="00776849">
        <w:rPr>
          <w:color w:val="auto"/>
        </w:rPr>
        <w:t>), перерегистрации захоронений на других лиц, регистрации установки и замены надмогильных сооружений (надгробий)</w:t>
      </w:r>
      <w:r>
        <w:rPr>
          <w:color w:val="auto"/>
        </w:rPr>
        <w:t xml:space="preserve"> </w:t>
      </w:r>
      <w:r w:rsidRPr="00180CB8">
        <w:t xml:space="preserve">на территории  сельских поселений, городского поселения Сергиев Посад и </w:t>
      </w:r>
      <w:proofErr w:type="spellStart"/>
      <w:r w:rsidRPr="00180CB8">
        <w:t>межпоселенческих</w:t>
      </w:r>
      <w:proofErr w:type="spellEnd"/>
      <w:r>
        <w:t xml:space="preserve"> </w:t>
      </w:r>
      <w:r w:rsidRPr="00180CB8">
        <w:t xml:space="preserve"> территориях  Сергиево-Посадского </w:t>
      </w:r>
      <w:r>
        <w:t xml:space="preserve"> </w:t>
      </w:r>
      <w:r w:rsidRPr="00180CB8">
        <w:t>муниципального района</w:t>
      </w:r>
    </w:p>
    <w:p w:rsidR="00B945CC" w:rsidRPr="00DD0BC4" w:rsidRDefault="00B945CC" w:rsidP="00B945CC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Московской области</w:t>
      </w:r>
    </w:p>
    <w:p w:rsidR="00775F52" w:rsidRPr="00DD0BC4" w:rsidRDefault="00775F52" w:rsidP="00775F52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EB5F9E" w:rsidRPr="00DD0BC4" w:rsidRDefault="00EB5F9E" w:rsidP="00775F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1F6F70" w:rsidRPr="00DD0BC4" w:rsidRDefault="001F6F70" w:rsidP="001F6F70">
      <w:pPr>
        <w:pStyle w:val="1-"/>
        <w:spacing w:before="0" w:after="0" w:line="23" w:lineRule="atLeast"/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>Порядок</w:t>
      </w:r>
    </w:p>
    <w:p w:rsidR="001F6F70" w:rsidRPr="00DD0BC4" w:rsidRDefault="001F6F70" w:rsidP="001F6F70">
      <w:pPr>
        <w:pStyle w:val="1-"/>
        <w:spacing w:before="0" w:after="0" w:line="23" w:lineRule="atLeast"/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 получения заинтересованными лицами информации по вопросам предоставления Муниципальной услуги, сведений о ходе предоставления Муниципальной услуги, порядке, форме и месте размещения информации о порядке предоставления Муниципальной услуги</w:t>
      </w:r>
    </w:p>
    <w:p w:rsidR="001F6F70" w:rsidRPr="00DD0BC4" w:rsidRDefault="001F6F70" w:rsidP="001F6F70">
      <w:pPr>
        <w:pStyle w:val="1-"/>
        <w:spacing w:before="0" w:after="0" w:line="23" w:lineRule="atLeast"/>
        <w:ind w:firstLine="709"/>
        <w:rPr>
          <w:sz w:val="24"/>
          <w:szCs w:val="24"/>
        </w:rPr>
      </w:pPr>
    </w:p>
    <w:p w:rsidR="001F6F70" w:rsidRPr="00DD0BC4" w:rsidRDefault="001F6F70" w:rsidP="00BC7E5F">
      <w:pPr>
        <w:pStyle w:val="1"/>
        <w:ind w:left="0"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Информация о предоставлении Муниципальной услуги размещается </w:t>
      </w:r>
      <w:r w:rsidR="00643EB9" w:rsidRPr="00DD0BC4">
        <w:rPr>
          <w:sz w:val="24"/>
          <w:szCs w:val="24"/>
        </w:rPr>
        <w:br/>
      </w:r>
      <w:r w:rsidRPr="00DD0BC4">
        <w:rPr>
          <w:sz w:val="24"/>
          <w:szCs w:val="24"/>
        </w:rPr>
        <w:t>в электронном виде:</w:t>
      </w:r>
    </w:p>
    <w:p w:rsidR="00B945CC" w:rsidRDefault="001F6F70" w:rsidP="00BC7E5F">
      <w:pPr>
        <w:pStyle w:val="a"/>
        <w:numPr>
          <w:ilvl w:val="0"/>
          <w:numId w:val="8"/>
        </w:numPr>
        <w:spacing w:after="0"/>
        <w:ind w:left="0" w:firstLine="709"/>
        <w:rPr>
          <w:sz w:val="24"/>
          <w:szCs w:val="24"/>
        </w:rPr>
      </w:pPr>
      <w:r w:rsidRPr="00DD0BC4">
        <w:rPr>
          <w:sz w:val="24"/>
          <w:szCs w:val="24"/>
        </w:rPr>
        <w:t>на официальном сайте</w:t>
      </w:r>
      <w:r w:rsidR="00B96385">
        <w:rPr>
          <w:sz w:val="24"/>
          <w:szCs w:val="24"/>
        </w:rPr>
        <w:t xml:space="preserve"> администрации </w:t>
      </w:r>
      <w:r w:rsidRPr="00DD0BC4">
        <w:rPr>
          <w:sz w:val="24"/>
          <w:szCs w:val="24"/>
        </w:rPr>
        <w:t xml:space="preserve"> </w:t>
      </w:r>
      <w:r w:rsidR="00B945CC" w:rsidRPr="00180CB8">
        <w:rPr>
          <w:sz w:val="24"/>
          <w:szCs w:val="24"/>
        </w:rPr>
        <w:t xml:space="preserve">Сергиево-Посадского </w:t>
      </w:r>
      <w:r w:rsidR="00B945CC">
        <w:rPr>
          <w:sz w:val="24"/>
          <w:szCs w:val="24"/>
        </w:rPr>
        <w:t xml:space="preserve"> муниципального района Московской области -  </w:t>
      </w:r>
      <w:r w:rsidR="00B945CC" w:rsidRPr="00994FA5">
        <w:rPr>
          <w:sz w:val="24"/>
          <w:szCs w:val="24"/>
        </w:rPr>
        <w:t>www.sergiev-reg.ru</w:t>
      </w:r>
      <w:r w:rsidR="00B945CC" w:rsidRPr="00DD0BC4">
        <w:rPr>
          <w:sz w:val="24"/>
          <w:szCs w:val="24"/>
        </w:rPr>
        <w:t>»;</w:t>
      </w:r>
    </w:p>
    <w:p w:rsidR="00B945CC" w:rsidRPr="00B945CC" w:rsidRDefault="001F6F70" w:rsidP="00B945CC">
      <w:pPr>
        <w:pStyle w:val="a"/>
        <w:numPr>
          <w:ilvl w:val="0"/>
          <w:numId w:val="8"/>
        </w:numPr>
        <w:ind w:left="0" w:firstLine="709"/>
        <w:rPr>
          <w:sz w:val="24"/>
          <w:szCs w:val="24"/>
        </w:rPr>
      </w:pPr>
      <w:r w:rsidRPr="00B945CC">
        <w:rPr>
          <w:sz w:val="24"/>
          <w:szCs w:val="24"/>
        </w:rPr>
        <w:t xml:space="preserve"> </w:t>
      </w:r>
      <w:r w:rsidR="00B945CC">
        <w:rPr>
          <w:sz w:val="24"/>
          <w:szCs w:val="24"/>
        </w:rPr>
        <w:t>В Муниципальном казенном</w:t>
      </w:r>
      <w:r w:rsidR="00B945CC" w:rsidRPr="00B945CC">
        <w:rPr>
          <w:sz w:val="24"/>
          <w:szCs w:val="24"/>
        </w:rPr>
        <w:t xml:space="preserve"> учрежде</w:t>
      </w:r>
      <w:r w:rsidR="00B945CC">
        <w:rPr>
          <w:sz w:val="24"/>
          <w:szCs w:val="24"/>
        </w:rPr>
        <w:t>нии</w:t>
      </w:r>
      <w:r w:rsidR="00B945CC" w:rsidRPr="00B945CC">
        <w:rPr>
          <w:sz w:val="24"/>
          <w:szCs w:val="24"/>
        </w:rPr>
        <w:t xml:space="preserve"> «Специализированная служба по вопросам похоронного дела Сергиево-Посадского муниципального района»                                      (МКУ « ССВПД СП</w:t>
      </w:r>
      <w:r w:rsidR="00B96385">
        <w:rPr>
          <w:sz w:val="24"/>
          <w:szCs w:val="24"/>
        </w:rPr>
        <w:t>»</w:t>
      </w:r>
      <w:r w:rsidR="00B945CC">
        <w:rPr>
          <w:sz w:val="24"/>
          <w:szCs w:val="24"/>
        </w:rPr>
        <w:t xml:space="preserve">)  </w:t>
      </w:r>
    </w:p>
    <w:p w:rsidR="001F6F70" w:rsidRPr="00DD0BC4" w:rsidRDefault="001F6F70" w:rsidP="00BC7E5F">
      <w:pPr>
        <w:pStyle w:val="a"/>
        <w:numPr>
          <w:ilvl w:val="0"/>
          <w:numId w:val="8"/>
        </w:numPr>
        <w:spacing w:after="0"/>
        <w:ind w:left="0" w:firstLine="709"/>
        <w:rPr>
          <w:sz w:val="24"/>
          <w:szCs w:val="24"/>
        </w:rPr>
      </w:pPr>
      <w:r w:rsidRPr="00DD0BC4">
        <w:rPr>
          <w:sz w:val="24"/>
          <w:szCs w:val="24"/>
        </w:rPr>
        <w:t>на официальном сайте МФЦ</w:t>
      </w:r>
      <w:r w:rsidR="00C5316B" w:rsidRPr="00DD0BC4">
        <w:rPr>
          <w:sz w:val="24"/>
          <w:szCs w:val="24"/>
        </w:rPr>
        <w:t xml:space="preserve"> в информационно-телекоммуникационной сети «Интернет»</w:t>
      </w:r>
      <w:r w:rsidRPr="00DD0BC4">
        <w:rPr>
          <w:sz w:val="24"/>
          <w:szCs w:val="24"/>
        </w:rPr>
        <w:t>;</w:t>
      </w:r>
    </w:p>
    <w:p w:rsidR="001F6F70" w:rsidRPr="00DD0BC4" w:rsidRDefault="001F6F70" w:rsidP="00BC7E5F">
      <w:pPr>
        <w:pStyle w:val="a"/>
        <w:numPr>
          <w:ilvl w:val="0"/>
          <w:numId w:val="8"/>
        </w:numPr>
        <w:spacing w:after="0"/>
        <w:ind w:left="0"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на порталах </w:t>
      </w:r>
      <w:proofErr w:type="spellStart"/>
      <w:r w:rsidRPr="00DD0BC4">
        <w:rPr>
          <w:sz w:val="24"/>
          <w:szCs w:val="24"/>
          <w:lang w:val="en-US"/>
        </w:rPr>
        <w:t>uslugi</w:t>
      </w:r>
      <w:proofErr w:type="spellEnd"/>
      <w:r w:rsidRPr="00DD0BC4">
        <w:rPr>
          <w:sz w:val="24"/>
          <w:szCs w:val="24"/>
        </w:rPr>
        <w:t>.</w:t>
      </w:r>
      <w:proofErr w:type="spellStart"/>
      <w:r w:rsidRPr="00DD0BC4">
        <w:rPr>
          <w:sz w:val="24"/>
          <w:szCs w:val="24"/>
          <w:lang w:val="en-US"/>
        </w:rPr>
        <w:t>mosreg</w:t>
      </w:r>
      <w:proofErr w:type="spellEnd"/>
      <w:r w:rsidRPr="00DD0BC4">
        <w:rPr>
          <w:sz w:val="24"/>
          <w:szCs w:val="24"/>
        </w:rPr>
        <w:t>.</w:t>
      </w:r>
      <w:proofErr w:type="spellStart"/>
      <w:r w:rsidRPr="00DD0BC4">
        <w:rPr>
          <w:sz w:val="24"/>
          <w:szCs w:val="24"/>
          <w:lang w:val="en-US"/>
        </w:rPr>
        <w:t>ru</w:t>
      </w:r>
      <w:proofErr w:type="spellEnd"/>
      <w:r w:rsidRPr="00DD0BC4">
        <w:rPr>
          <w:sz w:val="24"/>
          <w:szCs w:val="24"/>
        </w:rPr>
        <w:t xml:space="preserve">, </w:t>
      </w:r>
      <w:proofErr w:type="spellStart"/>
      <w:r w:rsidRPr="00DD0BC4">
        <w:rPr>
          <w:sz w:val="24"/>
          <w:szCs w:val="24"/>
          <w:lang w:val="en-US"/>
        </w:rPr>
        <w:t>gosuslugi</w:t>
      </w:r>
      <w:proofErr w:type="spellEnd"/>
      <w:r w:rsidRPr="00DD0BC4">
        <w:rPr>
          <w:sz w:val="24"/>
          <w:szCs w:val="24"/>
        </w:rPr>
        <w:t>.</w:t>
      </w:r>
      <w:proofErr w:type="spellStart"/>
      <w:r w:rsidRPr="00DD0BC4">
        <w:rPr>
          <w:sz w:val="24"/>
          <w:szCs w:val="24"/>
          <w:lang w:val="en-US"/>
        </w:rPr>
        <w:t>ru</w:t>
      </w:r>
      <w:proofErr w:type="spellEnd"/>
      <w:r w:rsidRPr="00DD0BC4">
        <w:rPr>
          <w:sz w:val="24"/>
          <w:szCs w:val="24"/>
        </w:rPr>
        <w:t xml:space="preserve"> на страницах, посвященных Муниципальной услуге.</w:t>
      </w:r>
    </w:p>
    <w:p w:rsidR="001F6F70" w:rsidRPr="00DD0BC4" w:rsidRDefault="001F6F70" w:rsidP="00BC7E5F">
      <w:pPr>
        <w:pStyle w:val="1"/>
        <w:ind w:left="0" w:firstLine="709"/>
        <w:rPr>
          <w:sz w:val="24"/>
          <w:szCs w:val="24"/>
        </w:rPr>
      </w:pPr>
      <w:r w:rsidRPr="00DD0BC4">
        <w:rPr>
          <w:sz w:val="24"/>
          <w:szCs w:val="24"/>
        </w:rPr>
        <w:t>Размещенная в электронном виде информация о предоставлении Муниципальной услуги должна включать в себя:</w:t>
      </w:r>
    </w:p>
    <w:p w:rsidR="001F6F70" w:rsidRPr="00DD0BC4" w:rsidRDefault="00A14AF6" w:rsidP="00B40CDB">
      <w:pPr>
        <w:pStyle w:val="a"/>
        <w:numPr>
          <w:ilvl w:val="0"/>
          <w:numId w:val="0"/>
        </w:numPr>
        <w:spacing w:after="0"/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1) </w:t>
      </w:r>
      <w:r w:rsidR="001F6F70" w:rsidRPr="00DD0BC4">
        <w:rPr>
          <w:sz w:val="24"/>
          <w:szCs w:val="24"/>
        </w:rPr>
        <w:t xml:space="preserve">наименование, почтовые адреса, справочные номера телефонов, адреса электронной почты, адреса </w:t>
      </w:r>
      <w:r w:rsidR="00C5316B" w:rsidRPr="00DD0BC4">
        <w:rPr>
          <w:sz w:val="24"/>
          <w:szCs w:val="24"/>
        </w:rPr>
        <w:t xml:space="preserve">официальных </w:t>
      </w:r>
      <w:r w:rsidR="001F6F70" w:rsidRPr="00DD0BC4">
        <w:rPr>
          <w:sz w:val="24"/>
          <w:szCs w:val="24"/>
        </w:rPr>
        <w:t xml:space="preserve">сайтов </w:t>
      </w:r>
      <w:r w:rsidR="00B96385" w:rsidRPr="00B96385">
        <w:rPr>
          <w:sz w:val="24"/>
          <w:szCs w:val="24"/>
        </w:rPr>
        <w:t>администрации  Сергиево-Посадского  муниципал</w:t>
      </w:r>
      <w:r w:rsidR="00B96385">
        <w:rPr>
          <w:sz w:val="24"/>
          <w:szCs w:val="24"/>
        </w:rPr>
        <w:t>ьного района Московской области, МКУ «</w:t>
      </w:r>
      <w:r w:rsidR="00B96385" w:rsidRPr="00B96385">
        <w:rPr>
          <w:sz w:val="24"/>
          <w:szCs w:val="24"/>
        </w:rPr>
        <w:t>ССВПД СП» и МФЦ</w:t>
      </w:r>
      <w:r w:rsidR="001F6F70" w:rsidRPr="00DD0BC4">
        <w:rPr>
          <w:sz w:val="24"/>
          <w:szCs w:val="24"/>
        </w:rPr>
        <w:t>;</w:t>
      </w:r>
    </w:p>
    <w:p w:rsidR="001F6F70" w:rsidRPr="00B96385" w:rsidRDefault="00A14AF6" w:rsidP="00A14AF6">
      <w:pPr>
        <w:pStyle w:val="a"/>
        <w:numPr>
          <w:ilvl w:val="0"/>
          <w:numId w:val="0"/>
        </w:numPr>
        <w:spacing w:after="0"/>
        <w:ind w:left="709"/>
        <w:rPr>
          <w:sz w:val="24"/>
          <w:szCs w:val="24"/>
        </w:rPr>
      </w:pPr>
      <w:r w:rsidRPr="00DD0BC4">
        <w:rPr>
          <w:sz w:val="24"/>
          <w:szCs w:val="24"/>
        </w:rPr>
        <w:t xml:space="preserve">2) </w:t>
      </w:r>
      <w:r w:rsidR="001F6F70" w:rsidRPr="00DD0BC4">
        <w:rPr>
          <w:sz w:val="24"/>
          <w:szCs w:val="24"/>
        </w:rPr>
        <w:t xml:space="preserve">график </w:t>
      </w:r>
      <w:r w:rsidR="00B96385">
        <w:rPr>
          <w:sz w:val="24"/>
          <w:szCs w:val="24"/>
        </w:rPr>
        <w:t xml:space="preserve"> работы администрации </w:t>
      </w:r>
      <w:r w:rsidR="00B96385" w:rsidRPr="00DD0BC4">
        <w:rPr>
          <w:sz w:val="24"/>
          <w:szCs w:val="24"/>
        </w:rPr>
        <w:t xml:space="preserve"> </w:t>
      </w:r>
      <w:r w:rsidR="00B96385" w:rsidRPr="00180CB8">
        <w:rPr>
          <w:sz w:val="24"/>
          <w:szCs w:val="24"/>
        </w:rPr>
        <w:t xml:space="preserve">Сергиево-Посадского </w:t>
      </w:r>
      <w:r w:rsidR="00B96385">
        <w:rPr>
          <w:sz w:val="24"/>
          <w:szCs w:val="24"/>
        </w:rPr>
        <w:t xml:space="preserve"> муниципального района Московской </w:t>
      </w:r>
      <w:r w:rsidR="00B96385" w:rsidRPr="00B96385">
        <w:rPr>
          <w:sz w:val="24"/>
          <w:szCs w:val="24"/>
        </w:rPr>
        <w:t>области</w:t>
      </w:r>
      <w:r w:rsidR="00B96385">
        <w:rPr>
          <w:sz w:val="24"/>
          <w:szCs w:val="24"/>
        </w:rPr>
        <w:t>, МКУ «</w:t>
      </w:r>
      <w:r w:rsidR="00DE1580" w:rsidRPr="00B96385">
        <w:rPr>
          <w:sz w:val="24"/>
          <w:szCs w:val="24"/>
        </w:rPr>
        <w:t>ССВПД СП</w:t>
      </w:r>
      <w:r w:rsidR="00B96385" w:rsidRPr="00B96385">
        <w:rPr>
          <w:sz w:val="24"/>
          <w:szCs w:val="24"/>
        </w:rPr>
        <w:t>»</w:t>
      </w:r>
      <w:r w:rsidR="001F6F70" w:rsidRPr="00B96385">
        <w:rPr>
          <w:sz w:val="24"/>
          <w:szCs w:val="24"/>
        </w:rPr>
        <w:t xml:space="preserve"> и МФЦ;</w:t>
      </w:r>
    </w:p>
    <w:p w:rsidR="001F6F70" w:rsidRPr="00DD0BC4" w:rsidRDefault="00A14AF6" w:rsidP="00A14AF6">
      <w:pPr>
        <w:pStyle w:val="a"/>
        <w:numPr>
          <w:ilvl w:val="0"/>
          <w:numId w:val="0"/>
        </w:numPr>
        <w:spacing w:after="0"/>
        <w:ind w:left="709"/>
        <w:rPr>
          <w:sz w:val="24"/>
          <w:szCs w:val="24"/>
        </w:rPr>
      </w:pPr>
      <w:r w:rsidRPr="00DD0BC4">
        <w:rPr>
          <w:sz w:val="24"/>
          <w:szCs w:val="24"/>
        </w:rPr>
        <w:t xml:space="preserve">3) </w:t>
      </w:r>
      <w:r w:rsidR="001F6F70" w:rsidRPr="00DD0BC4">
        <w:rPr>
          <w:sz w:val="24"/>
          <w:szCs w:val="24"/>
        </w:rPr>
        <w:t>требования к заявлению и прилагаемым к нему документам (включая их перечень);</w:t>
      </w:r>
    </w:p>
    <w:p w:rsidR="001F6F70" w:rsidRPr="00DD0BC4" w:rsidRDefault="00A14AF6" w:rsidP="00FE315E">
      <w:pPr>
        <w:pStyle w:val="a"/>
        <w:numPr>
          <w:ilvl w:val="0"/>
          <w:numId w:val="0"/>
        </w:numPr>
        <w:spacing w:after="0"/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4) </w:t>
      </w:r>
      <w:r w:rsidR="001F6F70" w:rsidRPr="00DD0BC4">
        <w:rPr>
          <w:sz w:val="24"/>
          <w:szCs w:val="24"/>
        </w:rPr>
        <w:t xml:space="preserve">выдержки из правовых актов, в части касающейся </w:t>
      </w:r>
      <w:r w:rsidR="00FE315E" w:rsidRPr="00DD0BC4">
        <w:rPr>
          <w:sz w:val="24"/>
          <w:szCs w:val="24"/>
        </w:rPr>
        <w:t xml:space="preserve">предоставления </w:t>
      </w:r>
      <w:r w:rsidR="001F6F70" w:rsidRPr="00DD0BC4">
        <w:rPr>
          <w:sz w:val="24"/>
          <w:szCs w:val="24"/>
        </w:rPr>
        <w:t>Муниципальной услуги;</w:t>
      </w:r>
    </w:p>
    <w:p w:rsidR="001F6F70" w:rsidRPr="00DD0BC4" w:rsidRDefault="00A14AF6" w:rsidP="00A14AF6">
      <w:pPr>
        <w:pStyle w:val="a"/>
        <w:numPr>
          <w:ilvl w:val="0"/>
          <w:numId w:val="0"/>
        </w:numPr>
        <w:spacing w:after="0"/>
        <w:ind w:left="709"/>
        <w:rPr>
          <w:sz w:val="24"/>
          <w:szCs w:val="24"/>
        </w:rPr>
      </w:pPr>
      <w:r w:rsidRPr="00DD0BC4">
        <w:rPr>
          <w:sz w:val="24"/>
          <w:szCs w:val="24"/>
        </w:rPr>
        <w:t xml:space="preserve">5) </w:t>
      </w:r>
      <w:r w:rsidR="001F6F70" w:rsidRPr="00DD0BC4">
        <w:rPr>
          <w:sz w:val="24"/>
          <w:szCs w:val="24"/>
        </w:rPr>
        <w:t>текст Административного регламента с приложениями;</w:t>
      </w:r>
    </w:p>
    <w:p w:rsidR="001F6F70" w:rsidRPr="00DD0BC4" w:rsidRDefault="00A14AF6" w:rsidP="00A14AF6">
      <w:pPr>
        <w:pStyle w:val="a"/>
        <w:numPr>
          <w:ilvl w:val="0"/>
          <w:numId w:val="0"/>
        </w:numPr>
        <w:spacing w:after="0"/>
        <w:ind w:left="709"/>
        <w:rPr>
          <w:sz w:val="24"/>
          <w:szCs w:val="24"/>
        </w:rPr>
      </w:pPr>
      <w:r w:rsidRPr="00DD0BC4">
        <w:rPr>
          <w:sz w:val="24"/>
          <w:szCs w:val="24"/>
        </w:rPr>
        <w:t xml:space="preserve">6) </w:t>
      </w:r>
      <w:r w:rsidR="001F6F70" w:rsidRPr="00DD0BC4">
        <w:rPr>
          <w:sz w:val="24"/>
          <w:szCs w:val="24"/>
        </w:rPr>
        <w:t xml:space="preserve">краткое описание порядка предоставления Муниципальной услуги; </w:t>
      </w:r>
    </w:p>
    <w:p w:rsidR="001F6F70" w:rsidRPr="00DD0BC4" w:rsidRDefault="00A14AF6" w:rsidP="00695EA2">
      <w:pPr>
        <w:pStyle w:val="a"/>
        <w:numPr>
          <w:ilvl w:val="0"/>
          <w:numId w:val="0"/>
        </w:numPr>
        <w:spacing w:after="0"/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7) </w:t>
      </w:r>
      <w:r w:rsidR="001F6F70" w:rsidRPr="00DD0BC4">
        <w:rPr>
          <w:sz w:val="24"/>
          <w:szCs w:val="24"/>
        </w:rPr>
        <w:t xml:space="preserve">образцы оформления документов, необходимых для </w:t>
      </w:r>
      <w:r w:rsidR="00B40CDB" w:rsidRPr="00DD0BC4">
        <w:rPr>
          <w:sz w:val="24"/>
          <w:szCs w:val="24"/>
        </w:rPr>
        <w:t>предоставления</w:t>
      </w:r>
      <w:r w:rsidR="001F6F70" w:rsidRPr="00DD0BC4">
        <w:rPr>
          <w:sz w:val="24"/>
          <w:szCs w:val="24"/>
        </w:rPr>
        <w:t xml:space="preserve"> Муниципальной</w:t>
      </w:r>
      <w:r w:rsidR="00695EA2" w:rsidRPr="00DD0BC4">
        <w:rPr>
          <w:sz w:val="24"/>
          <w:szCs w:val="24"/>
        </w:rPr>
        <w:t xml:space="preserve"> услуги</w:t>
      </w:r>
      <w:r w:rsidR="001F6F70" w:rsidRPr="00DD0BC4">
        <w:rPr>
          <w:sz w:val="24"/>
          <w:szCs w:val="24"/>
        </w:rPr>
        <w:t>, и требования к ним;</w:t>
      </w:r>
    </w:p>
    <w:p w:rsidR="001F6F70" w:rsidRPr="00DD0BC4" w:rsidRDefault="00A14AF6" w:rsidP="00395950">
      <w:pPr>
        <w:pStyle w:val="a"/>
        <w:numPr>
          <w:ilvl w:val="0"/>
          <w:numId w:val="0"/>
        </w:numPr>
        <w:spacing w:after="0"/>
        <w:ind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8) </w:t>
      </w:r>
      <w:r w:rsidR="001F6F70" w:rsidRPr="00DD0BC4">
        <w:rPr>
          <w:sz w:val="24"/>
          <w:szCs w:val="24"/>
        </w:rPr>
        <w:t xml:space="preserve">перечень типовых, наиболее актуальных вопросов, относящихся </w:t>
      </w:r>
      <w:r w:rsidR="00643EB9" w:rsidRPr="00DD0BC4">
        <w:rPr>
          <w:sz w:val="24"/>
          <w:szCs w:val="24"/>
        </w:rPr>
        <w:br/>
      </w:r>
      <w:r w:rsidR="001F6F70" w:rsidRPr="00DD0BC4">
        <w:rPr>
          <w:sz w:val="24"/>
          <w:szCs w:val="24"/>
        </w:rPr>
        <w:t>к Муниципальной услуге, и ответы на них.</w:t>
      </w:r>
    </w:p>
    <w:p w:rsidR="001F6F70" w:rsidRPr="00DD0BC4" w:rsidRDefault="001F6F70" w:rsidP="00BC7E5F">
      <w:pPr>
        <w:pStyle w:val="1"/>
        <w:ind w:left="0" w:firstLine="709"/>
        <w:rPr>
          <w:sz w:val="24"/>
          <w:szCs w:val="24"/>
        </w:rPr>
      </w:pPr>
      <w:r w:rsidRPr="00DD0BC4">
        <w:rPr>
          <w:sz w:val="24"/>
          <w:szCs w:val="24"/>
        </w:rPr>
        <w:lastRenderedPageBreak/>
        <w:t xml:space="preserve">Информация, указанная в </w:t>
      </w:r>
      <w:r w:rsidR="00695EA2" w:rsidRPr="00DD0BC4">
        <w:rPr>
          <w:sz w:val="24"/>
          <w:szCs w:val="24"/>
        </w:rPr>
        <w:t>пункте 2</w:t>
      </w:r>
      <w:r w:rsidRPr="00DD0BC4">
        <w:rPr>
          <w:sz w:val="24"/>
          <w:szCs w:val="24"/>
        </w:rPr>
        <w:t xml:space="preserve"> настоящего Приложения</w:t>
      </w:r>
      <w:r w:rsidR="00695EA2" w:rsidRPr="00DD0BC4">
        <w:rPr>
          <w:sz w:val="24"/>
          <w:szCs w:val="24"/>
        </w:rPr>
        <w:t xml:space="preserve"> </w:t>
      </w:r>
      <w:r w:rsidRPr="00DD0BC4">
        <w:rPr>
          <w:sz w:val="24"/>
          <w:szCs w:val="24"/>
        </w:rPr>
        <w:t xml:space="preserve">к </w:t>
      </w:r>
      <w:r w:rsidR="00695EA2" w:rsidRPr="00DD0BC4">
        <w:rPr>
          <w:sz w:val="24"/>
          <w:szCs w:val="24"/>
        </w:rPr>
        <w:t xml:space="preserve">настоящему </w:t>
      </w:r>
      <w:r w:rsidRPr="00DD0BC4">
        <w:rPr>
          <w:sz w:val="24"/>
          <w:szCs w:val="24"/>
        </w:rPr>
        <w:t xml:space="preserve">Административному регламенту, предоставляется также </w:t>
      </w:r>
      <w:r w:rsidR="00FC2687" w:rsidRPr="00DD0BC4">
        <w:rPr>
          <w:sz w:val="24"/>
          <w:szCs w:val="24"/>
        </w:rPr>
        <w:t>работниками</w:t>
      </w:r>
      <w:r w:rsidRPr="00DD0BC4">
        <w:rPr>
          <w:sz w:val="24"/>
          <w:szCs w:val="24"/>
        </w:rPr>
        <w:t xml:space="preserve"> МФЦ при обращении Заявителей (представителей Заявителей):</w:t>
      </w:r>
    </w:p>
    <w:p w:rsidR="001F6F70" w:rsidRPr="00DD0BC4" w:rsidRDefault="001F6F70" w:rsidP="00A367C9">
      <w:pPr>
        <w:pStyle w:val="a"/>
        <w:numPr>
          <w:ilvl w:val="0"/>
          <w:numId w:val="17"/>
        </w:numPr>
        <w:spacing w:after="0"/>
        <w:ind w:left="0" w:firstLine="709"/>
        <w:rPr>
          <w:sz w:val="24"/>
          <w:szCs w:val="24"/>
        </w:rPr>
      </w:pPr>
      <w:r w:rsidRPr="00DD0BC4">
        <w:rPr>
          <w:sz w:val="24"/>
          <w:szCs w:val="24"/>
        </w:rPr>
        <w:t>лично;</w:t>
      </w:r>
    </w:p>
    <w:p w:rsidR="001F6F70" w:rsidRPr="00DD0BC4" w:rsidRDefault="001F6F70" w:rsidP="00A367C9">
      <w:pPr>
        <w:pStyle w:val="a"/>
        <w:numPr>
          <w:ilvl w:val="0"/>
          <w:numId w:val="17"/>
        </w:numPr>
        <w:spacing w:after="0"/>
        <w:ind w:left="0" w:firstLine="709"/>
        <w:rPr>
          <w:sz w:val="24"/>
          <w:szCs w:val="24"/>
        </w:rPr>
      </w:pPr>
      <w:r w:rsidRPr="00DD0BC4">
        <w:rPr>
          <w:sz w:val="24"/>
          <w:szCs w:val="24"/>
        </w:rPr>
        <w:t>по почте, в том числе электронной;</w:t>
      </w:r>
    </w:p>
    <w:p w:rsidR="001F6F70" w:rsidRPr="00DD0BC4" w:rsidRDefault="001F6F70" w:rsidP="00A367C9">
      <w:pPr>
        <w:pStyle w:val="a"/>
        <w:numPr>
          <w:ilvl w:val="0"/>
          <w:numId w:val="17"/>
        </w:numPr>
        <w:spacing w:after="0"/>
        <w:ind w:left="0" w:firstLine="709"/>
        <w:rPr>
          <w:sz w:val="24"/>
          <w:szCs w:val="24"/>
        </w:rPr>
      </w:pPr>
      <w:r w:rsidRPr="00DD0BC4">
        <w:rPr>
          <w:sz w:val="24"/>
          <w:szCs w:val="24"/>
        </w:rPr>
        <w:t>по телефонам, указанным в приложении 2 к настоящему Административному регламенту.</w:t>
      </w:r>
    </w:p>
    <w:p w:rsidR="001F6F70" w:rsidRPr="00DD0BC4" w:rsidRDefault="001F6F70" w:rsidP="00BC7E5F">
      <w:pPr>
        <w:pStyle w:val="1"/>
        <w:ind w:left="0"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Консультирование по вопросам предоставления Муниципальной услуги </w:t>
      </w:r>
      <w:r w:rsidR="00B96385">
        <w:rPr>
          <w:sz w:val="24"/>
          <w:szCs w:val="24"/>
        </w:rPr>
        <w:t xml:space="preserve">муниципальными служащими, </w:t>
      </w:r>
      <w:r w:rsidR="00FC2687" w:rsidRPr="00DD0BC4">
        <w:rPr>
          <w:sz w:val="24"/>
          <w:szCs w:val="24"/>
        </w:rPr>
        <w:t>работниками</w:t>
      </w:r>
      <w:r w:rsidR="00B96385">
        <w:rPr>
          <w:sz w:val="24"/>
          <w:szCs w:val="24"/>
        </w:rPr>
        <w:t xml:space="preserve"> администрации </w:t>
      </w:r>
      <w:r w:rsidR="00B96385" w:rsidRPr="00DD0BC4">
        <w:rPr>
          <w:sz w:val="24"/>
          <w:szCs w:val="24"/>
        </w:rPr>
        <w:t xml:space="preserve"> </w:t>
      </w:r>
      <w:r w:rsidR="00B96385" w:rsidRPr="00180CB8">
        <w:rPr>
          <w:sz w:val="24"/>
          <w:szCs w:val="24"/>
        </w:rPr>
        <w:t xml:space="preserve">Сергиево-Посадского </w:t>
      </w:r>
      <w:r w:rsidR="00B96385">
        <w:rPr>
          <w:sz w:val="24"/>
          <w:szCs w:val="24"/>
        </w:rPr>
        <w:t xml:space="preserve"> муниципального района Московской </w:t>
      </w:r>
      <w:r w:rsidR="00B96385" w:rsidRPr="00B96385">
        <w:rPr>
          <w:sz w:val="24"/>
          <w:szCs w:val="24"/>
        </w:rPr>
        <w:t>области</w:t>
      </w:r>
      <w:proofErr w:type="gramStart"/>
      <w:r w:rsidR="00B96385" w:rsidRPr="00B96385">
        <w:rPr>
          <w:sz w:val="24"/>
          <w:szCs w:val="24"/>
        </w:rPr>
        <w:t xml:space="preserve"> </w:t>
      </w:r>
      <w:r w:rsidR="00B96385">
        <w:rPr>
          <w:sz w:val="24"/>
          <w:szCs w:val="24"/>
        </w:rPr>
        <w:t>,</w:t>
      </w:r>
      <w:proofErr w:type="gramEnd"/>
      <w:r w:rsidR="00B96385">
        <w:rPr>
          <w:sz w:val="24"/>
          <w:szCs w:val="24"/>
        </w:rPr>
        <w:t xml:space="preserve"> сотрудниками   МКУ «</w:t>
      </w:r>
      <w:r w:rsidR="00B96385" w:rsidRPr="00B96385">
        <w:rPr>
          <w:sz w:val="24"/>
          <w:szCs w:val="24"/>
        </w:rPr>
        <w:t>ССВПД СП» и</w:t>
      </w:r>
      <w:r w:rsidR="00B96385">
        <w:rPr>
          <w:sz w:val="24"/>
          <w:szCs w:val="24"/>
        </w:rPr>
        <w:t xml:space="preserve"> работниками </w:t>
      </w:r>
      <w:r w:rsidR="00B96385" w:rsidRPr="00B96385">
        <w:rPr>
          <w:sz w:val="24"/>
          <w:szCs w:val="24"/>
        </w:rPr>
        <w:t xml:space="preserve"> МФЦ</w:t>
      </w:r>
      <w:r w:rsidR="00B96385" w:rsidRPr="00DD0BC4">
        <w:rPr>
          <w:sz w:val="24"/>
          <w:szCs w:val="24"/>
        </w:rPr>
        <w:t xml:space="preserve"> </w:t>
      </w:r>
      <w:r w:rsidRPr="00DD0BC4">
        <w:rPr>
          <w:sz w:val="24"/>
          <w:szCs w:val="24"/>
        </w:rPr>
        <w:t>осуществляется бесплатно.</w:t>
      </w:r>
    </w:p>
    <w:p w:rsidR="001F6F70" w:rsidRPr="00DD0BC4" w:rsidRDefault="001F6F70" w:rsidP="00BC7E5F">
      <w:pPr>
        <w:pStyle w:val="1"/>
        <w:ind w:left="0" w:firstLine="709"/>
        <w:rPr>
          <w:sz w:val="24"/>
          <w:szCs w:val="24"/>
        </w:rPr>
      </w:pPr>
      <w:r w:rsidRPr="00DD0BC4">
        <w:rPr>
          <w:sz w:val="24"/>
          <w:szCs w:val="24"/>
        </w:rPr>
        <w:t>Информирование Заявителей (представителей Заявителей) о порядке предоставления Муниципальной услуги осуществляется также по телефону «горячей линии» 8-800-550-50-30.</w:t>
      </w:r>
    </w:p>
    <w:p w:rsidR="001F6F70" w:rsidRPr="00DD0BC4" w:rsidRDefault="001F6F70" w:rsidP="00BC7E5F">
      <w:pPr>
        <w:pStyle w:val="1"/>
        <w:ind w:left="0" w:firstLine="709"/>
        <w:rPr>
          <w:sz w:val="24"/>
          <w:szCs w:val="24"/>
        </w:rPr>
      </w:pPr>
      <w:r w:rsidRPr="00DD0BC4">
        <w:rPr>
          <w:sz w:val="24"/>
          <w:szCs w:val="24"/>
        </w:rPr>
        <w:t xml:space="preserve">Информация о предоставлении Муниципальной услуги размещается </w:t>
      </w:r>
      <w:r w:rsidR="00643EB9" w:rsidRPr="00DD0BC4">
        <w:rPr>
          <w:sz w:val="24"/>
          <w:szCs w:val="24"/>
        </w:rPr>
        <w:br/>
      </w:r>
      <w:r w:rsidRPr="00DD0BC4">
        <w:rPr>
          <w:sz w:val="24"/>
          <w:szCs w:val="24"/>
        </w:rPr>
        <w:t xml:space="preserve">в помещениях </w:t>
      </w:r>
      <w:r w:rsidR="00B96385" w:rsidRPr="00B96385">
        <w:rPr>
          <w:sz w:val="24"/>
          <w:szCs w:val="24"/>
        </w:rPr>
        <w:t>администрации  Сергиево-Посадского  муниципал</w:t>
      </w:r>
      <w:r w:rsidR="00B96385">
        <w:rPr>
          <w:sz w:val="24"/>
          <w:szCs w:val="24"/>
        </w:rPr>
        <w:t>ьного района Московской области, МКУ «</w:t>
      </w:r>
      <w:r w:rsidR="00B96385" w:rsidRPr="00B96385">
        <w:rPr>
          <w:sz w:val="24"/>
          <w:szCs w:val="24"/>
        </w:rPr>
        <w:t>ССВПД СП» и МФЦ</w:t>
      </w:r>
      <w:r w:rsidRPr="00DD0BC4">
        <w:rPr>
          <w:sz w:val="24"/>
          <w:szCs w:val="24"/>
        </w:rPr>
        <w:t xml:space="preserve">, предназначенных для приема Заявителей (представителей Заявителей). </w:t>
      </w:r>
    </w:p>
    <w:p w:rsidR="00EA1E39" w:rsidRPr="00EA1E39" w:rsidRDefault="00B96385" w:rsidP="00EA1E39">
      <w:pPr>
        <w:pStyle w:val="1"/>
        <w:ind w:left="0" w:firstLine="709"/>
        <w:rPr>
          <w:sz w:val="24"/>
          <w:szCs w:val="24"/>
        </w:rPr>
      </w:pPr>
      <w:r w:rsidRPr="00B96385">
        <w:rPr>
          <w:sz w:val="24"/>
          <w:szCs w:val="24"/>
        </w:rPr>
        <w:t>администрации  Сергиево-Посадского  муниципал</w:t>
      </w:r>
      <w:r>
        <w:rPr>
          <w:sz w:val="24"/>
          <w:szCs w:val="24"/>
        </w:rPr>
        <w:t>ьного района Московской области, МКУ «</w:t>
      </w:r>
      <w:r w:rsidRPr="00B96385">
        <w:rPr>
          <w:sz w:val="24"/>
          <w:szCs w:val="24"/>
        </w:rPr>
        <w:t xml:space="preserve">ССВПД СП» </w:t>
      </w:r>
      <w:r w:rsidR="001F6F70" w:rsidRPr="00DD0BC4">
        <w:rPr>
          <w:sz w:val="24"/>
          <w:szCs w:val="24"/>
        </w:rPr>
        <w:t>разрабатывает информационные материалы – памя</w:t>
      </w:r>
      <w:r w:rsidR="00EA1E39">
        <w:rPr>
          <w:sz w:val="24"/>
          <w:szCs w:val="24"/>
        </w:rPr>
        <w:t xml:space="preserve">тки, инструкции, брошюры </w:t>
      </w:r>
      <w:r w:rsidR="001F6F70" w:rsidRPr="00DD0BC4">
        <w:rPr>
          <w:sz w:val="24"/>
          <w:szCs w:val="24"/>
        </w:rPr>
        <w:t>в фо</w:t>
      </w:r>
      <w:r>
        <w:rPr>
          <w:sz w:val="24"/>
          <w:szCs w:val="24"/>
        </w:rPr>
        <w:t xml:space="preserve">рме макетов и передает их в МФЦ. </w:t>
      </w:r>
      <w:r w:rsidR="00EA1E39">
        <w:rPr>
          <w:sz w:val="24"/>
          <w:szCs w:val="24"/>
        </w:rPr>
        <w:t xml:space="preserve"> </w:t>
      </w:r>
      <w:r w:rsidR="00EA1E39" w:rsidRPr="00EA1E39">
        <w:rPr>
          <w:sz w:val="24"/>
          <w:szCs w:val="24"/>
        </w:rPr>
        <w:t>Администрации  Сергиево-Посадского  муниципального района Московской области, МКУ</w:t>
      </w:r>
      <w:proofErr w:type="gramStart"/>
      <w:r w:rsidR="00EA1E39" w:rsidRPr="00EA1E39">
        <w:rPr>
          <w:sz w:val="24"/>
          <w:szCs w:val="24"/>
        </w:rPr>
        <w:t>«С</w:t>
      </w:r>
      <w:proofErr w:type="gramEnd"/>
      <w:r w:rsidR="00EA1E39" w:rsidRPr="00EA1E39">
        <w:rPr>
          <w:sz w:val="24"/>
          <w:szCs w:val="24"/>
        </w:rPr>
        <w:t>СВПД СП» обеспечивает своевременную актуализацию указанных информационных материалов и контролирует их наличие и актуальность в МФЦ.</w:t>
      </w:r>
    </w:p>
    <w:p w:rsidR="001F6F70" w:rsidRPr="00DD0BC4" w:rsidRDefault="001F6F70" w:rsidP="00BC7E5F">
      <w:pPr>
        <w:pStyle w:val="1"/>
        <w:ind w:left="0" w:firstLine="709"/>
        <w:rPr>
          <w:sz w:val="24"/>
          <w:szCs w:val="24"/>
        </w:rPr>
      </w:pPr>
      <w:r w:rsidRPr="00DD0BC4">
        <w:rPr>
          <w:sz w:val="24"/>
          <w:szCs w:val="24"/>
        </w:rPr>
        <w:t>Состав информации, размещаемой в МФЦ</w:t>
      </w:r>
      <w:r w:rsidR="00BA67C3" w:rsidRPr="00DD0BC4">
        <w:rPr>
          <w:sz w:val="24"/>
          <w:szCs w:val="24"/>
        </w:rPr>
        <w:t>,</w:t>
      </w:r>
      <w:r w:rsidRPr="00DD0BC4">
        <w:rPr>
          <w:sz w:val="24"/>
          <w:szCs w:val="24"/>
        </w:rPr>
        <w:t xml:space="preserve">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услуг, утвержденному </w:t>
      </w:r>
      <w:r w:rsidR="00703D8C" w:rsidRPr="00DD0BC4">
        <w:rPr>
          <w:sz w:val="24"/>
          <w:szCs w:val="24"/>
        </w:rPr>
        <w:t xml:space="preserve">распоряжением </w:t>
      </w:r>
      <w:r w:rsidR="00695EA2" w:rsidRPr="00DD0BC4">
        <w:rPr>
          <w:sz w:val="24"/>
          <w:szCs w:val="24"/>
        </w:rPr>
        <w:t>М</w:t>
      </w:r>
      <w:r w:rsidR="00703D8C" w:rsidRPr="00DD0BC4">
        <w:rPr>
          <w:sz w:val="24"/>
          <w:szCs w:val="24"/>
        </w:rPr>
        <w:t>инистерства</w:t>
      </w:r>
      <w:r w:rsidRPr="00DD0BC4">
        <w:rPr>
          <w:sz w:val="24"/>
          <w:szCs w:val="24"/>
        </w:rPr>
        <w:t xml:space="preserve"> государственного управления, информационных технологий </w:t>
      </w:r>
      <w:r w:rsidR="00703D8C" w:rsidRPr="00DD0BC4">
        <w:rPr>
          <w:sz w:val="24"/>
          <w:szCs w:val="24"/>
        </w:rPr>
        <w:t xml:space="preserve">и связи Московской области </w:t>
      </w:r>
      <w:r w:rsidR="00695EA2" w:rsidRPr="00DD0BC4">
        <w:rPr>
          <w:sz w:val="24"/>
          <w:szCs w:val="24"/>
        </w:rPr>
        <w:br/>
      </w:r>
      <w:r w:rsidR="00703D8C" w:rsidRPr="00DD0BC4">
        <w:rPr>
          <w:sz w:val="24"/>
          <w:szCs w:val="24"/>
        </w:rPr>
        <w:t>от 21.07.2016</w:t>
      </w:r>
      <w:r w:rsidRPr="00DD0BC4">
        <w:rPr>
          <w:sz w:val="24"/>
          <w:szCs w:val="24"/>
        </w:rPr>
        <w:t xml:space="preserve"> </w:t>
      </w:r>
      <w:r w:rsidR="00703D8C" w:rsidRPr="00DD0BC4">
        <w:rPr>
          <w:sz w:val="24"/>
          <w:szCs w:val="24"/>
        </w:rPr>
        <w:t>№ 10-57/РВ</w:t>
      </w:r>
      <w:r w:rsidRPr="00DD0BC4">
        <w:rPr>
          <w:sz w:val="24"/>
          <w:szCs w:val="24"/>
        </w:rPr>
        <w:t xml:space="preserve">. </w:t>
      </w:r>
    </w:p>
    <w:p w:rsidR="00775F52" w:rsidRPr="00DD0BC4" w:rsidRDefault="00775F52" w:rsidP="007B25D3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br w:type="page"/>
      </w:r>
    </w:p>
    <w:p w:rsidR="00EA1E39" w:rsidRPr="00DD0BC4" w:rsidRDefault="00EA1E39" w:rsidP="00EA1E39">
      <w:pPr>
        <w:pStyle w:val="1-"/>
        <w:spacing w:before="0" w:after="0" w:line="240" w:lineRule="auto"/>
        <w:ind w:left="5103"/>
        <w:jc w:val="left"/>
        <w:rPr>
          <w:b w:val="0"/>
          <w:sz w:val="24"/>
          <w:szCs w:val="24"/>
        </w:rPr>
      </w:pPr>
      <w:bookmarkStart w:id="169" w:name="_Toc441496570"/>
      <w:bookmarkEnd w:id="168"/>
      <w:r w:rsidRPr="00DD0BC4">
        <w:rPr>
          <w:b w:val="0"/>
          <w:sz w:val="24"/>
          <w:szCs w:val="24"/>
        </w:rPr>
        <w:lastRenderedPageBreak/>
        <w:t>Приложение</w:t>
      </w:r>
      <w:r>
        <w:rPr>
          <w:b w:val="0"/>
          <w:sz w:val="24"/>
          <w:szCs w:val="24"/>
        </w:rPr>
        <w:t xml:space="preserve"> 4</w:t>
      </w:r>
    </w:p>
    <w:p w:rsidR="00EA1E39" w:rsidRPr="00DD0BC4" w:rsidRDefault="00EA1E39" w:rsidP="00EA1E3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EA1E39" w:rsidRDefault="00EA1E39" w:rsidP="00EA1E39">
      <w:pPr>
        <w:pStyle w:val="Default"/>
        <w:ind w:left="5103"/>
      </w:pPr>
      <w:r w:rsidRPr="00DD0BC4">
        <w:rPr>
          <w:bCs/>
          <w:iCs/>
        </w:rPr>
        <w:t xml:space="preserve">предоставления муниципальной услуги </w:t>
      </w:r>
      <w:r w:rsidRPr="00DD0BC4">
        <w:rPr>
          <w:bCs/>
          <w:iCs/>
        </w:rPr>
        <w:br/>
      </w:r>
      <w:r w:rsidRPr="00776849">
        <w:rPr>
          <w:color w:val="auto"/>
        </w:rPr>
        <w:t>предоставления муниципальной услуги по предоставлению мест для захоронения (</w:t>
      </w:r>
      <w:proofErr w:type="spellStart"/>
      <w:r w:rsidRPr="00776849">
        <w:rPr>
          <w:color w:val="auto"/>
        </w:rPr>
        <w:t>подзахоронения</w:t>
      </w:r>
      <w:proofErr w:type="spellEnd"/>
      <w:r w:rsidRPr="00776849">
        <w:rPr>
          <w:color w:val="auto"/>
        </w:rPr>
        <w:t>), перерегистрации захоронений на других лиц, регистрации установки и замены надмогильных сооружений (надгробий)</w:t>
      </w:r>
      <w:r>
        <w:rPr>
          <w:color w:val="auto"/>
        </w:rPr>
        <w:t xml:space="preserve"> </w:t>
      </w:r>
      <w:r w:rsidRPr="00180CB8">
        <w:t xml:space="preserve">на территории  сельских поселений, городского поселения Сергиев Посад и </w:t>
      </w:r>
      <w:proofErr w:type="spellStart"/>
      <w:r w:rsidRPr="00180CB8">
        <w:t>межпоселенческих</w:t>
      </w:r>
      <w:proofErr w:type="spellEnd"/>
      <w:r>
        <w:t xml:space="preserve"> </w:t>
      </w:r>
      <w:r w:rsidRPr="00180CB8">
        <w:t xml:space="preserve"> территориях  Сергиево-Посадского </w:t>
      </w:r>
      <w:r>
        <w:t xml:space="preserve"> </w:t>
      </w:r>
      <w:r w:rsidRPr="00180CB8">
        <w:t>муниципального района</w:t>
      </w:r>
    </w:p>
    <w:p w:rsidR="00EA1E39" w:rsidRPr="00DD0BC4" w:rsidRDefault="00EA1E39" w:rsidP="00EA1E3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Московской области</w:t>
      </w:r>
    </w:p>
    <w:p w:rsidR="00773E87" w:rsidRPr="00DD0BC4" w:rsidRDefault="00773E87" w:rsidP="00421218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D83AE3" w:rsidRPr="00DD0BC4" w:rsidRDefault="00D83AE3" w:rsidP="00D83A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ФОРМЫ РЕШЕНИЙ</w:t>
      </w:r>
    </w:p>
    <w:p w:rsidR="00D83AE3" w:rsidRPr="00DD0BC4" w:rsidRDefault="00D83AE3" w:rsidP="00D83A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</w:t>
      </w:r>
      <w:r w:rsidR="00721DA0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предоставлении Муниципальной у</w:t>
      </w: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слуги</w:t>
      </w:r>
    </w:p>
    <w:p w:rsidR="00D83AE3" w:rsidRPr="00DD0BC4" w:rsidRDefault="00D83AE3" w:rsidP="00D83A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773E87" w:rsidRPr="00DD0BC4" w:rsidRDefault="00773E87" w:rsidP="00773E87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Форма</w:t>
      </w:r>
      <w:r w:rsidR="00726F16"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1</w:t>
      </w:r>
    </w:p>
    <w:p w:rsidR="00EC3133" w:rsidRPr="00DD0BC4" w:rsidRDefault="00EC3133" w:rsidP="00421218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85B2F" w:rsidRPr="00DD0BC4" w:rsidRDefault="00985B2F" w:rsidP="00773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B2F" w:rsidRPr="00DD0BC4" w:rsidRDefault="00985B2F" w:rsidP="00985B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>РЕШЕНИЕ</w:t>
      </w:r>
    </w:p>
    <w:p w:rsidR="00985B2F" w:rsidRPr="00DD0BC4" w:rsidRDefault="00985B2F" w:rsidP="00985B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 xml:space="preserve">о предоставлении </w:t>
      </w:r>
      <w:r w:rsidR="00BA67C3" w:rsidRPr="00DD0BC4">
        <w:rPr>
          <w:rFonts w:ascii="Times New Roman" w:hAnsi="Times New Roman"/>
          <w:b/>
          <w:sz w:val="24"/>
          <w:szCs w:val="24"/>
        </w:rPr>
        <w:t xml:space="preserve">места для </w:t>
      </w:r>
      <w:r w:rsidR="00EB5F9E" w:rsidRPr="00DD0BC4">
        <w:rPr>
          <w:rFonts w:ascii="Times New Roman" w:hAnsi="Times New Roman"/>
          <w:b/>
          <w:sz w:val="24"/>
          <w:szCs w:val="24"/>
        </w:rPr>
        <w:t xml:space="preserve">одиночного </w:t>
      </w:r>
      <w:r w:rsidRPr="00DD0BC4">
        <w:rPr>
          <w:rFonts w:ascii="Times New Roman" w:hAnsi="Times New Roman"/>
          <w:b/>
          <w:sz w:val="24"/>
          <w:szCs w:val="24"/>
        </w:rPr>
        <w:t>захоронения</w:t>
      </w:r>
    </w:p>
    <w:p w:rsidR="00985B2F" w:rsidRPr="00DD0BC4" w:rsidRDefault="00985B2F" w:rsidP="00985B2F">
      <w:pPr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>(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оформляется на бланке МКУ)</w:t>
      </w:r>
    </w:p>
    <w:p w:rsidR="00985B2F" w:rsidRPr="00DD0BC4" w:rsidRDefault="00985B2F" w:rsidP="00985B2F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Кому:</w:t>
      </w:r>
    </w:p>
    <w:p w:rsidR="00985B2F" w:rsidRPr="00DD0BC4" w:rsidRDefault="00985B2F" w:rsidP="00985B2F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 w:rsidR="008A77D4" w:rsidRPr="00DD0BC4">
        <w:rPr>
          <w:rFonts w:ascii="Times New Roman" w:hAnsi="Times New Roman"/>
          <w:sz w:val="24"/>
          <w:szCs w:val="24"/>
        </w:rPr>
        <w:t>_____</w:t>
      </w:r>
      <w:r w:rsidRPr="00DD0BC4">
        <w:rPr>
          <w:rFonts w:ascii="Times New Roman" w:hAnsi="Times New Roman"/>
          <w:sz w:val="24"/>
          <w:szCs w:val="24"/>
        </w:rPr>
        <w:t>_</w:t>
      </w:r>
    </w:p>
    <w:p w:rsidR="00985B2F" w:rsidRPr="00DD0BC4" w:rsidRDefault="00985B2F" w:rsidP="00985B2F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>(полное наименование специализированной службы по вопросам похоронного дела)</w:t>
      </w:r>
    </w:p>
    <w:p w:rsidR="00985B2F" w:rsidRPr="00DD0BC4" w:rsidRDefault="00985B2F" w:rsidP="00985B2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85B2F" w:rsidRPr="00DD0BC4" w:rsidRDefault="00985B2F" w:rsidP="00985B2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85B2F" w:rsidRPr="00EA1E39" w:rsidRDefault="00985B2F" w:rsidP="00EA1E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1E39">
        <w:rPr>
          <w:rFonts w:ascii="Times New Roman" w:hAnsi="Times New Roman"/>
          <w:sz w:val="24"/>
          <w:szCs w:val="24"/>
        </w:rPr>
        <w:t xml:space="preserve">Предоставить </w:t>
      </w:r>
      <w:r w:rsidR="00BA67C3" w:rsidRPr="00EA1E39">
        <w:rPr>
          <w:rFonts w:ascii="Times New Roman" w:hAnsi="Times New Roman"/>
          <w:sz w:val="24"/>
          <w:szCs w:val="24"/>
        </w:rPr>
        <w:t xml:space="preserve">место для </w:t>
      </w:r>
      <w:r w:rsidRPr="00EA1E39">
        <w:rPr>
          <w:rFonts w:ascii="Times New Roman" w:hAnsi="Times New Roman"/>
          <w:sz w:val="24"/>
          <w:szCs w:val="24"/>
        </w:rPr>
        <w:t>одиночно</w:t>
      </w:r>
      <w:r w:rsidR="00BA67C3" w:rsidRPr="00EA1E39">
        <w:rPr>
          <w:rFonts w:ascii="Times New Roman" w:hAnsi="Times New Roman"/>
          <w:sz w:val="24"/>
          <w:szCs w:val="24"/>
        </w:rPr>
        <w:t>го</w:t>
      </w:r>
      <w:r w:rsidRPr="00EA1E39">
        <w:rPr>
          <w:rFonts w:ascii="Times New Roman" w:hAnsi="Times New Roman"/>
          <w:sz w:val="24"/>
          <w:szCs w:val="24"/>
        </w:rPr>
        <w:t xml:space="preserve"> захоронени</w:t>
      </w:r>
      <w:r w:rsidR="00BA67C3" w:rsidRPr="00EA1E39">
        <w:rPr>
          <w:rFonts w:ascii="Times New Roman" w:hAnsi="Times New Roman"/>
          <w:sz w:val="24"/>
          <w:szCs w:val="24"/>
        </w:rPr>
        <w:t>я</w:t>
      </w:r>
      <w:r w:rsidRPr="00EA1E39">
        <w:rPr>
          <w:rFonts w:ascii="Times New Roman" w:hAnsi="Times New Roman"/>
          <w:sz w:val="24"/>
          <w:szCs w:val="24"/>
        </w:rPr>
        <w:t xml:space="preserve"> </w:t>
      </w:r>
      <w:r w:rsidR="006A264C" w:rsidRPr="00EA1E39">
        <w:rPr>
          <w:rFonts w:ascii="Times New Roman" w:hAnsi="Times New Roman"/>
          <w:sz w:val="24"/>
          <w:szCs w:val="24"/>
        </w:rPr>
        <w:t>на</w:t>
      </w:r>
      <w:r w:rsidRPr="00EA1E39">
        <w:rPr>
          <w:rFonts w:ascii="Times New Roman" w:hAnsi="Times New Roman"/>
          <w:sz w:val="24"/>
          <w:szCs w:val="24"/>
        </w:rPr>
        <w:t xml:space="preserve"> </w:t>
      </w:r>
      <w:r w:rsidR="006A264C" w:rsidRPr="00EA1E39">
        <w:rPr>
          <w:rFonts w:ascii="Times New Roman" w:hAnsi="Times New Roman"/>
          <w:sz w:val="24"/>
          <w:szCs w:val="24"/>
        </w:rPr>
        <w:t>кладбище</w:t>
      </w:r>
      <w:r w:rsidRPr="00EA1E39">
        <w:rPr>
          <w:rFonts w:ascii="Times New Roman" w:hAnsi="Times New Roman"/>
          <w:sz w:val="24"/>
          <w:szCs w:val="24"/>
        </w:rPr>
        <w:t>___________________________________________</w:t>
      </w:r>
      <w:r w:rsidR="00150069" w:rsidRPr="00EA1E39">
        <w:rPr>
          <w:rFonts w:ascii="Times New Roman" w:hAnsi="Times New Roman"/>
          <w:sz w:val="24"/>
          <w:szCs w:val="24"/>
        </w:rPr>
        <w:t>_</w:t>
      </w:r>
      <w:r w:rsidRPr="00EA1E39">
        <w:rPr>
          <w:rFonts w:ascii="Times New Roman" w:hAnsi="Times New Roman"/>
          <w:sz w:val="24"/>
          <w:szCs w:val="24"/>
        </w:rPr>
        <w:t>_</w:t>
      </w:r>
      <w:r w:rsidR="00BA67C3" w:rsidRPr="00EA1E39">
        <w:rPr>
          <w:rFonts w:ascii="Times New Roman" w:hAnsi="Times New Roman"/>
          <w:sz w:val="24"/>
          <w:szCs w:val="24"/>
        </w:rPr>
        <w:t xml:space="preserve"> для погребения</w:t>
      </w:r>
      <w:r w:rsidR="006A264C" w:rsidRPr="00EA1E39">
        <w:rPr>
          <w:rFonts w:ascii="Times New Roman" w:hAnsi="Times New Roman"/>
          <w:sz w:val="24"/>
          <w:szCs w:val="24"/>
        </w:rPr>
        <w:t xml:space="preserve"> </w:t>
      </w:r>
      <w:r w:rsidR="00BA67C3" w:rsidRPr="00EA1E39">
        <w:rPr>
          <w:rFonts w:ascii="Times New Roman" w:hAnsi="Times New Roman"/>
          <w:sz w:val="24"/>
          <w:szCs w:val="24"/>
        </w:rPr>
        <w:t>________________</w:t>
      </w:r>
      <w:r w:rsidR="006A264C" w:rsidRPr="00EA1E39">
        <w:rPr>
          <w:rFonts w:ascii="Times New Roman" w:hAnsi="Times New Roman"/>
          <w:sz w:val="24"/>
          <w:szCs w:val="24"/>
        </w:rPr>
        <w:t>.</w:t>
      </w:r>
    </w:p>
    <w:p w:rsidR="00985B2F" w:rsidRPr="00DD0BC4" w:rsidRDefault="00985B2F" w:rsidP="00985B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16"/>
          <w:szCs w:val="16"/>
          <w:vertAlign w:val="superscript"/>
          <w:lang w:eastAsia="ru-RU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                      </w:t>
      </w:r>
      <w:proofErr w:type="gramStart"/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r w:rsidR="00BA67C3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</w:t>
      </w:r>
      <w:r w:rsidR="006A264C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</w:t>
      </w:r>
      <w:r w:rsidR="00BA67C3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BA67C3"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 умершего)</w:t>
      </w:r>
      <w:proofErr w:type="gramEnd"/>
    </w:p>
    <w:p w:rsidR="00985B2F" w:rsidRPr="00DD0BC4" w:rsidRDefault="00985B2F" w:rsidP="00985B2F">
      <w:pPr>
        <w:spacing w:after="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85B2F" w:rsidRPr="00DD0BC4" w:rsidRDefault="00985B2F" w:rsidP="00985B2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Основание: заявление ____________ (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полное наименование специализированной службы по вопро</w:t>
      </w:r>
      <w:r w:rsidR="00ED1AC6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с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ам похоронного дела)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__</w:t>
      </w:r>
      <w:r w:rsidR="00B426C9" w:rsidRPr="00DD0BC4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____ регистрационный номер_______.</w:t>
      </w:r>
    </w:p>
    <w:p w:rsidR="00985B2F" w:rsidRPr="00DD0BC4" w:rsidRDefault="00985B2F" w:rsidP="00985B2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5B2F" w:rsidRPr="00DD0BC4" w:rsidRDefault="00985B2F" w:rsidP="00985B2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5B2F" w:rsidRPr="00DD0BC4" w:rsidRDefault="00985B2F" w:rsidP="00985B2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5B2F" w:rsidRPr="00DD0BC4" w:rsidRDefault="00985B2F" w:rsidP="00985B2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__________________                                                                      ____________________________</w:t>
      </w:r>
    </w:p>
    <w:p w:rsidR="00985B2F" w:rsidRPr="00DD0BC4" w:rsidRDefault="00985B2F" w:rsidP="00985B2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</w:t>
      </w:r>
      <w:r w:rsidR="000E675F" w:rsidRPr="00DD0BC4">
        <w:rPr>
          <w:rFonts w:ascii="Times New Roman" w:hAnsi="Times New Roman"/>
          <w:sz w:val="24"/>
          <w:szCs w:val="24"/>
          <w:vertAlign w:val="superscript"/>
        </w:rPr>
        <w:t xml:space="preserve">          </w:t>
      </w: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                 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 ИО, подпись)</w:t>
      </w:r>
    </w:p>
    <w:p w:rsidR="00985B2F" w:rsidRPr="00DD0BC4" w:rsidRDefault="00985B2F" w:rsidP="00985B2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:rsidR="00985B2F" w:rsidRPr="00DD0BC4" w:rsidRDefault="00985B2F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br w:type="page"/>
      </w:r>
    </w:p>
    <w:p w:rsidR="00985B2F" w:rsidRPr="00DD0BC4" w:rsidRDefault="00985B2F" w:rsidP="00985B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lastRenderedPageBreak/>
        <w:t>Форма 2</w:t>
      </w:r>
    </w:p>
    <w:p w:rsidR="00985B2F" w:rsidRPr="00DD0BC4" w:rsidRDefault="00985B2F" w:rsidP="00773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5B2F" w:rsidRPr="00DD0BC4" w:rsidRDefault="00985B2F" w:rsidP="00773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3E87" w:rsidRPr="00DD0BC4" w:rsidRDefault="00773E87" w:rsidP="00773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>РЕШЕНИЕ</w:t>
      </w:r>
    </w:p>
    <w:p w:rsidR="00D30A71" w:rsidRPr="00DD0BC4" w:rsidRDefault="00773E87" w:rsidP="00773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 xml:space="preserve">о предоставлении </w:t>
      </w:r>
      <w:proofErr w:type="gramStart"/>
      <w:r w:rsidR="00EB5F9E" w:rsidRPr="00DD0BC4">
        <w:rPr>
          <w:rFonts w:ascii="Times New Roman" w:hAnsi="Times New Roman"/>
          <w:b/>
          <w:sz w:val="24"/>
          <w:szCs w:val="24"/>
        </w:rPr>
        <w:t>родственного</w:t>
      </w:r>
      <w:proofErr w:type="gramEnd"/>
      <w:r w:rsidR="00EB5F9E" w:rsidRPr="00DD0BC4">
        <w:rPr>
          <w:rFonts w:ascii="Times New Roman" w:hAnsi="Times New Roman"/>
          <w:b/>
          <w:sz w:val="24"/>
          <w:szCs w:val="24"/>
        </w:rPr>
        <w:t xml:space="preserve">, воинского, почетного, семейного (родового) </w:t>
      </w:r>
    </w:p>
    <w:p w:rsidR="00E53EC2" w:rsidRPr="00DD0BC4" w:rsidRDefault="00EB5F9E" w:rsidP="00773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>захоронения, ниши в стене скорби</w:t>
      </w:r>
    </w:p>
    <w:p w:rsidR="00773E87" w:rsidRPr="00DD0BC4" w:rsidRDefault="00EB5F9E" w:rsidP="00773E87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 xml:space="preserve"> </w:t>
      </w:r>
      <w:r w:rsidRPr="00DD0BC4">
        <w:rPr>
          <w:rFonts w:ascii="Times New Roman" w:hAnsi="Times New Roman"/>
          <w:i/>
          <w:sz w:val="24"/>
          <w:szCs w:val="24"/>
        </w:rPr>
        <w:t>(нужное подчеркнуть)</w:t>
      </w:r>
    </w:p>
    <w:p w:rsidR="00773E87" w:rsidRPr="00DD0BC4" w:rsidRDefault="00146CF0" w:rsidP="00146CF0">
      <w:pPr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>(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оформляется на бланке МКУ)</w:t>
      </w:r>
    </w:p>
    <w:p w:rsidR="00146CF0" w:rsidRPr="00DD0BC4" w:rsidRDefault="00146CF0" w:rsidP="00146CF0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Кому:</w:t>
      </w:r>
    </w:p>
    <w:p w:rsidR="00146CF0" w:rsidRPr="00DD0BC4" w:rsidRDefault="00146CF0" w:rsidP="00146CF0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="00C22FA3" w:rsidRPr="00DD0BC4">
        <w:rPr>
          <w:rFonts w:ascii="Times New Roman" w:hAnsi="Times New Roman"/>
          <w:sz w:val="24"/>
          <w:szCs w:val="24"/>
        </w:rPr>
        <w:t>___________</w:t>
      </w:r>
      <w:r w:rsidR="008A77D4" w:rsidRPr="00DD0BC4">
        <w:rPr>
          <w:rFonts w:ascii="Times New Roman" w:hAnsi="Times New Roman"/>
          <w:sz w:val="24"/>
          <w:szCs w:val="24"/>
        </w:rPr>
        <w:t>_____</w:t>
      </w:r>
      <w:r w:rsidRPr="00DD0BC4">
        <w:rPr>
          <w:rFonts w:ascii="Times New Roman" w:hAnsi="Times New Roman"/>
          <w:sz w:val="24"/>
          <w:szCs w:val="24"/>
        </w:rPr>
        <w:t>_</w:t>
      </w:r>
    </w:p>
    <w:p w:rsidR="00146CF0" w:rsidRPr="00DD0BC4" w:rsidRDefault="00146CF0" w:rsidP="00146CF0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  <w:r w:rsidR="00C22FA3" w:rsidRPr="00DD0BC4">
        <w:rPr>
          <w:rFonts w:ascii="Times New Roman" w:hAnsi="Times New Roman"/>
          <w:i/>
          <w:sz w:val="24"/>
          <w:szCs w:val="24"/>
          <w:vertAlign w:val="superscript"/>
        </w:rPr>
        <w:t>, ФИО руководителя организации</w:t>
      </w:r>
      <w:r w:rsidR="000E675F"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="00DE268E" w:rsidRPr="00DD0BC4">
        <w:rPr>
          <w:rFonts w:ascii="Times New Roman" w:hAnsi="Times New Roman"/>
          <w:i/>
          <w:sz w:val="24"/>
          <w:szCs w:val="24"/>
          <w:vertAlign w:val="superscript"/>
        </w:rPr>
        <w:t>(</w:t>
      </w:r>
      <w:r w:rsidR="00C22FA3" w:rsidRPr="00DD0BC4">
        <w:rPr>
          <w:rFonts w:ascii="Times New Roman" w:hAnsi="Times New Roman"/>
          <w:i/>
          <w:sz w:val="24"/>
          <w:szCs w:val="24"/>
          <w:vertAlign w:val="superscript"/>
        </w:rPr>
        <w:t>при обращении с заявлением о предоставлении места для почетного захоронения)</w:t>
      </w:r>
    </w:p>
    <w:p w:rsidR="00146CF0" w:rsidRPr="00DD0BC4" w:rsidRDefault="00146CF0" w:rsidP="00146CF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1051" w:rsidRPr="00DD0BC4" w:rsidRDefault="005C1051" w:rsidP="00773E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1051" w:rsidRPr="00EA1E39" w:rsidRDefault="0065270D" w:rsidP="00EA1E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EA1E39">
        <w:rPr>
          <w:rFonts w:ascii="Times New Roman" w:hAnsi="Times New Roman"/>
          <w:sz w:val="24"/>
          <w:szCs w:val="24"/>
        </w:rPr>
        <w:t>Предоставить</w:t>
      </w:r>
      <w:r w:rsidR="00146CF0" w:rsidRPr="00EA1E39">
        <w:rPr>
          <w:rFonts w:ascii="Times New Roman" w:hAnsi="Times New Roman"/>
          <w:sz w:val="24"/>
          <w:szCs w:val="24"/>
        </w:rPr>
        <w:t xml:space="preserve"> (</w:t>
      </w:r>
      <w:r w:rsidR="005C1051" w:rsidRPr="00EA1E39">
        <w:rPr>
          <w:rFonts w:ascii="Times New Roman" w:hAnsi="Times New Roman"/>
          <w:sz w:val="24"/>
          <w:szCs w:val="24"/>
        </w:rPr>
        <w:t xml:space="preserve">родственное, семейное (родовое), почетное, воинское </w:t>
      </w:r>
      <w:r w:rsidR="0000597A" w:rsidRPr="00EA1E39">
        <w:rPr>
          <w:rFonts w:ascii="Times New Roman" w:hAnsi="Times New Roman"/>
          <w:sz w:val="24"/>
          <w:szCs w:val="24"/>
        </w:rPr>
        <w:t>захоронение</w:t>
      </w:r>
      <w:r w:rsidR="00146CF0" w:rsidRPr="00EA1E39">
        <w:rPr>
          <w:rFonts w:ascii="Times New Roman" w:hAnsi="Times New Roman"/>
          <w:sz w:val="24"/>
          <w:szCs w:val="24"/>
        </w:rPr>
        <w:t>,</w:t>
      </w:r>
      <w:r w:rsidR="005C1051" w:rsidRPr="00EA1E39">
        <w:rPr>
          <w:rFonts w:ascii="Times New Roman" w:hAnsi="Times New Roman"/>
          <w:sz w:val="24"/>
          <w:szCs w:val="24"/>
        </w:rPr>
        <w:t xml:space="preserve"> ниш</w:t>
      </w:r>
      <w:r w:rsidR="00C22FA3" w:rsidRPr="00EA1E39">
        <w:rPr>
          <w:rFonts w:ascii="Times New Roman" w:hAnsi="Times New Roman"/>
          <w:sz w:val="24"/>
          <w:szCs w:val="24"/>
        </w:rPr>
        <w:t>у</w:t>
      </w:r>
      <w:r w:rsidR="005C1051" w:rsidRPr="00EA1E39">
        <w:rPr>
          <w:rFonts w:ascii="Times New Roman" w:hAnsi="Times New Roman"/>
          <w:sz w:val="24"/>
          <w:szCs w:val="24"/>
        </w:rPr>
        <w:t xml:space="preserve"> в стене скорби (</w:t>
      </w:r>
      <w:r w:rsidR="005C1051" w:rsidRPr="00EA1E39">
        <w:rPr>
          <w:rFonts w:ascii="Times New Roman" w:hAnsi="Times New Roman"/>
          <w:i/>
          <w:sz w:val="24"/>
          <w:szCs w:val="24"/>
        </w:rPr>
        <w:t>нужное подчеркнуть</w:t>
      </w:r>
      <w:r w:rsidR="005C1051" w:rsidRPr="00EA1E39">
        <w:rPr>
          <w:rFonts w:ascii="Times New Roman" w:hAnsi="Times New Roman"/>
          <w:sz w:val="24"/>
          <w:szCs w:val="24"/>
        </w:rPr>
        <w:t xml:space="preserve">) </w:t>
      </w:r>
      <w:r w:rsidR="005968AE" w:rsidRPr="00EA1E39">
        <w:rPr>
          <w:rFonts w:ascii="Times New Roman" w:hAnsi="Times New Roman"/>
          <w:sz w:val="24"/>
          <w:szCs w:val="24"/>
        </w:rPr>
        <w:t>на к</w:t>
      </w:r>
      <w:r w:rsidR="005C1051" w:rsidRPr="00EA1E39">
        <w:rPr>
          <w:rFonts w:ascii="Times New Roman" w:hAnsi="Times New Roman"/>
          <w:sz w:val="24"/>
          <w:szCs w:val="24"/>
        </w:rPr>
        <w:t>ладбище</w:t>
      </w:r>
      <w:r w:rsidR="00FC1B7F" w:rsidRPr="00EA1E39">
        <w:rPr>
          <w:rFonts w:ascii="Times New Roman" w:hAnsi="Times New Roman"/>
          <w:sz w:val="24"/>
          <w:szCs w:val="24"/>
        </w:rPr>
        <w:t xml:space="preserve"> </w:t>
      </w:r>
      <w:r w:rsidR="005C1051" w:rsidRPr="00EA1E39">
        <w:rPr>
          <w:rFonts w:ascii="Times New Roman" w:hAnsi="Times New Roman"/>
          <w:sz w:val="24"/>
          <w:szCs w:val="24"/>
        </w:rPr>
        <w:t>___________________________</w:t>
      </w:r>
      <w:r w:rsidR="001D2934" w:rsidRPr="00EA1E39">
        <w:rPr>
          <w:rFonts w:ascii="Times New Roman" w:hAnsi="Times New Roman"/>
          <w:sz w:val="24"/>
          <w:szCs w:val="24"/>
        </w:rPr>
        <w:t>_____________________</w:t>
      </w:r>
      <w:r w:rsidR="008A77D4" w:rsidRPr="00EA1E39">
        <w:rPr>
          <w:rFonts w:ascii="Times New Roman" w:hAnsi="Times New Roman"/>
          <w:sz w:val="24"/>
          <w:szCs w:val="24"/>
        </w:rPr>
        <w:t>_</w:t>
      </w:r>
      <w:r w:rsidR="005C1051" w:rsidRPr="00EA1E39">
        <w:rPr>
          <w:rFonts w:ascii="Times New Roman" w:hAnsi="Times New Roman"/>
          <w:sz w:val="24"/>
          <w:szCs w:val="24"/>
        </w:rPr>
        <w:t>.</w:t>
      </w:r>
      <w:r w:rsidR="005968AE" w:rsidRPr="00EA1E39">
        <w:rPr>
          <w:rFonts w:ascii="Times New Roman" w:hAnsi="Times New Roman"/>
          <w:sz w:val="24"/>
          <w:szCs w:val="24"/>
        </w:rPr>
        <w:t xml:space="preserve"> для погребения ____________________</w:t>
      </w:r>
      <w:proofErr w:type="gramEnd"/>
    </w:p>
    <w:p w:rsidR="00FC1B7F" w:rsidRPr="00DD0BC4" w:rsidRDefault="005C1051" w:rsidP="00146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       </w:t>
      </w:r>
      <w:r w:rsidR="00FC1B7F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proofErr w:type="gramStart"/>
      <w:r w:rsidR="00FC1B7F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="00FC1B7F"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r w:rsidR="005968AE"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                                                           (ФИО умершего</w:t>
      </w:r>
      <w:r w:rsidR="00C41D99"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)</w:t>
      </w:r>
      <w:r w:rsidR="005968AE"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  <w:proofErr w:type="gramEnd"/>
    </w:p>
    <w:p w:rsidR="00773E87" w:rsidRPr="00DD0BC4" w:rsidRDefault="00846283" w:rsidP="00FC1B7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и выдать </w:t>
      </w:r>
      <w:r w:rsidR="00A71457" w:rsidRPr="00DD0BC4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достоверение о захоронении ___________ (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указать ФИО лица, которому выдается </w:t>
      </w:r>
      <w:r w:rsidR="00A71457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У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достоверение о захоронении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BE19D8" w:rsidRPr="00DD0BC4" w:rsidRDefault="00846283" w:rsidP="00EE290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_________________(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указывается ФИО лица, </w:t>
      </w:r>
      <w:r w:rsidR="00BE19D8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 отношении которого принято </w:t>
      </w:r>
      <w:r w:rsidR="00D24564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Р</w:t>
      </w:r>
      <w:r w:rsidR="00BE19D8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ешение о предоставлении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мест</w:t>
      </w:r>
      <w:r w:rsidR="00BE19D8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а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для создания семейного (родового) захоронения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F54F30" w:rsidRPr="00DD0BC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платить </w:t>
      </w:r>
      <w:r w:rsidR="007B76FC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частью 9 статьи 13 </w:t>
      </w:r>
      <w:r w:rsidR="00083325" w:rsidRPr="00DD0BC4">
        <w:rPr>
          <w:rFonts w:ascii="Times New Roman" w:eastAsia="Times New Roman" w:hAnsi="Times New Roman"/>
          <w:sz w:val="24"/>
          <w:szCs w:val="24"/>
          <w:lang w:eastAsia="ru-RU"/>
        </w:rPr>
        <w:t>Закона</w:t>
      </w:r>
      <w:r w:rsidR="007B76FC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</w:t>
      </w:r>
      <w:r w:rsidR="00083325" w:rsidRPr="00DD0BC4">
        <w:rPr>
          <w:rFonts w:ascii="Times New Roman" w:eastAsia="Times New Roman" w:hAnsi="Times New Roman"/>
          <w:sz w:val="24"/>
          <w:szCs w:val="24"/>
          <w:lang w:eastAsia="ru-RU"/>
        </w:rPr>
        <w:t>ласти</w:t>
      </w:r>
      <w:r w:rsidR="007B76FC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№ 115/20078-ОЗ «О погребении и похоронном деле»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платеж за резервирование места для </w:t>
      </w:r>
      <w:r w:rsidR="00D30A71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создания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семейного</w:t>
      </w:r>
      <w:r w:rsidR="00BE19D8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(родового</w:t>
      </w:r>
      <w:r w:rsidR="00BE19D8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захоронения в размере</w:t>
      </w:r>
      <w:r w:rsidR="00BE19D8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___________(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указывается сумма платежа прописью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) в срок ____________</w:t>
      </w:r>
      <w:r w:rsidR="00EE2900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D30A71" w:rsidRPr="00DD0BC4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EE2900" w:rsidRPr="00DD0BC4">
        <w:rPr>
          <w:rFonts w:ascii="Times New Roman" w:eastAsia="Times New Roman" w:hAnsi="Times New Roman"/>
          <w:sz w:val="24"/>
          <w:szCs w:val="24"/>
          <w:lang w:eastAsia="ru-RU"/>
        </w:rPr>
        <w:t>витанция об оплате прилагается</w:t>
      </w:r>
      <w:r w:rsidR="00BE19D8" w:rsidRPr="00DD0BC4">
        <w:rPr>
          <w:rFonts w:ascii="Times New Roman" w:eastAsia="Times New Roman" w:hAnsi="Times New Roman"/>
          <w:sz w:val="24"/>
          <w:szCs w:val="24"/>
          <w:lang w:eastAsia="ru-RU"/>
        </w:rPr>
        <w:t>).</w:t>
      </w:r>
      <w:proofErr w:type="gramEnd"/>
    </w:p>
    <w:p w:rsidR="00BE19D8" w:rsidRPr="00DD0BC4" w:rsidRDefault="00F54F30" w:rsidP="00F54F3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Порядковый номер семейного (родового) захоронения</w:t>
      </w:r>
      <w:r w:rsidR="00C41D99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="00EB0554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, размер семейного (родового) захоронения __________( </w:t>
      </w:r>
      <w:proofErr w:type="spellStart"/>
      <w:r w:rsidR="00EB0554" w:rsidRPr="00DD0BC4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gramStart"/>
      <w:r w:rsidR="00EB0554" w:rsidRPr="00DD0BC4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gramEnd"/>
      <w:r w:rsidR="00EB0554" w:rsidRPr="00DD0BC4">
        <w:rPr>
          <w:rFonts w:ascii="Times New Roman" w:eastAsia="Times New Roman" w:hAnsi="Times New Roman"/>
          <w:sz w:val="24"/>
          <w:szCs w:val="24"/>
          <w:lang w:eastAsia="ru-RU"/>
        </w:rPr>
        <w:t>етров</w:t>
      </w:r>
      <w:proofErr w:type="spellEnd"/>
      <w:r w:rsidR="00EB0554" w:rsidRPr="00DD0BC4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54F30" w:rsidRPr="00DD0BC4" w:rsidRDefault="00F54F30" w:rsidP="00F54F3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3E87" w:rsidRPr="00DD0BC4" w:rsidRDefault="005C1051" w:rsidP="008074FE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Основание: заявление </w:t>
      </w:r>
      <w:r w:rsidR="00FC1B7F"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____________ (</w:t>
      </w:r>
      <w:r w:rsidR="00FC1B7F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заявителя</w:t>
      </w:r>
      <w:r w:rsidR="00FC1B7F" w:rsidRPr="00DD0BC4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65270D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="0065270D" w:rsidRPr="00DD0BC4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="0065270D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______ регистрационный номер_______</w:t>
      </w:r>
      <w:r w:rsidR="00F45DC1" w:rsidRPr="00DD0BC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13512" w:rsidRPr="00DD0BC4" w:rsidRDefault="00113512" w:rsidP="00773E8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3E87" w:rsidRPr="00DD0BC4" w:rsidRDefault="00773E87" w:rsidP="00773E8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="00C15565" w:rsidRPr="00DD0BC4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EB1D55" w:rsidRPr="00DD0BC4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</w:t>
      </w:r>
      <w:r w:rsidR="00F52BA7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____________________________</w:t>
      </w:r>
    </w:p>
    <w:p w:rsidR="00773E87" w:rsidRPr="00DD0BC4" w:rsidRDefault="00773E87" w:rsidP="00773E87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          (</w:t>
      </w:r>
      <w:r w:rsidR="00FC1B7F" w:rsidRPr="00DD0BC4">
        <w:rPr>
          <w:rFonts w:ascii="Times New Roman" w:hAnsi="Times New Roman"/>
          <w:sz w:val="24"/>
          <w:szCs w:val="24"/>
          <w:vertAlign w:val="superscript"/>
        </w:rPr>
        <w:t>должность</w:t>
      </w: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)                                                                                                           </w:t>
      </w:r>
      <w:r w:rsidR="00FC1B7F" w:rsidRPr="00DD0BC4">
        <w:rPr>
          <w:rFonts w:ascii="Times New Roman" w:hAnsi="Times New Roman"/>
          <w:sz w:val="24"/>
          <w:szCs w:val="24"/>
          <w:vertAlign w:val="superscript"/>
        </w:rPr>
        <w:t xml:space="preserve">                     </w:t>
      </w:r>
      <w:r w:rsidR="00C15565" w:rsidRPr="00DD0BC4">
        <w:rPr>
          <w:rFonts w:ascii="Times New Roman" w:hAnsi="Times New Roman"/>
          <w:sz w:val="24"/>
          <w:szCs w:val="24"/>
          <w:vertAlign w:val="superscript"/>
        </w:rPr>
        <w:t xml:space="preserve">        </w:t>
      </w:r>
      <w:r w:rsidR="000E675F" w:rsidRPr="00DD0BC4">
        <w:rPr>
          <w:rFonts w:ascii="Times New Roman" w:hAnsi="Times New Roman"/>
          <w:sz w:val="24"/>
          <w:szCs w:val="24"/>
          <w:vertAlign w:val="superscript"/>
        </w:rPr>
        <w:t xml:space="preserve">         </w:t>
      </w:r>
      <w:r w:rsidR="00C15565" w:rsidRPr="00DD0BC4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FC1B7F" w:rsidRPr="00DD0BC4">
        <w:rPr>
          <w:rFonts w:ascii="Times New Roman" w:hAnsi="Times New Roman"/>
          <w:sz w:val="24"/>
          <w:szCs w:val="24"/>
          <w:vertAlign w:val="superscript"/>
        </w:rPr>
        <w:t xml:space="preserve">     </w:t>
      </w: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 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="00FC1B7F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Ф ИО</w:t>
      </w:r>
      <w:r w:rsidR="00C15565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,</w:t>
      </w:r>
      <w:r w:rsidR="00FC1B7F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подпись</w:t>
      </w:r>
      <w:r w:rsidR="003C3FA2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)</w:t>
      </w:r>
    </w:p>
    <w:p w:rsidR="00773E87" w:rsidRPr="00DD0BC4" w:rsidRDefault="00773E87" w:rsidP="00773E87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:rsidR="00773E87" w:rsidRPr="00DD0BC4" w:rsidRDefault="00773E87" w:rsidP="00773E87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77D3" w:rsidRPr="00DD0BC4" w:rsidRDefault="009F77D3" w:rsidP="00773E87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Примечание: </w:t>
      </w:r>
    </w:p>
    <w:p w:rsidR="009F77D3" w:rsidRPr="00DD0BC4" w:rsidRDefault="009F77D3" w:rsidP="00773E87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1) пункт 1 в части указания ФИО умершего не заполняется при предоставлении места для создания семейного</w:t>
      </w:r>
      <w:r w:rsidR="0000597A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(родового) захоронения </w:t>
      </w:r>
      <w:r w:rsidRPr="00DD0BC4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под будущие захоронения.</w:t>
      </w:r>
    </w:p>
    <w:p w:rsidR="009F77D3" w:rsidRPr="00DD0BC4" w:rsidRDefault="009F77D3" w:rsidP="00773E87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2) пункт 2 заполняется только в случае принятия решения о предоставлении места для создания семейного (родового) захоронения.</w:t>
      </w:r>
    </w:p>
    <w:p w:rsidR="00F54F30" w:rsidRPr="00DD0BC4" w:rsidRDefault="00F54F3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br w:type="page"/>
      </w:r>
    </w:p>
    <w:p w:rsidR="0027732F" w:rsidRPr="00DD0BC4" w:rsidRDefault="0027732F" w:rsidP="0027732F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Форма</w:t>
      </w:r>
      <w:r w:rsidR="00726F16"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985B2F"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</w:t>
      </w:r>
    </w:p>
    <w:p w:rsidR="0027732F" w:rsidRPr="00DD0BC4" w:rsidRDefault="0027732F" w:rsidP="0027732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27732F" w:rsidRPr="00DD0BC4" w:rsidRDefault="0027732F" w:rsidP="00985B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27732F" w:rsidRPr="00DD0BC4" w:rsidRDefault="0027732F" w:rsidP="002773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>РЕШЕНИЕ</w:t>
      </w:r>
    </w:p>
    <w:p w:rsidR="0027732F" w:rsidRPr="00DD0BC4" w:rsidRDefault="0027732F" w:rsidP="002773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 xml:space="preserve">о разрешении </w:t>
      </w:r>
      <w:proofErr w:type="spellStart"/>
      <w:r w:rsidRPr="00DD0BC4">
        <w:rPr>
          <w:rFonts w:ascii="Times New Roman" w:hAnsi="Times New Roman"/>
          <w:b/>
          <w:sz w:val="24"/>
          <w:szCs w:val="24"/>
        </w:rPr>
        <w:t>подзахоронения</w:t>
      </w:r>
      <w:proofErr w:type="spellEnd"/>
      <w:r w:rsidR="008879F1" w:rsidRPr="00DD0BC4">
        <w:rPr>
          <w:rFonts w:ascii="Times New Roman" w:hAnsi="Times New Roman"/>
          <w:b/>
          <w:sz w:val="24"/>
          <w:szCs w:val="24"/>
        </w:rPr>
        <w:t xml:space="preserve"> </w:t>
      </w:r>
    </w:p>
    <w:p w:rsidR="0065270D" w:rsidRPr="00DD0BC4" w:rsidRDefault="00EA1E39" w:rsidP="0065270D">
      <w:pPr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(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оформляется </w:t>
      </w:r>
      <w:r>
        <w:rPr>
          <w:rFonts w:ascii="Times New Roman" w:hAnsi="Times New Roman"/>
          <w:i/>
          <w:sz w:val="24"/>
          <w:szCs w:val="24"/>
          <w:vertAlign w:val="superscript"/>
        </w:rPr>
        <w:t>на б</w:t>
      </w:r>
      <w:r w:rsidR="0065270D" w:rsidRPr="00DD0BC4">
        <w:rPr>
          <w:rFonts w:ascii="Times New Roman" w:hAnsi="Times New Roman"/>
          <w:i/>
          <w:sz w:val="24"/>
          <w:szCs w:val="24"/>
          <w:vertAlign w:val="superscript"/>
        </w:rPr>
        <w:t>ланке МКУ)</w:t>
      </w:r>
    </w:p>
    <w:p w:rsidR="0065270D" w:rsidRPr="00DD0BC4" w:rsidRDefault="0065270D" w:rsidP="0065270D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Кому:</w:t>
      </w:r>
    </w:p>
    <w:p w:rsidR="0065270D" w:rsidRPr="00DD0BC4" w:rsidRDefault="0065270D" w:rsidP="0065270D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8A77D4" w:rsidRPr="00DD0BC4">
        <w:rPr>
          <w:rFonts w:ascii="Times New Roman" w:hAnsi="Times New Roman"/>
          <w:sz w:val="24"/>
          <w:szCs w:val="24"/>
        </w:rPr>
        <w:t>________________</w:t>
      </w:r>
    </w:p>
    <w:p w:rsidR="0065270D" w:rsidRPr="00DD0BC4" w:rsidRDefault="0065270D" w:rsidP="0065270D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:rsidR="0027732F" w:rsidRPr="00DD0BC4" w:rsidRDefault="0027732F" w:rsidP="0027732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79F1" w:rsidRPr="00DD0BC4" w:rsidRDefault="008879F1" w:rsidP="00A119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7732F" w:rsidRPr="00DD0BC4" w:rsidRDefault="0027732F" w:rsidP="00A1199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0BC4">
        <w:rPr>
          <w:rFonts w:ascii="Times New Roman" w:hAnsi="Times New Roman"/>
          <w:sz w:val="24"/>
          <w:szCs w:val="24"/>
        </w:rPr>
        <w:t>Разрешить подзахоронить ______________(</w:t>
      </w:r>
      <w:r w:rsidRPr="00DD0BC4">
        <w:rPr>
          <w:rFonts w:ascii="Times New Roman" w:hAnsi="Times New Roman"/>
          <w:i/>
          <w:sz w:val="24"/>
          <w:szCs w:val="24"/>
        </w:rPr>
        <w:t>указать ФИО умершего</w:t>
      </w:r>
      <w:r w:rsidRPr="00DD0BC4">
        <w:rPr>
          <w:rFonts w:ascii="Times New Roman" w:hAnsi="Times New Roman"/>
          <w:sz w:val="24"/>
          <w:szCs w:val="24"/>
        </w:rPr>
        <w:t xml:space="preserve">) на месте родственного, семейного (родового), почетного, воинского </w:t>
      </w:r>
      <w:r w:rsidR="00CA6B79" w:rsidRPr="00DD0BC4">
        <w:rPr>
          <w:rFonts w:ascii="Times New Roman" w:hAnsi="Times New Roman"/>
          <w:sz w:val="24"/>
          <w:szCs w:val="24"/>
        </w:rPr>
        <w:t xml:space="preserve">захоронения </w:t>
      </w:r>
      <w:r w:rsidRPr="00DD0BC4">
        <w:rPr>
          <w:rFonts w:ascii="Times New Roman" w:hAnsi="Times New Roman"/>
          <w:sz w:val="24"/>
          <w:szCs w:val="24"/>
        </w:rPr>
        <w:t>или в нише стены скорби (</w:t>
      </w:r>
      <w:r w:rsidRPr="00DD0BC4">
        <w:rPr>
          <w:rFonts w:ascii="Times New Roman" w:hAnsi="Times New Roman"/>
          <w:i/>
          <w:sz w:val="24"/>
          <w:szCs w:val="24"/>
        </w:rPr>
        <w:t>нужное подчеркнуть</w:t>
      </w:r>
      <w:r w:rsidRPr="00DD0BC4">
        <w:rPr>
          <w:rFonts w:ascii="Times New Roman" w:hAnsi="Times New Roman"/>
          <w:sz w:val="24"/>
          <w:szCs w:val="24"/>
        </w:rPr>
        <w:t>)</w:t>
      </w:r>
      <w:r w:rsidR="008879F1" w:rsidRPr="00DD0BC4">
        <w:rPr>
          <w:rFonts w:ascii="Times New Roman" w:hAnsi="Times New Roman"/>
          <w:sz w:val="24"/>
          <w:szCs w:val="24"/>
        </w:rPr>
        <w:t xml:space="preserve">, расположенного </w:t>
      </w:r>
      <w:r w:rsidR="00A11991" w:rsidRPr="00DD0BC4">
        <w:rPr>
          <w:rFonts w:ascii="Times New Roman" w:hAnsi="Times New Roman"/>
          <w:sz w:val="24"/>
          <w:szCs w:val="24"/>
        </w:rPr>
        <w:t xml:space="preserve">(ой) </w:t>
      </w:r>
      <w:r w:rsidR="008879F1" w:rsidRPr="00DD0BC4">
        <w:rPr>
          <w:rFonts w:ascii="Times New Roman" w:hAnsi="Times New Roman"/>
          <w:sz w:val="24"/>
          <w:szCs w:val="24"/>
        </w:rPr>
        <w:t>на кладбище</w:t>
      </w:r>
      <w:r w:rsidRPr="00DD0BC4">
        <w:rPr>
          <w:rFonts w:ascii="Times New Roman" w:hAnsi="Times New Roman"/>
          <w:sz w:val="24"/>
          <w:szCs w:val="24"/>
        </w:rPr>
        <w:t xml:space="preserve"> ______________________</w:t>
      </w:r>
      <w:r w:rsidR="00B426C9" w:rsidRPr="00DD0BC4">
        <w:rPr>
          <w:rFonts w:ascii="Times New Roman" w:hAnsi="Times New Roman"/>
          <w:sz w:val="24"/>
          <w:szCs w:val="24"/>
        </w:rPr>
        <w:t>________</w:t>
      </w:r>
      <w:r w:rsidR="008879F1" w:rsidRPr="00DD0BC4">
        <w:rPr>
          <w:rFonts w:ascii="Times New Roman" w:hAnsi="Times New Roman"/>
          <w:sz w:val="24"/>
          <w:szCs w:val="24"/>
        </w:rPr>
        <w:t>_</w:t>
      </w:r>
      <w:r w:rsidR="00B426C9" w:rsidRPr="00DD0BC4">
        <w:rPr>
          <w:rFonts w:ascii="Times New Roman" w:hAnsi="Times New Roman"/>
          <w:sz w:val="24"/>
          <w:szCs w:val="24"/>
        </w:rPr>
        <w:t>___________</w:t>
      </w:r>
      <w:r w:rsidRPr="00DD0BC4">
        <w:rPr>
          <w:rFonts w:ascii="Times New Roman" w:hAnsi="Times New Roman"/>
          <w:sz w:val="24"/>
          <w:szCs w:val="24"/>
        </w:rPr>
        <w:t>.</w:t>
      </w:r>
      <w:proofErr w:type="gramEnd"/>
    </w:p>
    <w:p w:rsidR="0027732F" w:rsidRPr="00DD0BC4" w:rsidRDefault="00A11991" w:rsidP="00A119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</w:t>
      </w:r>
      <w:proofErr w:type="gramStart"/>
      <w:r w:rsidR="0027732F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="0027732F"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:rsidR="0027732F" w:rsidRPr="00DD0BC4" w:rsidRDefault="0027732F" w:rsidP="0027732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659F" w:rsidRPr="00DD0BC4" w:rsidRDefault="0044659F" w:rsidP="0044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в </w:t>
      </w:r>
      <w:r w:rsidR="00A71457" w:rsidRPr="00DD0BC4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достоверение о захоронении </w:t>
      </w:r>
      <w:proofErr w:type="gramStart"/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запись</w:t>
      </w:r>
      <w:proofErr w:type="gramEnd"/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о захоронении ________________(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умершего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44659F" w:rsidRPr="00DD0BC4" w:rsidRDefault="0044659F" w:rsidP="0027732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732F" w:rsidRPr="00DD0BC4" w:rsidRDefault="0027732F" w:rsidP="008074F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Основание: заявление ____________ (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заявителя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65270D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65270D" w:rsidRPr="00DD0BC4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="0065270D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______ регистрационный номер_______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7732F" w:rsidRPr="00DD0BC4" w:rsidRDefault="0027732F" w:rsidP="0027732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732F" w:rsidRPr="00DD0BC4" w:rsidRDefault="0027732F" w:rsidP="0027732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732F" w:rsidRPr="00DD0BC4" w:rsidRDefault="0027732F" w:rsidP="0027732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732F" w:rsidRPr="00DD0BC4" w:rsidRDefault="0027732F" w:rsidP="0027732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="00EB1D55" w:rsidRPr="00DD0BC4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_                                </w:t>
      </w:r>
      <w:r w:rsidR="00EB1D55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________________________________</w:t>
      </w:r>
    </w:p>
    <w:p w:rsidR="0027732F" w:rsidRPr="00DD0BC4" w:rsidRDefault="0027732F" w:rsidP="0027732F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</w:t>
      </w:r>
      <w:r w:rsidR="00EB1D55" w:rsidRPr="00DD0BC4">
        <w:rPr>
          <w:rFonts w:ascii="Times New Roman" w:hAnsi="Times New Roman"/>
          <w:sz w:val="24"/>
          <w:szCs w:val="24"/>
          <w:vertAlign w:val="superscript"/>
        </w:rPr>
        <w:t xml:space="preserve">          </w:t>
      </w: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 ИО, подпись</w:t>
      </w:r>
      <w:r w:rsidR="003C3FA2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)</w:t>
      </w:r>
    </w:p>
    <w:p w:rsidR="0027732F" w:rsidRPr="00DD0BC4" w:rsidRDefault="0027732F" w:rsidP="00083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:rsidR="008879F1" w:rsidRPr="00DD0BC4" w:rsidRDefault="008879F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br w:type="page"/>
      </w:r>
    </w:p>
    <w:p w:rsidR="00AD358A" w:rsidRPr="00DD0BC4" w:rsidRDefault="00AD358A" w:rsidP="00703D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lastRenderedPageBreak/>
        <w:t>Форма</w:t>
      </w:r>
      <w:r w:rsidR="00726F16" w:rsidRPr="00DD0BC4">
        <w:rPr>
          <w:rFonts w:ascii="Times New Roman" w:hAnsi="Times New Roman"/>
          <w:sz w:val="24"/>
          <w:szCs w:val="24"/>
        </w:rPr>
        <w:t xml:space="preserve"> </w:t>
      </w:r>
      <w:r w:rsidR="00985B2F" w:rsidRPr="00DD0BC4">
        <w:rPr>
          <w:rFonts w:ascii="Times New Roman" w:hAnsi="Times New Roman"/>
          <w:sz w:val="24"/>
          <w:szCs w:val="24"/>
        </w:rPr>
        <w:t>4</w:t>
      </w:r>
    </w:p>
    <w:p w:rsidR="00AD358A" w:rsidRPr="00DD0BC4" w:rsidRDefault="00AD358A" w:rsidP="00AD35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58A" w:rsidRPr="00DD0BC4" w:rsidRDefault="00AD358A" w:rsidP="00AD35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58A" w:rsidRPr="00DD0BC4" w:rsidRDefault="00AD358A" w:rsidP="00AD35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>РЕШЕНИЕ</w:t>
      </w:r>
    </w:p>
    <w:p w:rsidR="00AD358A" w:rsidRPr="00DD0BC4" w:rsidRDefault="00AD358A" w:rsidP="00AD35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 xml:space="preserve">о перерегистрации захоронения на </w:t>
      </w:r>
      <w:r w:rsidR="00A07DC6" w:rsidRPr="00DD0BC4">
        <w:rPr>
          <w:rFonts w:ascii="Times New Roman" w:hAnsi="Times New Roman"/>
          <w:b/>
          <w:sz w:val="24"/>
          <w:szCs w:val="24"/>
        </w:rPr>
        <w:t>других</w:t>
      </w:r>
      <w:r w:rsidRPr="00DD0BC4">
        <w:rPr>
          <w:rFonts w:ascii="Times New Roman" w:hAnsi="Times New Roman"/>
          <w:b/>
          <w:sz w:val="24"/>
          <w:szCs w:val="24"/>
        </w:rPr>
        <w:t xml:space="preserve"> лиц </w:t>
      </w:r>
    </w:p>
    <w:p w:rsidR="00CC7EF9" w:rsidRPr="00DD0BC4" w:rsidRDefault="00CC7EF9" w:rsidP="00CC7EF9">
      <w:pPr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>(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оформляется на бланке МКУ)</w:t>
      </w:r>
    </w:p>
    <w:p w:rsidR="00CE255F" w:rsidRPr="00DD0BC4" w:rsidRDefault="00CE255F" w:rsidP="00CE255F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Кому:</w:t>
      </w:r>
    </w:p>
    <w:p w:rsidR="00CE255F" w:rsidRPr="00DD0BC4" w:rsidRDefault="00CE255F" w:rsidP="00CE255F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="008A77D4" w:rsidRPr="00DD0BC4">
        <w:rPr>
          <w:rFonts w:ascii="Times New Roman" w:hAnsi="Times New Roman"/>
          <w:sz w:val="24"/>
          <w:szCs w:val="24"/>
        </w:rPr>
        <w:t>________________</w:t>
      </w:r>
      <w:r w:rsidRPr="00DD0BC4">
        <w:rPr>
          <w:rFonts w:ascii="Times New Roman" w:hAnsi="Times New Roman"/>
          <w:sz w:val="24"/>
          <w:szCs w:val="24"/>
        </w:rPr>
        <w:t>_</w:t>
      </w:r>
    </w:p>
    <w:p w:rsidR="00CE255F" w:rsidRPr="00DD0BC4" w:rsidRDefault="00CE255F" w:rsidP="00CE255F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:rsidR="00AD358A" w:rsidRPr="00DD0BC4" w:rsidRDefault="00AD358A" w:rsidP="00AD358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D358A" w:rsidRPr="00DD0BC4" w:rsidRDefault="00AD358A" w:rsidP="00AD358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D358A" w:rsidRPr="00DD0BC4" w:rsidRDefault="00AD358A" w:rsidP="00AD35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proofErr w:type="gramStart"/>
      <w:r w:rsidRPr="00DD0BC4">
        <w:rPr>
          <w:rFonts w:ascii="Times New Roman" w:hAnsi="Times New Roman"/>
          <w:sz w:val="24"/>
          <w:szCs w:val="24"/>
        </w:rPr>
        <w:t xml:space="preserve">Разрешить перерегистрировать родственное, семейное (родовое), почетное, воинское захоронение, нишу </w:t>
      </w:r>
      <w:r w:rsidR="00CA6B79" w:rsidRPr="00DD0BC4">
        <w:rPr>
          <w:rFonts w:ascii="Times New Roman" w:hAnsi="Times New Roman"/>
          <w:sz w:val="24"/>
          <w:szCs w:val="24"/>
        </w:rPr>
        <w:t xml:space="preserve">в </w:t>
      </w:r>
      <w:r w:rsidRPr="00DD0BC4">
        <w:rPr>
          <w:rFonts w:ascii="Times New Roman" w:hAnsi="Times New Roman"/>
          <w:sz w:val="24"/>
          <w:szCs w:val="24"/>
        </w:rPr>
        <w:t>стен</w:t>
      </w:r>
      <w:r w:rsidR="00CA6B79" w:rsidRPr="00DD0BC4">
        <w:rPr>
          <w:rFonts w:ascii="Times New Roman" w:hAnsi="Times New Roman"/>
          <w:sz w:val="24"/>
          <w:szCs w:val="24"/>
        </w:rPr>
        <w:t>е</w:t>
      </w:r>
      <w:r w:rsidRPr="00DD0BC4">
        <w:rPr>
          <w:rFonts w:ascii="Times New Roman" w:hAnsi="Times New Roman"/>
          <w:sz w:val="24"/>
          <w:szCs w:val="24"/>
        </w:rPr>
        <w:t xml:space="preserve"> скорби (</w:t>
      </w:r>
      <w:r w:rsidRPr="00DD0BC4">
        <w:rPr>
          <w:rFonts w:ascii="Times New Roman" w:hAnsi="Times New Roman"/>
          <w:i/>
          <w:sz w:val="24"/>
          <w:szCs w:val="24"/>
        </w:rPr>
        <w:t>нужное подчеркнуть</w:t>
      </w:r>
      <w:r w:rsidRPr="00DD0BC4">
        <w:rPr>
          <w:rFonts w:ascii="Times New Roman" w:hAnsi="Times New Roman"/>
          <w:sz w:val="24"/>
          <w:szCs w:val="24"/>
        </w:rPr>
        <w:t>), расположенно</w:t>
      </w:r>
      <w:r w:rsidR="00F24F0D" w:rsidRPr="00DD0BC4">
        <w:rPr>
          <w:rFonts w:ascii="Times New Roman" w:hAnsi="Times New Roman"/>
          <w:sz w:val="24"/>
          <w:szCs w:val="24"/>
        </w:rPr>
        <w:t>е</w:t>
      </w:r>
      <w:r w:rsidR="00EE4861" w:rsidRPr="00DD0BC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EE4861" w:rsidRPr="00DD0BC4">
        <w:rPr>
          <w:rFonts w:ascii="Times New Roman" w:hAnsi="Times New Roman"/>
          <w:sz w:val="24"/>
          <w:szCs w:val="24"/>
        </w:rPr>
        <w:t>ую</w:t>
      </w:r>
      <w:proofErr w:type="spellEnd"/>
      <w:r w:rsidR="00EE4861" w:rsidRPr="00DD0BC4">
        <w:rPr>
          <w:rFonts w:ascii="Times New Roman" w:hAnsi="Times New Roman"/>
          <w:sz w:val="24"/>
          <w:szCs w:val="24"/>
        </w:rPr>
        <w:t>)</w:t>
      </w:r>
      <w:r w:rsidRPr="00DD0BC4">
        <w:rPr>
          <w:rFonts w:ascii="Times New Roman" w:hAnsi="Times New Roman"/>
          <w:sz w:val="24"/>
          <w:szCs w:val="24"/>
        </w:rPr>
        <w:t xml:space="preserve"> на кладбище ____________________</w:t>
      </w:r>
      <w:r w:rsidR="00F24F0D" w:rsidRPr="00DD0BC4">
        <w:rPr>
          <w:rFonts w:ascii="Times New Roman" w:hAnsi="Times New Roman"/>
          <w:sz w:val="24"/>
          <w:szCs w:val="24"/>
        </w:rPr>
        <w:t>_____________</w:t>
      </w:r>
      <w:r w:rsidR="002D3B63" w:rsidRPr="00DD0BC4">
        <w:rPr>
          <w:rFonts w:ascii="Times New Roman" w:hAnsi="Times New Roman"/>
          <w:sz w:val="24"/>
          <w:szCs w:val="24"/>
        </w:rPr>
        <w:t>_________</w:t>
      </w:r>
      <w:r w:rsidR="00F24F0D" w:rsidRPr="00DD0BC4">
        <w:rPr>
          <w:rFonts w:ascii="Times New Roman" w:hAnsi="Times New Roman"/>
          <w:sz w:val="24"/>
          <w:szCs w:val="24"/>
        </w:rPr>
        <w:t>__</w:t>
      </w:r>
      <w:r w:rsidR="00C50752" w:rsidRPr="00DD0BC4">
        <w:rPr>
          <w:rFonts w:ascii="Times New Roman" w:hAnsi="Times New Roman"/>
          <w:sz w:val="24"/>
          <w:szCs w:val="24"/>
        </w:rPr>
        <w:t>_______________________________________</w:t>
      </w:r>
      <w:r w:rsidRPr="00DD0BC4">
        <w:rPr>
          <w:rFonts w:ascii="Times New Roman" w:hAnsi="Times New Roman"/>
          <w:sz w:val="24"/>
          <w:szCs w:val="24"/>
        </w:rPr>
        <w:t>_,</w:t>
      </w:r>
      <w:proofErr w:type="gramEnd"/>
    </w:p>
    <w:p w:rsidR="00AD358A" w:rsidRPr="00DD0BC4" w:rsidRDefault="00AD358A" w:rsidP="00AD358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</w:t>
      </w:r>
      <w:proofErr w:type="gramStart"/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:rsidR="00AD358A" w:rsidRPr="00DD0BC4" w:rsidRDefault="00AD358A" w:rsidP="00AD35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на ___________________ (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лица, на которое перерегистрир</w:t>
      </w:r>
      <w:r w:rsidR="00C50752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овано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C50752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место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захоронение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E33C1A" w:rsidRPr="00DD0BC4" w:rsidRDefault="00754959" w:rsidP="00F24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Выдать</w:t>
      </w:r>
      <w:r w:rsidR="00E33C1A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E33C1A" w:rsidRPr="00DD0BC4">
        <w:rPr>
          <w:rFonts w:ascii="Times New Roman" w:eastAsia="Times New Roman" w:hAnsi="Times New Roman"/>
          <w:sz w:val="24"/>
          <w:szCs w:val="24"/>
          <w:lang w:eastAsia="ru-RU"/>
        </w:rPr>
        <w:t>достоверение о захоронении ________________(</w:t>
      </w:r>
      <w:r w:rsidR="00E33C1A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лица, на которое перерегистрир</w:t>
      </w:r>
      <w:r w:rsidR="00C50752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овано</w:t>
      </w:r>
      <w:r w:rsidR="00E33C1A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ED17A8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соответствующее </w:t>
      </w:r>
      <w:r w:rsidR="00C50752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место </w:t>
      </w:r>
      <w:r w:rsidR="00E33C1A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захоронени</w:t>
      </w:r>
      <w:r w:rsidR="00C50752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я</w:t>
      </w:r>
      <w:r w:rsidR="00E33C1A" w:rsidRPr="00DD0BC4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AD358A" w:rsidRPr="00DD0BC4" w:rsidRDefault="00AD358A" w:rsidP="00E33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358A" w:rsidRPr="00DD0BC4" w:rsidRDefault="00CE255F" w:rsidP="00CC7E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Основание: заявление ____________ (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заявителя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gramStart"/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______ регистрационный номер_______</w:t>
      </w:r>
      <w:r w:rsidR="002F30F7" w:rsidRPr="00DD0BC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D358A" w:rsidRPr="00DD0BC4" w:rsidRDefault="00AD358A" w:rsidP="00AD358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3512" w:rsidRPr="00DD0BC4" w:rsidRDefault="00113512" w:rsidP="00AD358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3512" w:rsidRPr="00DD0BC4" w:rsidRDefault="00113512" w:rsidP="00AD358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358A" w:rsidRPr="00DD0BC4" w:rsidRDefault="00AD358A" w:rsidP="00AD358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            </w:t>
      </w:r>
      <w:r w:rsidR="00EB1D55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________________________________</w:t>
      </w:r>
    </w:p>
    <w:p w:rsidR="00AD358A" w:rsidRPr="00DD0BC4" w:rsidRDefault="00AD358A" w:rsidP="00AD358A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 ИО</w:t>
      </w:r>
      <w:r w:rsidR="003C3FA2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,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подпись</w:t>
      </w:r>
      <w:r w:rsidR="003C3FA2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)</w:t>
      </w:r>
    </w:p>
    <w:p w:rsidR="00AD358A" w:rsidRPr="00DD0BC4" w:rsidRDefault="00AD358A" w:rsidP="00AD358A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:rsidR="00AD358A" w:rsidRPr="00DD0BC4" w:rsidRDefault="00AD358A" w:rsidP="00AD358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br w:type="page"/>
      </w:r>
    </w:p>
    <w:p w:rsidR="00726F16" w:rsidRPr="00DD0BC4" w:rsidRDefault="00726F16" w:rsidP="00726F16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Форма </w:t>
      </w:r>
      <w:r w:rsidR="00985B2F"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</w:t>
      </w:r>
    </w:p>
    <w:p w:rsidR="00726F16" w:rsidRPr="00DD0BC4" w:rsidRDefault="00726F16" w:rsidP="00726F16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26F16" w:rsidRPr="00DD0BC4" w:rsidRDefault="00726F16" w:rsidP="00726F16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26F16" w:rsidRPr="00DD0BC4" w:rsidRDefault="00726F16" w:rsidP="00726F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>РЕШЕНИЕ</w:t>
      </w:r>
    </w:p>
    <w:p w:rsidR="002D414D" w:rsidRPr="00DD0BC4" w:rsidRDefault="00726F16" w:rsidP="00726F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 xml:space="preserve">об оформлении удостоверения </w:t>
      </w:r>
      <w:r w:rsidR="00582CC0" w:rsidRPr="00DD0BC4">
        <w:rPr>
          <w:rFonts w:ascii="Times New Roman" w:hAnsi="Times New Roman"/>
          <w:b/>
          <w:sz w:val="24"/>
          <w:szCs w:val="24"/>
        </w:rPr>
        <w:t>на</w:t>
      </w:r>
      <w:r w:rsidRPr="00DD0BC4">
        <w:rPr>
          <w:rFonts w:ascii="Times New Roman" w:hAnsi="Times New Roman"/>
          <w:b/>
          <w:sz w:val="24"/>
          <w:szCs w:val="24"/>
        </w:rPr>
        <w:t xml:space="preserve"> </w:t>
      </w:r>
      <w:r w:rsidR="002D414D" w:rsidRPr="00DD0BC4">
        <w:rPr>
          <w:rFonts w:ascii="Times New Roman" w:hAnsi="Times New Roman"/>
          <w:b/>
          <w:sz w:val="24"/>
          <w:szCs w:val="24"/>
        </w:rPr>
        <w:t>захоронение, произведенное до 1 августа 2004 года</w:t>
      </w:r>
      <w:r w:rsidR="00856B9E" w:rsidRPr="00DD0BC4">
        <w:rPr>
          <w:rFonts w:ascii="Times New Roman" w:hAnsi="Times New Roman"/>
          <w:b/>
          <w:sz w:val="24"/>
          <w:szCs w:val="24"/>
        </w:rPr>
        <w:t>/</w:t>
      </w:r>
      <w:r w:rsidR="002D414D" w:rsidRPr="00DD0BC4">
        <w:rPr>
          <w:rFonts w:ascii="Times New Roman" w:hAnsi="Times New Roman"/>
          <w:b/>
          <w:sz w:val="24"/>
          <w:szCs w:val="24"/>
        </w:rPr>
        <w:t xml:space="preserve"> на захоронение, произведенное после 1 августа 2004 </w:t>
      </w:r>
      <w:proofErr w:type="gramStart"/>
      <w:r w:rsidR="002D414D" w:rsidRPr="00DD0BC4">
        <w:rPr>
          <w:rFonts w:ascii="Times New Roman" w:hAnsi="Times New Roman"/>
          <w:b/>
          <w:sz w:val="24"/>
          <w:szCs w:val="24"/>
        </w:rPr>
        <w:t>года</w:t>
      </w:r>
      <w:proofErr w:type="gramEnd"/>
      <w:r w:rsidR="002D414D" w:rsidRPr="00DD0BC4">
        <w:rPr>
          <w:rFonts w:ascii="Times New Roman" w:hAnsi="Times New Roman"/>
          <w:b/>
          <w:sz w:val="24"/>
          <w:szCs w:val="24"/>
        </w:rPr>
        <w:t xml:space="preserve"> в случае если удостоверение о захоронении не выдано в соответствии с требованиями Закона Московской области</w:t>
      </w:r>
      <w:r w:rsidR="002D414D" w:rsidRPr="00DD0BC4">
        <w:rPr>
          <w:rFonts w:ascii="Times New Roman" w:hAnsi="Times New Roman"/>
          <w:b/>
          <w:sz w:val="24"/>
          <w:szCs w:val="24"/>
        </w:rPr>
        <w:br/>
        <w:t>№ 115/2007-ОЗ «О погребении и похоронном деле в Московской области»</w:t>
      </w:r>
    </w:p>
    <w:p w:rsidR="002D414D" w:rsidRPr="00DD0BC4" w:rsidRDefault="002D414D" w:rsidP="00726F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i/>
          <w:sz w:val="24"/>
          <w:szCs w:val="24"/>
        </w:rPr>
        <w:t>( нужное подчеркнуть)</w:t>
      </w:r>
    </w:p>
    <w:p w:rsidR="00CC7EF9" w:rsidRPr="00DD0BC4" w:rsidRDefault="00CC7EF9" w:rsidP="00CC7EF9">
      <w:pPr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>(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оформляется на бланке МКУ)</w:t>
      </w:r>
    </w:p>
    <w:p w:rsidR="00CC7EF9" w:rsidRPr="00DD0BC4" w:rsidRDefault="00CC7EF9" w:rsidP="00CC7EF9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:rsidR="00CC7EF9" w:rsidRPr="00DD0BC4" w:rsidRDefault="00CC7EF9" w:rsidP="00CC7EF9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Кому:</w:t>
      </w:r>
    </w:p>
    <w:p w:rsidR="00CC7EF9" w:rsidRPr="00DD0BC4" w:rsidRDefault="00CC7EF9" w:rsidP="00CC7EF9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8A77D4" w:rsidRPr="00DD0BC4">
        <w:rPr>
          <w:rFonts w:ascii="Times New Roman" w:hAnsi="Times New Roman"/>
          <w:sz w:val="24"/>
          <w:szCs w:val="24"/>
        </w:rPr>
        <w:t>________________</w:t>
      </w:r>
    </w:p>
    <w:p w:rsidR="00CC7EF9" w:rsidRPr="00DD0BC4" w:rsidRDefault="00CC7EF9" w:rsidP="00CC7EF9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:rsidR="00726F16" w:rsidRPr="00DD0BC4" w:rsidRDefault="00726F16" w:rsidP="00726F1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26F16" w:rsidRPr="00DD0BC4" w:rsidRDefault="00726F16" w:rsidP="00726F1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26F16" w:rsidRPr="00DD0BC4" w:rsidRDefault="00726F16" w:rsidP="00726F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Оформить </w:t>
      </w:r>
      <w:r w:rsidR="00A71457" w:rsidRPr="00DD0BC4">
        <w:rPr>
          <w:rFonts w:ascii="Times New Roman" w:hAnsi="Times New Roman"/>
          <w:sz w:val="24"/>
          <w:szCs w:val="24"/>
        </w:rPr>
        <w:t>У</w:t>
      </w:r>
      <w:r w:rsidRPr="00DD0BC4">
        <w:rPr>
          <w:rFonts w:ascii="Times New Roman" w:hAnsi="Times New Roman"/>
          <w:sz w:val="24"/>
          <w:szCs w:val="24"/>
        </w:rPr>
        <w:t xml:space="preserve">достоверение </w:t>
      </w:r>
      <w:r w:rsidR="00582CC0" w:rsidRPr="00DD0BC4">
        <w:rPr>
          <w:rFonts w:ascii="Times New Roman" w:hAnsi="Times New Roman"/>
          <w:sz w:val="24"/>
          <w:szCs w:val="24"/>
        </w:rPr>
        <w:t>на</w:t>
      </w:r>
      <w:r w:rsidRPr="00DD0BC4">
        <w:rPr>
          <w:rFonts w:ascii="Times New Roman" w:hAnsi="Times New Roman"/>
          <w:sz w:val="24"/>
          <w:szCs w:val="24"/>
        </w:rPr>
        <w:t xml:space="preserve"> </w:t>
      </w:r>
      <w:r w:rsidR="00C07016" w:rsidRPr="00DD0BC4">
        <w:rPr>
          <w:rFonts w:ascii="Times New Roman" w:hAnsi="Times New Roman"/>
          <w:sz w:val="24"/>
          <w:szCs w:val="24"/>
        </w:rPr>
        <w:t>ранее произведенно</w:t>
      </w:r>
      <w:r w:rsidR="00582CC0" w:rsidRPr="00DD0BC4">
        <w:rPr>
          <w:rFonts w:ascii="Times New Roman" w:hAnsi="Times New Roman"/>
          <w:sz w:val="24"/>
          <w:szCs w:val="24"/>
        </w:rPr>
        <w:t>е</w:t>
      </w:r>
      <w:r w:rsidR="00C07016" w:rsidRPr="00DD0BC4">
        <w:rPr>
          <w:rFonts w:ascii="Times New Roman" w:hAnsi="Times New Roman"/>
          <w:sz w:val="24"/>
          <w:szCs w:val="24"/>
        </w:rPr>
        <w:t xml:space="preserve"> </w:t>
      </w:r>
      <w:r w:rsidRPr="00DD0BC4">
        <w:rPr>
          <w:rFonts w:ascii="Times New Roman" w:hAnsi="Times New Roman"/>
          <w:sz w:val="24"/>
          <w:szCs w:val="24"/>
        </w:rPr>
        <w:t>родственно</w:t>
      </w:r>
      <w:r w:rsidR="00582CC0" w:rsidRPr="00DD0BC4">
        <w:rPr>
          <w:rFonts w:ascii="Times New Roman" w:hAnsi="Times New Roman"/>
          <w:sz w:val="24"/>
          <w:szCs w:val="24"/>
        </w:rPr>
        <w:t>е</w:t>
      </w:r>
      <w:r w:rsidRPr="00DD0BC4">
        <w:rPr>
          <w:rFonts w:ascii="Times New Roman" w:hAnsi="Times New Roman"/>
          <w:sz w:val="24"/>
          <w:szCs w:val="24"/>
        </w:rPr>
        <w:t>, семейно</w:t>
      </w:r>
      <w:r w:rsidR="00582CC0" w:rsidRPr="00DD0BC4">
        <w:rPr>
          <w:rFonts w:ascii="Times New Roman" w:hAnsi="Times New Roman"/>
          <w:sz w:val="24"/>
          <w:szCs w:val="24"/>
        </w:rPr>
        <w:t>е</w:t>
      </w:r>
      <w:r w:rsidRPr="00DD0BC4">
        <w:rPr>
          <w:rFonts w:ascii="Times New Roman" w:hAnsi="Times New Roman"/>
          <w:sz w:val="24"/>
          <w:szCs w:val="24"/>
        </w:rPr>
        <w:t xml:space="preserve"> (родово</w:t>
      </w:r>
      <w:r w:rsidR="00582CC0" w:rsidRPr="00DD0BC4">
        <w:rPr>
          <w:rFonts w:ascii="Times New Roman" w:hAnsi="Times New Roman"/>
          <w:sz w:val="24"/>
          <w:szCs w:val="24"/>
        </w:rPr>
        <w:t>е</w:t>
      </w:r>
      <w:r w:rsidRPr="00DD0BC4">
        <w:rPr>
          <w:rFonts w:ascii="Times New Roman" w:hAnsi="Times New Roman"/>
          <w:sz w:val="24"/>
          <w:szCs w:val="24"/>
        </w:rPr>
        <w:t>), воинско</w:t>
      </w:r>
      <w:r w:rsidR="00582CC0" w:rsidRPr="00DD0BC4">
        <w:rPr>
          <w:rFonts w:ascii="Times New Roman" w:hAnsi="Times New Roman"/>
          <w:sz w:val="24"/>
          <w:szCs w:val="24"/>
        </w:rPr>
        <w:t>е</w:t>
      </w:r>
      <w:r w:rsidRPr="00DD0BC4">
        <w:rPr>
          <w:rFonts w:ascii="Times New Roman" w:hAnsi="Times New Roman"/>
          <w:sz w:val="24"/>
          <w:szCs w:val="24"/>
        </w:rPr>
        <w:t>, почетно</w:t>
      </w:r>
      <w:r w:rsidR="00582CC0" w:rsidRPr="00DD0BC4">
        <w:rPr>
          <w:rFonts w:ascii="Times New Roman" w:hAnsi="Times New Roman"/>
          <w:sz w:val="24"/>
          <w:szCs w:val="24"/>
        </w:rPr>
        <w:t>е</w:t>
      </w:r>
      <w:r w:rsidRPr="00DD0BC4">
        <w:rPr>
          <w:rFonts w:ascii="Times New Roman" w:hAnsi="Times New Roman"/>
          <w:sz w:val="24"/>
          <w:szCs w:val="24"/>
        </w:rPr>
        <w:t xml:space="preserve"> захоронени</w:t>
      </w:r>
      <w:r w:rsidR="00582CC0" w:rsidRPr="00DD0BC4">
        <w:rPr>
          <w:rFonts w:ascii="Times New Roman" w:hAnsi="Times New Roman"/>
          <w:sz w:val="24"/>
          <w:szCs w:val="24"/>
        </w:rPr>
        <w:t>е</w:t>
      </w:r>
      <w:r w:rsidRPr="00DD0BC4">
        <w:rPr>
          <w:rFonts w:ascii="Times New Roman" w:hAnsi="Times New Roman"/>
          <w:sz w:val="24"/>
          <w:szCs w:val="24"/>
        </w:rPr>
        <w:t xml:space="preserve"> или захоронени</w:t>
      </w:r>
      <w:r w:rsidR="00582CC0" w:rsidRPr="00DD0BC4">
        <w:rPr>
          <w:rFonts w:ascii="Times New Roman" w:hAnsi="Times New Roman"/>
          <w:sz w:val="24"/>
          <w:szCs w:val="24"/>
        </w:rPr>
        <w:t>е</w:t>
      </w:r>
      <w:r w:rsidRPr="00DD0BC4">
        <w:rPr>
          <w:rFonts w:ascii="Times New Roman" w:hAnsi="Times New Roman"/>
          <w:sz w:val="24"/>
          <w:szCs w:val="24"/>
        </w:rPr>
        <w:t xml:space="preserve"> в стене скорби, расположенно</w:t>
      </w:r>
      <w:r w:rsidR="00743783" w:rsidRPr="00DD0BC4">
        <w:rPr>
          <w:rFonts w:ascii="Times New Roman" w:hAnsi="Times New Roman"/>
          <w:sz w:val="24"/>
          <w:szCs w:val="24"/>
        </w:rPr>
        <w:t>е</w:t>
      </w:r>
      <w:r w:rsidR="002D3B63" w:rsidRPr="00DD0BC4">
        <w:rPr>
          <w:rFonts w:ascii="Times New Roman" w:hAnsi="Times New Roman"/>
          <w:sz w:val="24"/>
          <w:szCs w:val="24"/>
        </w:rPr>
        <w:t xml:space="preserve"> </w:t>
      </w:r>
      <w:r w:rsidRPr="00DD0BC4">
        <w:rPr>
          <w:rFonts w:ascii="Times New Roman" w:hAnsi="Times New Roman"/>
          <w:sz w:val="24"/>
          <w:szCs w:val="24"/>
        </w:rPr>
        <w:t>на кладбище ________________________________</w:t>
      </w:r>
      <w:r w:rsidR="00C07016" w:rsidRPr="00DD0BC4">
        <w:rPr>
          <w:rFonts w:ascii="Times New Roman" w:hAnsi="Times New Roman"/>
          <w:sz w:val="24"/>
          <w:szCs w:val="24"/>
        </w:rPr>
        <w:t>____</w:t>
      </w:r>
      <w:r w:rsidRPr="00DD0BC4">
        <w:rPr>
          <w:rFonts w:ascii="Times New Roman" w:hAnsi="Times New Roman"/>
          <w:sz w:val="24"/>
          <w:szCs w:val="24"/>
        </w:rPr>
        <w:t>_</w:t>
      </w:r>
      <w:r w:rsidR="002D3B63" w:rsidRPr="00DD0BC4">
        <w:rPr>
          <w:rFonts w:ascii="Times New Roman" w:hAnsi="Times New Roman"/>
          <w:sz w:val="24"/>
          <w:szCs w:val="24"/>
        </w:rPr>
        <w:t>_____</w:t>
      </w:r>
      <w:r w:rsidRPr="00DD0BC4">
        <w:rPr>
          <w:rFonts w:ascii="Times New Roman" w:hAnsi="Times New Roman"/>
          <w:sz w:val="24"/>
          <w:szCs w:val="24"/>
        </w:rPr>
        <w:t>___</w:t>
      </w:r>
      <w:r w:rsidR="008A77D4" w:rsidRPr="00DD0BC4">
        <w:rPr>
          <w:rFonts w:ascii="Times New Roman" w:hAnsi="Times New Roman"/>
          <w:sz w:val="24"/>
          <w:szCs w:val="24"/>
        </w:rPr>
        <w:t>_______________________________________</w:t>
      </w:r>
      <w:r w:rsidRPr="00DD0BC4">
        <w:rPr>
          <w:rFonts w:ascii="Times New Roman" w:hAnsi="Times New Roman"/>
          <w:sz w:val="24"/>
          <w:szCs w:val="24"/>
        </w:rPr>
        <w:t>.</w:t>
      </w:r>
    </w:p>
    <w:p w:rsidR="00726F16" w:rsidRPr="00DD0BC4" w:rsidRDefault="00726F16" w:rsidP="008A77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proofErr w:type="gramStart"/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:rsidR="00726F16" w:rsidRPr="00DD0BC4" w:rsidRDefault="00ED17A8" w:rsidP="002D3B6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Выдать у</w:t>
      </w:r>
      <w:r w:rsidR="00726F16" w:rsidRPr="00DD0BC4">
        <w:rPr>
          <w:rFonts w:ascii="Times New Roman" w:eastAsia="Times New Roman" w:hAnsi="Times New Roman"/>
          <w:sz w:val="24"/>
          <w:szCs w:val="24"/>
          <w:lang w:eastAsia="ru-RU"/>
        </w:rPr>
        <w:t>достоверение о захоронении ________________(</w:t>
      </w:r>
      <w:r w:rsidR="00726F16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указать ФИО лица, которому выдано </w:t>
      </w:r>
      <w:r w:rsidR="00063C7E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у</w:t>
      </w:r>
      <w:r w:rsidR="00726F16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достоверение о соответствующем захоронении</w:t>
      </w:r>
      <w:r w:rsidR="00726F16" w:rsidRPr="00DD0BC4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726F16" w:rsidRPr="00DD0BC4" w:rsidRDefault="00726F16" w:rsidP="00726F1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3512" w:rsidRPr="00DD0BC4" w:rsidRDefault="00CC7EF9" w:rsidP="00CC7E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Основание: заявление ____________ (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заявителя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gramStart"/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______ регистрационный номер_______.</w:t>
      </w:r>
    </w:p>
    <w:p w:rsidR="00113512" w:rsidRPr="00DD0BC4" w:rsidRDefault="00113512" w:rsidP="00CC7E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3512" w:rsidRPr="00DD0BC4" w:rsidRDefault="00113512" w:rsidP="00CC7E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3512" w:rsidRPr="00DD0BC4" w:rsidRDefault="00113512" w:rsidP="0011351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3512" w:rsidRPr="00DD0BC4" w:rsidRDefault="00113512" w:rsidP="0011351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           </w:t>
      </w:r>
      <w:r w:rsidR="00EB1D55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________________________________</w:t>
      </w:r>
    </w:p>
    <w:p w:rsidR="00113512" w:rsidRPr="00DD0BC4" w:rsidRDefault="00113512" w:rsidP="00113512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 ИО, подпись)</w:t>
      </w:r>
    </w:p>
    <w:p w:rsidR="00113512" w:rsidRPr="00DD0BC4" w:rsidRDefault="00113512" w:rsidP="00CC7E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F16" w:rsidRPr="00DD0BC4" w:rsidRDefault="00726F16" w:rsidP="00726F1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br w:type="page"/>
      </w:r>
    </w:p>
    <w:p w:rsidR="00B259B8" w:rsidRPr="00DD0BC4" w:rsidRDefault="00B259B8" w:rsidP="00B259B8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Форма</w:t>
      </w:r>
      <w:r w:rsidR="00726F16"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985B2F"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</w:t>
      </w:r>
    </w:p>
    <w:p w:rsidR="00B259B8" w:rsidRPr="00DD0BC4" w:rsidRDefault="00B259B8" w:rsidP="00703D8C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03D8C" w:rsidRPr="00DD0BC4" w:rsidRDefault="00703D8C" w:rsidP="00703D8C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B259B8" w:rsidRPr="00DD0BC4" w:rsidRDefault="00B259B8" w:rsidP="00B259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>РЕШЕНИЕ</w:t>
      </w:r>
    </w:p>
    <w:p w:rsidR="00B259B8" w:rsidRPr="00DD0BC4" w:rsidRDefault="00B259B8" w:rsidP="00B259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 xml:space="preserve">о регистрации установки и замены </w:t>
      </w:r>
      <w:proofErr w:type="gramStart"/>
      <w:r w:rsidRPr="00DD0BC4">
        <w:rPr>
          <w:rFonts w:ascii="Times New Roman" w:hAnsi="Times New Roman"/>
          <w:b/>
          <w:sz w:val="24"/>
          <w:szCs w:val="24"/>
        </w:rPr>
        <w:t>надмогильного</w:t>
      </w:r>
      <w:proofErr w:type="gramEnd"/>
    </w:p>
    <w:p w:rsidR="00B259B8" w:rsidRPr="00DD0BC4" w:rsidRDefault="00B259B8" w:rsidP="00B259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 xml:space="preserve">сооружения (надгробия) </w:t>
      </w:r>
    </w:p>
    <w:p w:rsidR="00102F0B" w:rsidRPr="00DD0BC4" w:rsidRDefault="00102F0B" w:rsidP="00102F0B">
      <w:pPr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>(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оформляется на бланке МКУ)</w:t>
      </w:r>
    </w:p>
    <w:p w:rsidR="000E675F" w:rsidRPr="00DD0BC4" w:rsidRDefault="000E675F" w:rsidP="00102F0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:rsidR="00102F0B" w:rsidRPr="00DD0BC4" w:rsidRDefault="00102F0B" w:rsidP="00102F0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Кому:</w:t>
      </w:r>
    </w:p>
    <w:p w:rsidR="00102F0B" w:rsidRPr="00DD0BC4" w:rsidRDefault="00102F0B" w:rsidP="00102F0B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5B70D8" w:rsidRPr="00DD0BC4">
        <w:rPr>
          <w:rFonts w:ascii="Times New Roman" w:hAnsi="Times New Roman"/>
          <w:sz w:val="24"/>
          <w:szCs w:val="24"/>
        </w:rPr>
        <w:t>________________</w:t>
      </w:r>
    </w:p>
    <w:p w:rsidR="00102F0B" w:rsidRPr="00DD0BC4" w:rsidRDefault="00102F0B" w:rsidP="00102F0B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</w:t>
      </w:r>
      <w:r w:rsidR="00B83949"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обратившегося 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за предоставлением Муниципальной услуги, адрес места жительства (адрес места пребывания), адрес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:rsidR="00B259B8" w:rsidRPr="00DD0BC4" w:rsidRDefault="00B259B8" w:rsidP="00B259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59B8" w:rsidRPr="00DD0BC4" w:rsidRDefault="00B259B8" w:rsidP="00B259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59B8" w:rsidRPr="00DD0BC4" w:rsidRDefault="00B259B8" w:rsidP="00B259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0BC4">
        <w:rPr>
          <w:rFonts w:ascii="Times New Roman" w:hAnsi="Times New Roman"/>
          <w:sz w:val="24"/>
          <w:szCs w:val="24"/>
        </w:rPr>
        <w:t xml:space="preserve">Зарегистрировать </w:t>
      </w:r>
      <w:r w:rsidR="00341F2B" w:rsidRPr="00DD0BC4">
        <w:rPr>
          <w:rFonts w:ascii="Times New Roman" w:hAnsi="Times New Roman"/>
          <w:sz w:val="24"/>
          <w:szCs w:val="24"/>
        </w:rPr>
        <w:t xml:space="preserve">в книге регистрации надмогильных сооружений (надгробий) </w:t>
      </w:r>
      <w:r w:rsidRPr="00DD0BC4">
        <w:rPr>
          <w:rFonts w:ascii="Times New Roman" w:hAnsi="Times New Roman"/>
          <w:sz w:val="24"/>
          <w:szCs w:val="24"/>
        </w:rPr>
        <w:t xml:space="preserve">установку, замену </w:t>
      </w:r>
      <w:r w:rsidRPr="00DD0BC4">
        <w:rPr>
          <w:rFonts w:ascii="Times New Roman" w:hAnsi="Times New Roman"/>
          <w:i/>
          <w:sz w:val="24"/>
          <w:szCs w:val="24"/>
        </w:rPr>
        <w:t>(нужное подчеркнуть</w:t>
      </w:r>
      <w:r w:rsidRPr="00DD0BC4">
        <w:rPr>
          <w:rFonts w:ascii="Times New Roman" w:hAnsi="Times New Roman"/>
          <w:sz w:val="24"/>
          <w:szCs w:val="24"/>
        </w:rPr>
        <w:t>) надмогильного сооружения (надгробия) на могиле (регистрационный номер №_______), расположенной на кладбище ___________________</w:t>
      </w:r>
      <w:r w:rsidR="005B70D8" w:rsidRPr="00DD0BC4">
        <w:rPr>
          <w:rFonts w:ascii="Times New Roman" w:hAnsi="Times New Roman"/>
          <w:sz w:val="24"/>
          <w:szCs w:val="24"/>
        </w:rPr>
        <w:t>_____</w:t>
      </w:r>
      <w:r w:rsidRPr="00DD0BC4">
        <w:rPr>
          <w:rFonts w:ascii="Times New Roman" w:hAnsi="Times New Roman"/>
          <w:sz w:val="24"/>
          <w:szCs w:val="24"/>
        </w:rPr>
        <w:t>_.</w:t>
      </w:r>
      <w:proofErr w:type="gramEnd"/>
    </w:p>
    <w:p w:rsidR="00B259B8" w:rsidRPr="00DD0BC4" w:rsidRDefault="00B259B8" w:rsidP="00B25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 xml:space="preserve">                                                    </w:t>
      </w:r>
      <w:r w:rsidR="00743783" w:rsidRPr="00DD0BC4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</w:t>
      </w:r>
      <w:r w:rsidR="008E35E2" w:rsidRPr="00DD0BC4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</w:t>
      </w:r>
      <w:r w:rsidR="00743783" w:rsidRPr="00DD0BC4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 xml:space="preserve"> </w:t>
      </w:r>
      <w:r w:rsidRPr="00DD0BC4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 xml:space="preserve">          </w:t>
      </w:r>
      <w:proofErr w:type="gramStart"/>
      <w:r w:rsidRPr="00DD0BC4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</w:t>
      </w:r>
      <w:r w:rsidRPr="00DD0BC4">
        <w:rPr>
          <w:rFonts w:ascii="Times New Roman" w:eastAsia="Times New Roman" w:hAnsi="Times New Roman"/>
          <w:i/>
          <w:sz w:val="20"/>
          <w:szCs w:val="20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:rsidR="00B259B8" w:rsidRPr="00DD0BC4" w:rsidRDefault="00341F2B" w:rsidP="00341F2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запись о регистрации </w:t>
      </w:r>
      <w:r w:rsidR="00063C7E" w:rsidRPr="00DD0BC4">
        <w:rPr>
          <w:rFonts w:ascii="Times New Roman" w:eastAsia="Times New Roman" w:hAnsi="Times New Roman"/>
          <w:sz w:val="24"/>
          <w:szCs w:val="24"/>
          <w:lang w:eastAsia="ru-RU"/>
        </w:rPr>
        <w:t>установки, замены (</w:t>
      </w:r>
      <w:r w:rsidR="00063C7E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 w:rsidR="00063C7E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надмогильного сооружения (надгробия) в </w:t>
      </w:r>
      <w:r w:rsidR="00063C7E" w:rsidRPr="00DD0BC4">
        <w:rPr>
          <w:rFonts w:ascii="Times New Roman" w:eastAsia="Times New Roman" w:hAnsi="Times New Roman"/>
          <w:sz w:val="24"/>
          <w:szCs w:val="24"/>
          <w:lang w:eastAsia="ru-RU"/>
        </w:rPr>
        <w:t>книгу регистрации надмогильных сооружений (надгробий) и в у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достоверение о захоронении.</w:t>
      </w:r>
      <w:proofErr w:type="gramEnd"/>
    </w:p>
    <w:p w:rsidR="00341F2B" w:rsidRPr="00DD0BC4" w:rsidRDefault="00341F2B" w:rsidP="00341F2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59B8" w:rsidRPr="00DD0BC4" w:rsidRDefault="00102F0B" w:rsidP="006075C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Основание: заявление ____________ (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заявителя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gramStart"/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______ регистрационный номер_______.</w:t>
      </w:r>
    </w:p>
    <w:p w:rsidR="00B259B8" w:rsidRPr="00DD0BC4" w:rsidRDefault="00B259B8" w:rsidP="00B25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3512" w:rsidRPr="00DD0BC4" w:rsidRDefault="00113512" w:rsidP="00B25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3512" w:rsidRPr="00DD0BC4" w:rsidRDefault="00113512" w:rsidP="00B25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59B8" w:rsidRPr="00DD0BC4" w:rsidRDefault="00B259B8" w:rsidP="00B25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              </w:t>
      </w:r>
      <w:r w:rsidR="00EB1D55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________________________________</w:t>
      </w:r>
    </w:p>
    <w:p w:rsidR="00B259B8" w:rsidRPr="00DD0BC4" w:rsidRDefault="00B259B8" w:rsidP="00B259B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 ИО</w:t>
      </w:r>
      <w:r w:rsidR="00D80C7C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,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подпись</w:t>
      </w:r>
      <w:r w:rsidR="00D80C7C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)</w:t>
      </w:r>
    </w:p>
    <w:p w:rsidR="00B259B8" w:rsidRPr="00DD0BC4" w:rsidRDefault="00B259B8" w:rsidP="00083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:rsidR="00B259B8" w:rsidRPr="00DD0BC4" w:rsidRDefault="00B259B8" w:rsidP="00B259B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br w:type="page"/>
      </w:r>
    </w:p>
    <w:p w:rsidR="00EA1E39" w:rsidRPr="00DD0BC4" w:rsidRDefault="00EA1E39" w:rsidP="00EA1E39">
      <w:pPr>
        <w:pStyle w:val="1-"/>
        <w:spacing w:before="0" w:after="0" w:line="240" w:lineRule="auto"/>
        <w:ind w:left="5103"/>
        <w:jc w:val="left"/>
        <w:rPr>
          <w:b w:val="0"/>
          <w:sz w:val="24"/>
          <w:szCs w:val="24"/>
        </w:rPr>
      </w:pPr>
      <w:r w:rsidRPr="00DD0BC4">
        <w:rPr>
          <w:b w:val="0"/>
          <w:sz w:val="24"/>
          <w:szCs w:val="24"/>
        </w:rPr>
        <w:lastRenderedPageBreak/>
        <w:t>Приложение</w:t>
      </w:r>
      <w:r>
        <w:rPr>
          <w:b w:val="0"/>
          <w:sz w:val="24"/>
          <w:szCs w:val="24"/>
        </w:rPr>
        <w:t xml:space="preserve"> 5</w:t>
      </w:r>
    </w:p>
    <w:p w:rsidR="00EA1E39" w:rsidRPr="00DD0BC4" w:rsidRDefault="00EA1E39" w:rsidP="00EA1E3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EA1E39" w:rsidRDefault="00EA1E39" w:rsidP="00EA1E39">
      <w:pPr>
        <w:pStyle w:val="Default"/>
        <w:ind w:left="5103"/>
      </w:pPr>
      <w:r w:rsidRPr="00DD0BC4">
        <w:rPr>
          <w:bCs/>
          <w:iCs/>
        </w:rPr>
        <w:t xml:space="preserve">предоставления муниципальной услуги </w:t>
      </w:r>
      <w:r w:rsidRPr="00DD0BC4">
        <w:rPr>
          <w:bCs/>
          <w:iCs/>
        </w:rPr>
        <w:br/>
      </w:r>
      <w:r w:rsidRPr="00776849">
        <w:rPr>
          <w:color w:val="auto"/>
        </w:rPr>
        <w:t>предоставления муниципальной услуги по предоставлению мест для захоронения (</w:t>
      </w:r>
      <w:proofErr w:type="spellStart"/>
      <w:r w:rsidRPr="00776849">
        <w:rPr>
          <w:color w:val="auto"/>
        </w:rPr>
        <w:t>подзахоронения</w:t>
      </w:r>
      <w:proofErr w:type="spellEnd"/>
      <w:r w:rsidRPr="00776849">
        <w:rPr>
          <w:color w:val="auto"/>
        </w:rPr>
        <w:t>), перерегистрации захоронений на других лиц, регистрации установки и замены надмогильных сооружений (надгробий)</w:t>
      </w:r>
      <w:r>
        <w:rPr>
          <w:color w:val="auto"/>
        </w:rPr>
        <w:t xml:space="preserve"> </w:t>
      </w:r>
      <w:r w:rsidRPr="00180CB8">
        <w:t xml:space="preserve">на территории  сельских поселений, городского поселения Сергиев Посад и </w:t>
      </w:r>
      <w:proofErr w:type="spellStart"/>
      <w:r w:rsidRPr="00180CB8">
        <w:t>межпоселенческих</w:t>
      </w:r>
      <w:proofErr w:type="spellEnd"/>
      <w:r>
        <w:t xml:space="preserve"> </w:t>
      </w:r>
      <w:r w:rsidRPr="00180CB8">
        <w:t xml:space="preserve"> территориях  Сергиево-Посадского </w:t>
      </w:r>
      <w:r>
        <w:t xml:space="preserve"> </w:t>
      </w:r>
      <w:r w:rsidRPr="00180CB8">
        <w:t>муниципального района</w:t>
      </w:r>
    </w:p>
    <w:p w:rsidR="00EA1E39" w:rsidRPr="00DD0BC4" w:rsidRDefault="00EA1E39" w:rsidP="00EA1E3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Московской области</w:t>
      </w:r>
    </w:p>
    <w:p w:rsidR="00CF3F2F" w:rsidRPr="00DD0BC4" w:rsidRDefault="00CF3F2F" w:rsidP="00CF3F2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CF141E" w:rsidRPr="00DD0BC4" w:rsidRDefault="00CF141E" w:rsidP="00C1508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ED3BC1" w:rsidRPr="00DD0BC4" w:rsidRDefault="00ED3BC1" w:rsidP="00ED3B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ФОРМЫ РЕШЕНИЙ</w:t>
      </w:r>
    </w:p>
    <w:p w:rsidR="00C1508D" w:rsidRPr="00DD0BC4" w:rsidRDefault="00703D8C" w:rsidP="00ED3B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об отказе в предоставлении Муниципальной у</w:t>
      </w:r>
      <w:r w:rsidR="00ED3BC1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слуги</w:t>
      </w:r>
    </w:p>
    <w:p w:rsidR="00C1508D" w:rsidRPr="00DD0BC4" w:rsidRDefault="00C1508D" w:rsidP="00C1508D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Форма 1</w:t>
      </w:r>
    </w:p>
    <w:p w:rsidR="00CF141E" w:rsidRPr="00DD0BC4" w:rsidRDefault="00CF141E" w:rsidP="00C150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1AC6" w:rsidRPr="00DD0BC4" w:rsidRDefault="00ED1AC6" w:rsidP="00ED1A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>РЕШЕНИЕ</w:t>
      </w:r>
    </w:p>
    <w:p w:rsidR="00ED1AC6" w:rsidRPr="00DD0BC4" w:rsidRDefault="00ED1AC6" w:rsidP="00ED1A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 xml:space="preserve">об отказе в предоставлении </w:t>
      </w:r>
      <w:r w:rsidR="00B83949" w:rsidRPr="00DD0BC4">
        <w:rPr>
          <w:rFonts w:ascii="Times New Roman" w:hAnsi="Times New Roman"/>
          <w:b/>
          <w:sz w:val="24"/>
          <w:szCs w:val="24"/>
        </w:rPr>
        <w:t xml:space="preserve">места для </w:t>
      </w:r>
      <w:r w:rsidR="00C22FA3" w:rsidRPr="00DD0BC4">
        <w:rPr>
          <w:rFonts w:ascii="Times New Roman" w:hAnsi="Times New Roman"/>
          <w:b/>
          <w:sz w:val="24"/>
          <w:szCs w:val="24"/>
        </w:rPr>
        <w:t>одиночного захоронения</w:t>
      </w:r>
      <w:r w:rsidRPr="00DD0BC4">
        <w:rPr>
          <w:rFonts w:ascii="Times New Roman" w:hAnsi="Times New Roman"/>
          <w:b/>
          <w:sz w:val="24"/>
          <w:szCs w:val="24"/>
        </w:rPr>
        <w:t xml:space="preserve"> </w:t>
      </w:r>
    </w:p>
    <w:p w:rsidR="00ED1AC6" w:rsidRPr="00DD0BC4" w:rsidRDefault="00ED1AC6" w:rsidP="00ED1AC6">
      <w:pPr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>(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оформляется на бланке МКУ)</w:t>
      </w:r>
    </w:p>
    <w:p w:rsidR="00ED1AC6" w:rsidRPr="00DD0BC4" w:rsidRDefault="00ED1AC6" w:rsidP="00ED1AC6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Кому:</w:t>
      </w:r>
    </w:p>
    <w:p w:rsidR="00ED1AC6" w:rsidRPr="00DD0BC4" w:rsidRDefault="00ED1AC6" w:rsidP="00ED1AC6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 w:rsidR="005B70D8" w:rsidRPr="00DD0BC4">
        <w:rPr>
          <w:rFonts w:ascii="Times New Roman" w:hAnsi="Times New Roman"/>
          <w:sz w:val="24"/>
          <w:szCs w:val="24"/>
        </w:rPr>
        <w:t>____</w:t>
      </w:r>
      <w:r w:rsidRPr="00DD0BC4">
        <w:rPr>
          <w:rFonts w:ascii="Times New Roman" w:hAnsi="Times New Roman"/>
          <w:sz w:val="24"/>
          <w:szCs w:val="24"/>
        </w:rPr>
        <w:t>_</w:t>
      </w:r>
    </w:p>
    <w:p w:rsidR="00ED1AC6" w:rsidRPr="00DD0BC4" w:rsidRDefault="00ED1AC6" w:rsidP="00ED1AC6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(полное наименование специализированной службы по вопросам похоронного дела), адрес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="00C22FA3" w:rsidRPr="00DD0BC4">
        <w:rPr>
          <w:rFonts w:ascii="Times New Roman" w:hAnsi="Times New Roman"/>
          <w:i/>
          <w:sz w:val="24"/>
          <w:szCs w:val="24"/>
          <w:vertAlign w:val="superscript"/>
        </w:rPr>
        <w:t>)</w:t>
      </w:r>
    </w:p>
    <w:p w:rsidR="00ED1AC6" w:rsidRPr="00DD0BC4" w:rsidRDefault="00ED1AC6" w:rsidP="00ED1AC6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завление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от_____</w:t>
      </w:r>
      <w:r w:rsidR="009F3D14" w:rsidRPr="00DD0BC4">
        <w:rPr>
          <w:rFonts w:ascii="Times New Roman" w:hAnsi="Times New Roman"/>
          <w:i/>
          <w:sz w:val="24"/>
          <w:szCs w:val="24"/>
          <w:vertAlign w:val="superscript"/>
        </w:rPr>
        <w:t>________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__,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регситрационный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номер________</w:t>
      </w:r>
    </w:p>
    <w:p w:rsidR="00ED1AC6" w:rsidRPr="00DD0BC4" w:rsidRDefault="00ED1AC6" w:rsidP="00ED1AC6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</w:rPr>
      </w:pPr>
    </w:p>
    <w:p w:rsidR="00ED1AC6" w:rsidRPr="00DD0BC4" w:rsidRDefault="00ED1AC6" w:rsidP="00ED1A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hAnsi="Times New Roman"/>
          <w:sz w:val="24"/>
          <w:szCs w:val="24"/>
        </w:rPr>
        <w:t xml:space="preserve">Вам отказано в предоставлении </w:t>
      </w:r>
      <w:r w:rsidR="00ED17A8" w:rsidRPr="00DD0BC4">
        <w:rPr>
          <w:rFonts w:ascii="Times New Roman" w:hAnsi="Times New Roman"/>
          <w:sz w:val="24"/>
          <w:szCs w:val="24"/>
        </w:rPr>
        <w:t xml:space="preserve">места для </w:t>
      </w:r>
      <w:r w:rsidRPr="00DD0BC4">
        <w:rPr>
          <w:rFonts w:ascii="Times New Roman" w:hAnsi="Times New Roman"/>
          <w:sz w:val="24"/>
          <w:szCs w:val="24"/>
        </w:rPr>
        <w:t>одиночного захоронения по сл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едующим основаниям:</w:t>
      </w:r>
    </w:p>
    <w:p w:rsidR="00ED1AC6" w:rsidRPr="00DD0BC4" w:rsidRDefault="00ED1AC6" w:rsidP="00ED1A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AC6" w:rsidRPr="00DD0BC4" w:rsidRDefault="00ED1AC6" w:rsidP="00A367C9">
      <w:pPr>
        <w:pStyle w:val="111"/>
        <w:numPr>
          <w:ilvl w:val="0"/>
          <w:numId w:val="20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 w:rsidRPr="00DD0BC4">
        <w:rPr>
          <w:i/>
          <w:sz w:val="24"/>
          <w:szCs w:val="24"/>
        </w:rPr>
        <w:t xml:space="preserve"> </w:t>
      </w:r>
      <w:r w:rsidR="0093114C" w:rsidRPr="00DD0BC4">
        <w:rPr>
          <w:i/>
          <w:sz w:val="24"/>
          <w:szCs w:val="24"/>
        </w:rPr>
        <w:t>З</w:t>
      </w:r>
      <w:r w:rsidRPr="00DD0BC4">
        <w:rPr>
          <w:i/>
          <w:sz w:val="24"/>
          <w:szCs w:val="24"/>
        </w:rPr>
        <w:t>аявителем не предоставлены оригиналы документов (в случае если требуются), направленны</w:t>
      </w:r>
      <w:r w:rsidR="00C57A6D" w:rsidRPr="00DD0BC4">
        <w:rPr>
          <w:i/>
          <w:sz w:val="24"/>
          <w:szCs w:val="24"/>
        </w:rPr>
        <w:t>х</w:t>
      </w:r>
      <w:r w:rsidRPr="00DD0BC4">
        <w:rPr>
          <w:i/>
          <w:sz w:val="24"/>
          <w:szCs w:val="24"/>
        </w:rPr>
        <w:t xml:space="preserve"> в электронном виде посредством РПГУ;</w:t>
      </w:r>
    </w:p>
    <w:p w:rsidR="00ED1AC6" w:rsidRPr="00DD0BC4" w:rsidRDefault="00ED1AC6" w:rsidP="00A367C9">
      <w:pPr>
        <w:pStyle w:val="111"/>
        <w:numPr>
          <w:ilvl w:val="0"/>
          <w:numId w:val="20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 w:rsidRPr="00DD0BC4">
        <w:rPr>
          <w:i/>
          <w:sz w:val="24"/>
          <w:szCs w:val="24"/>
        </w:rPr>
        <w:t xml:space="preserve"> </w:t>
      </w:r>
      <w:r w:rsidR="002D414D" w:rsidRPr="00DD0BC4">
        <w:rPr>
          <w:i/>
          <w:sz w:val="24"/>
          <w:szCs w:val="24"/>
        </w:rPr>
        <w:t>Н</w:t>
      </w:r>
      <w:r w:rsidRPr="00DD0BC4">
        <w:rPr>
          <w:i/>
          <w:sz w:val="24"/>
          <w:szCs w:val="24"/>
        </w:rPr>
        <w:t xml:space="preserve">есоответствие представленных </w:t>
      </w:r>
      <w:r w:rsidR="00C57A6D" w:rsidRPr="00DD0BC4">
        <w:rPr>
          <w:i/>
          <w:sz w:val="24"/>
          <w:szCs w:val="24"/>
        </w:rPr>
        <w:t>З</w:t>
      </w:r>
      <w:r w:rsidRPr="00DD0BC4">
        <w:rPr>
          <w:i/>
          <w:sz w:val="24"/>
          <w:szCs w:val="24"/>
        </w:rPr>
        <w:t>аявителем оригиналов документов, необходимых для предоставления Муниципальной услуги, электронным образам, направленным в электронном виде посредством РПГУ</w:t>
      </w:r>
      <w:r w:rsidR="0093114C" w:rsidRPr="00DD0BC4">
        <w:rPr>
          <w:i/>
          <w:sz w:val="24"/>
          <w:szCs w:val="24"/>
        </w:rPr>
        <w:t>;</w:t>
      </w:r>
    </w:p>
    <w:p w:rsidR="00330FEF" w:rsidRPr="00DD0BC4" w:rsidRDefault="00330FEF" w:rsidP="00330FEF">
      <w:pPr>
        <w:pStyle w:val="affff2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eastAsia="Times New Roman"/>
          <w:i/>
          <w:sz w:val="24"/>
          <w:szCs w:val="24"/>
          <w:lang w:eastAsia="ru-RU"/>
        </w:rPr>
      </w:pPr>
      <w:r w:rsidRPr="00DD0BC4">
        <w:rPr>
          <w:rFonts w:ascii="Times New Roman" w:hAnsi="Times New Roman"/>
          <w:i/>
          <w:sz w:val="24"/>
          <w:szCs w:val="24"/>
        </w:rPr>
        <w:t xml:space="preserve">Наличие в представленных Заявителем </w:t>
      </w:r>
      <w:proofErr w:type="gramStart"/>
      <w:r w:rsidRPr="00DD0BC4">
        <w:rPr>
          <w:rFonts w:ascii="Times New Roman" w:hAnsi="Times New Roman"/>
          <w:i/>
          <w:sz w:val="24"/>
          <w:szCs w:val="24"/>
        </w:rPr>
        <w:t>заявлении</w:t>
      </w:r>
      <w:proofErr w:type="gramEnd"/>
      <w:r w:rsidRPr="00DD0BC4">
        <w:rPr>
          <w:rFonts w:ascii="Times New Roman" w:hAnsi="Times New Roman"/>
          <w:i/>
          <w:sz w:val="24"/>
          <w:szCs w:val="24"/>
        </w:rPr>
        <w:t xml:space="preserve"> и приложенных к нему документах противоречивых/недостоверных сведений</w:t>
      </w:r>
      <w:r w:rsidR="0031701E" w:rsidRPr="00DD0BC4">
        <w:rPr>
          <w:rFonts w:ascii="Times New Roman" w:hAnsi="Times New Roman"/>
          <w:i/>
          <w:sz w:val="24"/>
          <w:szCs w:val="24"/>
        </w:rPr>
        <w:t>;</w:t>
      </w:r>
    </w:p>
    <w:p w:rsidR="0031701E" w:rsidRPr="00DD0BC4" w:rsidRDefault="0031701E" w:rsidP="00330FEF">
      <w:pPr>
        <w:pStyle w:val="affff2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eastAsia="Times New Roman"/>
          <w:i/>
          <w:sz w:val="24"/>
          <w:szCs w:val="24"/>
          <w:lang w:eastAsia="ru-RU"/>
        </w:rPr>
      </w:pPr>
      <w:r w:rsidRPr="00DD0BC4">
        <w:rPr>
          <w:rFonts w:ascii="Times New Roman" w:hAnsi="Times New Roman"/>
          <w:i/>
          <w:sz w:val="24"/>
          <w:szCs w:val="24"/>
        </w:rPr>
        <w:t>Поступление от Заявителя заявления об отказе в предоставлении Муниципальной услуги</w:t>
      </w:r>
    </w:p>
    <w:p w:rsidR="00ED1AC6" w:rsidRPr="00DD0BC4" w:rsidRDefault="00ED1AC6" w:rsidP="00ED1AC6">
      <w:pPr>
        <w:spacing w:after="0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</w:p>
    <w:p w:rsidR="00ED1AC6" w:rsidRPr="00DD0BC4" w:rsidRDefault="00ED1AC6" w:rsidP="00ED1AC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AC6" w:rsidRPr="00DD0BC4" w:rsidRDefault="00ED1AC6" w:rsidP="00ED1AC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                                        </w:t>
      </w:r>
      <w:r w:rsidR="00C57A6D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________________________________</w:t>
      </w:r>
    </w:p>
    <w:p w:rsidR="00ED1AC6" w:rsidRPr="00DD0BC4" w:rsidRDefault="00ED1AC6" w:rsidP="00ED1AC6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 ИО, подпись)</w:t>
      </w:r>
    </w:p>
    <w:p w:rsidR="00ED1AC6" w:rsidRPr="00DD0BC4" w:rsidRDefault="00ED1AC6" w:rsidP="00ED1A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Pr="00DD0BC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C57A6D" w:rsidRPr="00DD0BC4">
        <w:rPr>
          <w:rFonts w:ascii="Times New Roman" w:hAnsi="Times New Roman"/>
          <w:sz w:val="24"/>
          <w:szCs w:val="24"/>
        </w:rPr>
        <w:t xml:space="preserve">                        </w:t>
      </w:r>
      <w:r w:rsidRPr="00DD0BC4">
        <w:rPr>
          <w:rFonts w:ascii="Times New Roman" w:hAnsi="Times New Roman"/>
          <w:sz w:val="24"/>
          <w:szCs w:val="24"/>
        </w:rPr>
        <w:t xml:space="preserve">        «_____»________20__г.</w:t>
      </w:r>
    </w:p>
    <w:p w:rsidR="00ED1AC6" w:rsidRPr="00DD0BC4" w:rsidRDefault="00ED1AC6" w:rsidP="00ED1A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AC6" w:rsidRPr="00DD0BC4" w:rsidRDefault="00ED1AC6" w:rsidP="00ED1A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Данное решение может быть обжаловано в Министерство потребительского рынка и услуг Московской области или в судебном порядке.</w:t>
      </w:r>
    </w:p>
    <w:p w:rsidR="00ED1AC6" w:rsidRPr="00DD0BC4" w:rsidRDefault="00ED1A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1AC6" w:rsidRPr="00DD0BC4" w:rsidRDefault="00ED1AC6" w:rsidP="00ED1AC6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Форма 2</w:t>
      </w:r>
    </w:p>
    <w:p w:rsidR="00ED1AC6" w:rsidRPr="00DD0BC4" w:rsidRDefault="00ED1AC6" w:rsidP="000430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1AC6" w:rsidRPr="00DD0BC4" w:rsidRDefault="00ED1AC6" w:rsidP="00C150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508D" w:rsidRPr="00DD0BC4" w:rsidRDefault="00C1508D" w:rsidP="00C150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>РЕШЕНИЕ</w:t>
      </w:r>
    </w:p>
    <w:p w:rsidR="00C1508D" w:rsidRPr="00DD0BC4" w:rsidRDefault="00C1508D" w:rsidP="00C150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 xml:space="preserve">об отказе в предоставлении места для </w:t>
      </w:r>
      <w:r w:rsidR="0034205C" w:rsidRPr="00DD0BC4">
        <w:rPr>
          <w:rFonts w:ascii="Times New Roman" w:hAnsi="Times New Roman"/>
          <w:b/>
          <w:sz w:val="24"/>
          <w:szCs w:val="24"/>
        </w:rPr>
        <w:t>родственного, семейного (родового) почетного, воинского захоронения, ниши в стене скорби</w:t>
      </w:r>
      <w:r w:rsidR="002F62AB" w:rsidRPr="00DD0BC4">
        <w:rPr>
          <w:rFonts w:ascii="Times New Roman" w:hAnsi="Times New Roman"/>
          <w:b/>
          <w:sz w:val="24"/>
          <w:szCs w:val="24"/>
        </w:rPr>
        <w:t xml:space="preserve"> </w:t>
      </w:r>
      <w:r w:rsidR="00F156EB" w:rsidRPr="00DD0BC4">
        <w:rPr>
          <w:rFonts w:ascii="Times New Roman" w:hAnsi="Times New Roman"/>
          <w:i/>
          <w:sz w:val="24"/>
          <w:szCs w:val="24"/>
        </w:rPr>
        <w:t>(</w:t>
      </w:r>
      <w:proofErr w:type="gramStart"/>
      <w:r w:rsidR="0034205C" w:rsidRPr="00DD0BC4">
        <w:rPr>
          <w:rFonts w:ascii="Times New Roman" w:hAnsi="Times New Roman"/>
          <w:i/>
          <w:sz w:val="24"/>
          <w:szCs w:val="24"/>
        </w:rPr>
        <w:t>нужное</w:t>
      </w:r>
      <w:proofErr w:type="gramEnd"/>
      <w:r w:rsidR="0034205C" w:rsidRPr="00DD0BC4">
        <w:rPr>
          <w:rFonts w:ascii="Times New Roman" w:hAnsi="Times New Roman"/>
          <w:i/>
          <w:sz w:val="24"/>
          <w:szCs w:val="24"/>
        </w:rPr>
        <w:t xml:space="preserve"> подчеркнуть)</w:t>
      </w:r>
      <w:r w:rsidR="004F4944" w:rsidRPr="00DD0BC4">
        <w:rPr>
          <w:rFonts w:ascii="Times New Roman" w:hAnsi="Times New Roman"/>
          <w:b/>
          <w:sz w:val="24"/>
          <w:szCs w:val="24"/>
        </w:rPr>
        <w:t xml:space="preserve"> </w:t>
      </w:r>
    </w:p>
    <w:p w:rsidR="00E32157" w:rsidRPr="00DD0BC4" w:rsidRDefault="00E32157" w:rsidP="00E32157">
      <w:pPr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>(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оформляется на бланке МКУ)</w:t>
      </w:r>
    </w:p>
    <w:p w:rsidR="00E32157" w:rsidRPr="00DD0BC4" w:rsidRDefault="00E32157" w:rsidP="00E32157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Кому:</w:t>
      </w:r>
    </w:p>
    <w:p w:rsidR="00E32157" w:rsidRPr="00DD0BC4" w:rsidRDefault="00E32157" w:rsidP="00E32157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="005B70D8" w:rsidRPr="00DD0BC4">
        <w:rPr>
          <w:rFonts w:ascii="Times New Roman" w:hAnsi="Times New Roman"/>
          <w:sz w:val="24"/>
          <w:szCs w:val="24"/>
        </w:rPr>
        <w:t>________________</w:t>
      </w:r>
      <w:r w:rsidRPr="00DD0BC4">
        <w:rPr>
          <w:rFonts w:ascii="Times New Roman" w:hAnsi="Times New Roman"/>
          <w:sz w:val="24"/>
          <w:szCs w:val="24"/>
        </w:rPr>
        <w:t>_</w:t>
      </w:r>
    </w:p>
    <w:p w:rsidR="00E32157" w:rsidRPr="00DD0BC4" w:rsidRDefault="00E32157" w:rsidP="00E32157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  <w:r w:rsidR="009E7B44" w:rsidRPr="00DD0BC4">
        <w:rPr>
          <w:rFonts w:ascii="Times New Roman" w:hAnsi="Times New Roman"/>
          <w:i/>
          <w:sz w:val="24"/>
          <w:szCs w:val="24"/>
          <w:vertAlign w:val="superscript"/>
        </w:rPr>
        <w:t>, наименование организации в случае обращения с заявлением о предоставлении почетного захоронения)</w:t>
      </w:r>
    </w:p>
    <w:p w:rsidR="00060D18" w:rsidRPr="00DD0BC4" w:rsidRDefault="00060D18" w:rsidP="00E32157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завление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от__</w:t>
      </w:r>
      <w:r w:rsidR="00C57A6D" w:rsidRPr="00DD0BC4">
        <w:rPr>
          <w:rFonts w:ascii="Times New Roman" w:hAnsi="Times New Roman"/>
          <w:i/>
          <w:sz w:val="24"/>
          <w:szCs w:val="24"/>
          <w:vertAlign w:val="superscript"/>
        </w:rPr>
        <w:t>_______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__,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регситрационный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номер________</w:t>
      </w:r>
    </w:p>
    <w:p w:rsidR="00060D18" w:rsidRPr="00DD0BC4" w:rsidRDefault="00060D18" w:rsidP="00113512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</w:rPr>
      </w:pPr>
    </w:p>
    <w:p w:rsidR="00113512" w:rsidRPr="00DD0BC4" w:rsidRDefault="00113512" w:rsidP="00113512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</w:rPr>
      </w:pPr>
    </w:p>
    <w:p w:rsidR="00C1508D" w:rsidRPr="00DD0BC4" w:rsidRDefault="00E32157" w:rsidP="00E32157">
      <w:pPr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Уважаемый</w:t>
      </w:r>
      <w:r w:rsidR="008E5523" w:rsidRPr="00DD0BC4">
        <w:rPr>
          <w:rFonts w:ascii="Times New Roman" w:hAnsi="Times New Roman"/>
          <w:sz w:val="24"/>
          <w:szCs w:val="24"/>
        </w:rPr>
        <w:t xml:space="preserve"> </w:t>
      </w:r>
      <w:r w:rsidRPr="00DD0BC4">
        <w:rPr>
          <w:rFonts w:ascii="Times New Roman" w:hAnsi="Times New Roman"/>
          <w:sz w:val="24"/>
          <w:szCs w:val="24"/>
        </w:rPr>
        <w:t>(</w:t>
      </w:r>
      <w:proofErr w:type="spellStart"/>
      <w:r w:rsidRPr="00DD0BC4">
        <w:rPr>
          <w:rFonts w:ascii="Times New Roman" w:hAnsi="Times New Roman"/>
          <w:sz w:val="24"/>
          <w:szCs w:val="24"/>
        </w:rPr>
        <w:t>ая</w:t>
      </w:r>
      <w:proofErr w:type="spellEnd"/>
      <w:r w:rsidRPr="00DD0BC4">
        <w:rPr>
          <w:rFonts w:ascii="Times New Roman" w:hAnsi="Times New Roman"/>
          <w:sz w:val="24"/>
          <w:szCs w:val="24"/>
        </w:rPr>
        <w:t>)____________________</w:t>
      </w:r>
    </w:p>
    <w:p w:rsidR="00C1508D" w:rsidRPr="00DD0BC4" w:rsidRDefault="00C1508D" w:rsidP="00C1508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1508D" w:rsidRPr="00DD0BC4" w:rsidRDefault="00E32157" w:rsidP="00024BC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hAnsi="Times New Roman"/>
          <w:sz w:val="24"/>
          <w:szCs w:val="24"/>
        </w:rPr>
        <w:t>Вам отказано</w:t>
      </w:r>
      <w:r w:rsidR="00C1508D" w:rsidRPr="00DD0BC4">
        <w:rPr>
          <w:rFonts w:ascii="Times New Roman" w:hAnsi="Times New Roman"/>
          <w:sz w:val="24"/>
          <w:szCs w:val="24"/>
        </w:rPr>
        <w:t xml:space="preserve"> в предоставлении места для создания родственного, семейного (родового), почетного, воинского </w:t>
      </w:r>
      <w:r w:rsidR="00827441" w:rsidRPr="00DD0BC4">
        <w:rPr>
          <w:rFonts w:ascii="Times New Roman" w:hAnsi="Times New Roman"/>
          <w:sz w:val="24"/>
          <w:szCs w:val="24"/>
        </w:rPr>
        <w:t>захоронения</w:t>
      </w:r>
      <w:r w:rsidR="0034205C" w:rsidRPr="00DD0BC4">
        <w:rPr>
          <w:rFonts w:ascii="Times New Roman" w:hAnsi="Times New Roman"/>
          <w:sz w:val="24"/>
          <w:szCs w:val="24"/>
        </w:rPr>
        <w:t>,</w:t>
      </w:r>
      <w:r w:rsidR="00C1508D" w:rsidRPr="00DD0BC4">
        <w:rPr>
          <w:rFonts w:ascii="Times New Roman" w:hAnsi="Times New Roman"/>
          <w:sz w:val="24"/>
          <w:szCs w:val="24"/>
        </w:rPr>
        <w:t xml:space="preserve"> ниш</w:t>
      </w:r>
      <w:r w:rsidR="009F3984" w:rsidRPr="00DD0BC4">
        <w:rPr>
          <w:rFonts w:ascii="Times New Roman" w:hAnsi="Times New Roman"/>
          <w:sz w:val="24"/>
          <w:szCs w:val="24"/>
        </w:rPr>
        <w:t>и</w:t>
      </w:r>
      <w:r w:rsidR="00C1508D" w:rsidRPr="00DD0BC4">
        <w:rPr>
          <w:rFonts w:ascii="Times New Roman" w:hAnsi="Times New Roman"/>
          <w:sz w:val="24"/>
          <w:szCs w:val="24"/>
        </w:rPr>
        <w:t xml:space="preserve"> в стене скорби (</w:t>
      </w:r>
      <w:proofErr w:type="gramStart"/>
      <w:r w:rsidR="00C1508D" w:rsidRPr="00DD0BC4">
        <w:rPr>
          <w:rFonts w:ascii="Times New Roman" w:hAnsi="Times New Roman"/>
          <w:i/>
          <w:sz w:val="24"/>
          <w:szCs w:val="24"/>
        </w:rPr>
        <w:t>нужное</w:t>
      </w:r>
      <w:proofErr w:type="gramEnd"/>
      <w:r w:rsidR="00C1508D" w:rsidRPr="00DD0BC4">
        <w:rPr>
          <w:rFonts w:ascii="Times New Roman" w:hAnsi="Times New Roman"/>
          <w:i/>
          <w:sz w:val="24"/>
          <w:szCs w:val="24"/>
        </w:rPr>
        <w:t xml:space="preserve"> подчеркнуть</w:t>
      </w:r>
      <w:r w:rsidR="00C1508D" w:rsidRPr="00DD0BC4">
        <w:rPr>
          <w:rFonts w:ascii="Times New Roman" w:hAnsi="Times New Roman"/>
          <w:sz w:val="24"/>
          <w:szCs w:val="24"/>
        </w:rPr>
        <w:t xml:space="preserve">) </w:t>
      </w:r>
      <w:r w:rsidR="00827441" w:rsidRPr="00DD0BC4">
        <w:rPr>
          <w:rFonts w:ascii="Times New Roman" w:hAnsi="Times New Roman"/>
          <w:sz w:val="24"/>
          <w:szCs w:val="24"/>
        </w:rPr>
        <w:t>по сл</w:t>
      </w:r>
      <w:r w:rsidR="00C1508D" w:rsidRPr="00DD0BC4">
        <w:rPr>
          <w:rFonts w:ascii="Times New Roman" w:eastAsia="Times New Roman" w:hAnsi="Times New Roman"/>
          <w:sz w:val="24"/>
          <w:szCs w:val="24"/>
          <w:lang w:eastAsia="ru-RU"/>
        </w:rPr>
        <w:t>едующим основаниям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113512" w:rsidRPr="00DD0BC4" w:rsidRDefault="00113512" w:rsidP="00E321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0D18" w:rsidRPr="00DD0BC4" w:rsidRDefault="00FD3471" w:rsidP="00A367C9">
      <w:pPr>
        <w:pStyle w:val="111"/>
        <w:numPr>
          <w:ilvl w:val="0"/>
          <w:numId w:val="20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 w:rsidRPr="00DD0BC4">
        <w:rPr>
          <w:i/>
          <w:sz w:val="24"/>
          <w:szCs w:val="24"/>
        </w:rPr>
        <w:t xml:space="preserve"> </w:t>
      </w:r>
      <w:r w:rsidR="002D414D" w:rsidRPr="00DD0BC4">
        <w:rPr>
          <w:i/>
          <w:sz w:val="24"/>
          <w:szCs w:val="24"/>
        </w:rPr>
        <w:t>Р</w:t>
      </w:r>
      <w:r w:rsidR="00060D18" w:rsidRPr="00DD0BC4">
        <w:rPr>
          <w:i/>
          <w:sz w:val="24"/>
          <w:szCs w:val="24"/>
        </w:rPr>
        <w:t xml:space="preserve">анее </w:t>
      </w:r>
      <w:r w:rsidR="00C57A6D" w:rsidRPr="00DD0BC4">
        <w:rPr>
          <w:i/>
          <w:sz w:val="24"/>
          <w:szCs w:val="24"/>
        </w:rPr>
        <w:t>З</w:t>
      </w:r>
      <w:r w:rsidRPr="00DD0BC4">
        <w:rPr>
          <w:i/>
          <w:sz w:val="24"/>
          <w:szCs w:val="24"/>
        </w:rPr>
        <w:t>аявителю предоставлено место для создания семейного (родового) захоронения на территории Московской области (в случае обращения с заявлением о предоставлении места для семейного (родового) захоронения под настоящие захоронения или будущие захоронения)</w:t>
      </w:r>
      <w:r w:rsidR="00060D18" w:rsidRPr="00DD0BC4">
        <w:rPr>
          <w:i/>
          <w:sz w:val="24"/>
          <w:szCs w:val="24"/>
        </w:rPr>
        <w:t>;</w:t>
      </w:r>
    </w:p>
    <w:p w:rsidR="00060D18" w:rsidRPr="00DD0BC4" w:rsidRDefault="0093114C" w:rsidP="00A367C9">
      <w:pPr>
        <w:pStyle w:val="111"/>
        <w:numPr>
          <w:ilvl w:val="0"/>
          <w:numId w:val="20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 w:rsidRPr="00DD0BC4">
        <w:rPr>
          <w:i/>
          <w:sz w:val="24"/>
          <w:szCs w:val="24"/>
        </w:rPr>
        <w:t>З</w:t>
      </w:r>
      <w:r w:rsidR="008D6D80" w:rsidRPr="00DD0BC4">
        <w:rPr>
          <w:i/>
          <w:sz w:val="24"/>
          <w:szCs w:val="24"/>
        </w:rPr>
        <w:t xml:space="preserve">аявителем </w:t>
      </w:r>
      <w:r w:rsidR="00FD3471" w:rsidRPr="00DD0BC4">
        <w:rPr>
          <w:i/>
          <w:sz w:val="24"/>
          <w:szCs w:val="24"/>
        </w:rPr>
        <w:t>не предоставлены оригиналы документов (в случае если требуются), направленных в электронном виде посредством РПГУ;</w:t>
      </w:r>
    </w:p>
    <w:p w:rsidR="00827441" w:rsidRPr="00DD0BC4" w:rsidRDefault="00FD3471" w:rsidP="00A367C9">
      <w:pPr>
        <w:pStyle w:val="111"/>
        <w:numPr>
          <w:ilvl w:val="0"/>
          <w:numId w:val="20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 w:rsidRPr="00DD0BC4">
        <w:rPr>
          <w:i/>
          <w:sz w:val="24"/>
          <w:szCs w:val="24"/>
        </w:rPr>
        <w:t xml:space="preserve"> </w:t>
      </w:r>
      <w:r w:rsidR="002D414D" w:rsidRPr="00DD0BC4">
        <w:rPr>
          <w:i/>
          <w:sz w:val="24"/>
          <w:szCs w:val="24"/>
        </w:rPr>
        <w:t>Н</w:t>
      </w:r>
      <w:r w:rsidRPr="00DD0BC4">
        <w:rPr>
          <w:i/>
          <w:sz w:val="24"/>
          <w:szCs w:val="24"/>
        </w:rPr>
        <w:t xml:space="preserve">есоответствие представленных </w:t>
      </w:r>
      <w:r w:rsidR="00C75D89" w:rsidRPr="00DD0BC4">
        <w:rPr>
          <w:i/>
          <w:sz w:val="24"/>
          <w:szCs w:val="24"/>
        </w:rPr>
        <w:t>З</w:t>
      </w:r>
      <w:r w:rsidR="008D6D80" w:rsidRPr="00DD0BC4">
        <w:rPr>
          <w:i/>
          <w:sz w:val="24"/>
          <w:szCs w:val="24"/>
        </w:rPr>
        <w:t xml:space="preserve">аявителем </w:t>
      </w:r>
      <w:r w:rsidRPr="00DD0BC4">
        <w:rPr>
          <w:i/>
          <w:sz w:val="24"/>
          <w:szCs w:val="24"/>
        </w:rPr>
        <w:t>оригиналов документов, необходимых для предоставления Муниципальной услуги, электронным образам, направленным в электронном виде посредством РПГУ</w:t>
      </w:r>
      <w:r w:rsidR="0093114C" w:rsidRPr="00DD0BC4">
        <w:rPr>
          <w:i/>
          <w:sz w:val="24"/>
          <w:szCs w:val="24"/>
        </w:rPr>
        <w:t>;</w:t>
      </w:r>
    </w:p>
    <w:p w:rsidR="00060D18" w:rsidRPr="00DD0BC4" w:rsidRDefault="00330FEF" w:rsidP="00C1508D">
      <w:pPr>
        <w:pStyle w:val="affff2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 xml:space="preserve">Наличие в представленных Заявителем </w:t>
      </w:r>
      <w:proofErr w:type="gramStart"/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>заявлении</w:t>
      </w:r>
      <w:proofErr w:type="gramEnd"/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 xml:space="preserve"> и приложенных к нему документах противоречивых/недостоверных сведений</w:t>
      </w:r>
      <w:r w:rsidR="0079311F" w:rsidRPr="00DD0BC4">
        <w:rPr>
          <w:rFonts w:ascii="Times New Roman" w:hAnsi="Times New Roman"/>
          <w:i/>
          <w:color w:val="000000" w:themeColor="text1"/>
          <w:sz w:val="24"/>
          <w:szCs w:val="24"/>
        </w:rPr>
        <w:t>;</w:t>
      </w:r>
    </w:p>
    <w:p w:rsidR="00E60006" w:rsidRPr="00DD0BC4" w:rsidRDefault="00E60006" w:rsidP="00C1508D">
      <w:pPr>
        <w:pStyle w:val="affff2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>Поступление от Заявителя заявления об отказе в предоставлении  Муниципальной услуги</w:t>
      </w:r>
    </w:p>
    <w:p w:rsidR="005D2AA6" w:rsidRPr="00DD0BC4" w:rsidRDefault="005D2AA6" w:rsidP="00C1508D">
      <w:pPr>
        <w:spacing w:after="0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:rsidR="00C1508D" w:rsidRPr="00DD0BC4" w:rsidRDefault="00C1508D" w:rsidP="00C1508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             </w:t>
      </w:r>
      <w:r w:rsidR="00B27B2B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C75D89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</w:t>
      </w:r>
    </w:p>
    <w:p w:rsidR="00C1508D" w:rsidRPr="00DD0BC4" w:rsidRDefault="00C1508D" w:rsidP="00C1508D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 ИО</w:t>
      </w:r>
      <w:r w:rsidR="00D80C7C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,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подпись</w:t>
      </w:r>
      <w:r w:rsidR="00D80C7C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)</w:t>
      </w:r>
    </w:p>
    <w:p w:rsidR="00931C68" w:rsidRPr="00DD0BC4" w:rsidRDefault="00C1508D" w:rsidP="00931C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="00931C68" w:rsidRPr="00DD0BC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C75D89" w:rsidRPr="00DD0BC4">
        <w:rPr>
          <w:rFonts w:ascii="Times New Roman" w:hAnsi="Times New Roman"/>
          <w:sz w:val="24"/>
          <w:szCs w:val="24"/>
        </w:rPr>
        <w:t xml:space="preserve">                            </w:t>
      </w:r>
      <w:r w:rsidR="00931C68" w:rsidRPr="00DD0BC4">
        <w:rPr>
          <w:rFonts w:ascii="Times New Roman" w:hAnsi="Times New Roman"/>
          <w:sz w:val="24"/>
          <w:szCs w:val="24"/>
        </w:rPr>
        <w:t xml:space="preserve">  «_____»________20__г.</w:t>
      </w:r>
    </w:p>
    <w:p w:rsidR="00C1508D" w:rsidRPr="00DD0BC4" w:rsidRDefault="00C1508D" w:rsidP="00083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2949" w:rsidRPr="00DD0BC4" w:rsidRDefault="006E2949" w:rsidP="006E294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Данное решение может быть обжаловано в Министерство потребительского рынка и услуг Московской области или в судебном порядке.</w:t>
      </w:r>
    </w:p>
    <w:p w:rsidR="00C1508D" w:rsidRPr="00DD0BC4" w:rsidRDefault="00C1508D" w:rsidP="00C1508D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br w:type="page"/>
      </w:r>
    </w:p>
    <w:p w:rsidR="00C1508D" w:rsidRPr="00DD0BC4" w:rsidRDefault="00C1508D" w:rsidP="00C1508D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Форма </w:t>
      </w:r>
      <w:r w:rsidR="0004304A"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</w:t>
      </w:r>
    </w:p>
    <w:p w:rsidR="00C1508D" w:rsidRPr="00DD0BC4" w:rsidRDefault="00C1508D" w:rsidP="00703D8C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0E675F" w:rsidRPr="00DD0BC4" w:rsidRDefault="000E675F" w:rsidP="00703D8C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C1508D" w:rsidRPr="00DD0BC4" w:rsidRDefault="00C1508D" w:rsidP="00C150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>РЕШЕНИЕ</w:t>
      </w:r>
    </w:p>
    <w:p w:rsidR="00C1508D" w:rsidRPr="00DD0BC4" w:rsidRDefault="00467FE1" w:rsidP="00C150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>об отказе</w:t>
      </w:r>
      <w:r w:rsidR="00C1508D" w:rsidRPr="00DD0BC4">
        <w:rPr>
          <w:rFonts w:ascii="Times New Roman" w:hAnsi="Times New Roman"/>
          <w:b/>
          <w:sz w:val="24"/>
          <w:szCs w:val="24"/>
        </w:rPr>
        <w:t xml:space="preserve"> </w:t>
      </w:r>
      <w:r w:rsidRPr="00DD0BC4">
        <w:rPr>
          <w:rFonts w:ascii="Times New Roman" w:hAnsi="Times New Roman"/>
          <w:b/>
          <w:sz w:val="24"/>
          <w:szCs w:val="24"/>
        </w:rPr>
        <w:t>в предоставлении места для</w:t>
      </w:r>
      <w:r w:rsidR="00C1508D" w:rsidRPr="00DD0B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1508D" w:rsidRPr="00DD0BC4">
        <w:rPr>
          <w:rFonts w:ascii="Times New Roman" w:hAnsi="Times New Roman"/>
          <w:b/>
          <w:sz w:val="24"/>
          <w:szCs w:val="24"/>
        </w:rPr>
        <w:t>подзахоронения</w:t>
      </w:r>
      <w:proofErr w:type="spellEnd"/>
      <w:r w:rsidR="00C1508D" w:rsidRPr="00DD0BC4">
        <w:rPr>
          <w:rFonts w:ascii="Times New Roman" w:hAnsi="Times New Roman"/>
          <w:b/>
          <w:sz w:val="24"/>
          <w:szCs w:val="24"/>
        </w:rPr>
        <w:t xml:space="preserve"> </w:t>
      </w:r>
    </w:p>
    <w:p w:rsidR="008E5523" w:rsidRPr="00DD0BC4" w:rsidRDefault="008E5523" w:rsidP="008E5523">
      <w:pPr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>(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оформляется на бланке МКУ)</w:t>
      </w:r>
    </w:p>
    <w:p w:rsidR="008E5523" w:rsidRPr="00DD0BC4" w:rsidRDefault="008E5523" w:rsidP="008E5523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Кому:</w:t>
      </w:r>
    </w:p>
    <w:p w:rsidR="008E5523" w:rsidRPr="00DD0BC4" w:rsidRDefault="008E5523" w:rsidP="008E5523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="005B70D8" w:rsidRPr="00DD0BC4">
        <w:rPr>
          <w:rFonts w:ascii="Times New Roman" w:hAnsi="Times New Roman"/>
          <w:sz w:val="24"/>
          <w:szCs w:val="24"/>
        </w:rPr>
        <w:t>_________________</w:t>
      </w:r>
    </w:p>
    <w:p w:rsidR="008E5523" w:rsidRPr="00DD0BC4" w:rsidRDefault="008E5523" w:rsidP="008E5523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:rsidR="008E5523" w:rsidRPr="00DD0BC4" w:rsidRDefault="008E5523" w:rsidP="008E5523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завление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от___</w:t>
      </w:r>
      <w:r w:rsidR="00E03143" w:rsidRPr="00DD0BC4">
        <w:rPr>
          <w:rFonts w:ascii="Times New Roman" w:hAnsi="Times New Roman"/>
          <w:i/>
          <w:sz w:val="24"/>
          <w:szCs w:val="24"/>
          <w:vertAlign w:val="superscript"/>
        </w:rPr>
        <w:t>____________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,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регситрационный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номер________</w:t>
      </w:r>
    </w:p>
    <w:p w:rsidR="00113512" w:rsidRPr="00DD0BC4" w:rsidRDefault="00113512" w:rsidP="0011351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13512" w:rsidRPr="00DD0BC4" w:rsidRDefault="00113512" w:rsidP="0011351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E5523" w:rsidRPr="00DD0BC4" w:rsidRDefault="008E5523" w:rsidP="008E5523">
      <w:pPr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Уважаемый (</w:t>
      </w:r>
      <w:proofErr w:type="spellStart"/>
      <w:r w:rsidRPr="00DD0BC4">
        <w:rPr>
          <w:rFonts w:ascii="Times New Roman" w:hAnsi="Times New Roman"/>
          <w:sz w:val="24"/>
          <w:szCs w:val="24"/>
        </w:rPr>
        <w:t>ая</w:t>
      </w:r>
      <w:proofErr w:type="spellEnd"/>
      <w:r w:rsidRPr="00DD0BC4">
        <w:rPr>
          <w:rFonts w:ascii="Times New Roman" w:hAnsi="Times New Roman"/>
          <w:sz w:val="24"/>
          <w:szCs w:val="24"/>
        </w:rPr>
        <w:t>)____________________</w:t>
      </w:r>
    </w:p>
    <w:p w:rsidR="00C1508D" w:rsidRPr="00DD0BC4" w:rsidRDefault="008E5523" w:rsidP="00024BC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Вам отказано</w:t>
      </w:r>
      <w:r w:rsidR="00467FE1" w:rsidRPr="00DD0BC4">
        <w:rPr>
          <w:rFonts w:ascii="Times New Roman" w:hAnsi="Times New Roman"/>
          <w:sz w:val="24"/>
          <w:szCs w:val="24"/>
        </w:rPr>
        <w:t xml:space="preserve"> в предоставлении места для </w:t>
      </w:r>
      <w:proofErr w:type="spellStart"/>
      <w:r w:rsidR="00467FE1" w:rsidRPr="00DD0BC4">
        <w:rPr>
          <w:rFonts w:ascii="Times New Roman" w:hAnsi="Times New Roman"/>
          <w:sz w:val="24"/>
          <w:szCs w:val="24"/>
        </w:rPr>
        <w:t>подзахоронения</w:t>
      </w:r>
      <w:proofErr w:type="spellEnd"/>
      <w:r w:rsidR="00467FE1" w:rsidRPr="00DD0BC4">
        <w:rPr>
          <w:rFonts w:ascii="Times New Roman" w:hAnsi="Times New Roman"/>
          <w:sz w:val="24"/>
          <w:szCs w:val="24"/>
        </w:rPr>
        <w:t xml:space="preserve"> </w:t>
      </w:r>
      <w:r w:rsidR="00C1508D" w:rsidRPr="00DD0BC4">
        <w:rPr>
          <w:rFonts w:ascii="Times New Roman" w:hAnsi="Times New Roman"/>
          <w:sz w:val="24"/>
          <w:szCs w:val="24"/>
        </w:rPr>
        <w:t>______________(</w:t>
      </w:r>
      <w:r w:rsidR="00C1508D" w:rsidRPr="00DD0BC4">
        <w:rPr>
          <w:rFonts w:ascii="Times New Roman" w:hAnsi="Times New Roman"/>
          <w:i/>
          <w:sz w:val="24"/>
          <w:szCs w:val="24"/>
        </w:rPr>
        <w:t>указать ФИО умершего</w:t>
      </w:r>
      <w:r w:rsidR="00C1508D" w:rsidRPr="00DD0BC4">
        <w:rPr>
          <w:rFonts w:ascii="Times New Roman" w:hAnsi="Times New Roman"/>
          <w:sz w:val="24"/>
          <w:szCs w:val="24"/>
        </w:rPr>
        <w:t xml:space="preserve">) на месте родственного, семейного (родового), почетного, воинского </w:t>
      </w:r>
      <w:r w:rsidR="00467FE1" w:rsidRPr="00DD0BC4">
        <w:rPr>
          <w:rFonts w:ascii="Times New Roman" w:hAnsi="Times New Roman"/>
          <w:sz w:val="24"/>
          <w:szCs w:val="24"/>
        </w:rPr>
        <w:t xml:space="preserve">захоронения </w:t>
      </w:r>
      <w:r w:rsidR="00C1508D" w:rsidRPr="00DD0BC4">
        <w:rPr>
          <w:rFonts w:ascii="Times New Roman" w:hAnsi="Times New Roman"/>
          <w:sz w:val="24"/>
          <w:szCs w:val="24"/>
        </w:rPr>
        <w:t>или в нише стены скорби (</w:t>
      </w:r>
      <w:r w:rsidR="00C1508D" w:rsidRPr="00DD0BC4">
        <w:rPr>
          <w:rFonts w:ascii="Times New Roman" w:hAnsi="Times New Roman"/>
          <w:i/>
          <w:sz w:val="24"/>
          <w:szCs w:val="24"/>
        </w:rPr>
        <w:t>нужное подчеркнуть</w:t>
      </w:r>
      <w:r w:rsidR="00C1508D" w:rsidRPr="00DD0BC4">
        <w:rPr>
          <w:rFonts w:ascii="Times New Roman" w:hAnsi="Times New Roman"/>
          <w:sz w:val="24"/>
          <w:szCs w:val="24"/>
        </w:rPr>
        <w:t>), расположенног</w:t>
      </w:r>
      <w:proofErr w:type="gramStart"/>
      <w:r w:rsidR="00C1508D" w:rsidRPr="00DD0BC4">
        <w:rPr>
          <w:rFonts w:ascii="Times New Roman" w:hAnsi="Times New Roman"/>
          <w:sz w:val="24"/>
          <w:szCs w:val="24"/>
        </w:rPr>
        <w:t>о</w:t>
      </w:r>
      <w:r w:rsidR="004C721E" w:rsidRPr="00DD0BC4">
        <w:rPr>
          <w:rFonts w:ascii="Times New Roman" w:hAnsi="Times New Roman"/>
          <w:sz w:val="24"/>
          <w:szCs w:val="24"/>
        </w:rPr>
        <w:t>(</w:t>
      </w:r>
      <w:proofErr w:type="gramEnd"/>
      <w:r w:rsidR="004C721E" w:rsidRPr="00DD0BC4">
        <w:rPr>
          <w:rFonts w:ascii="Times New Roman" w:hAnsi="Times New Roman"/>
          <w:sz w:val="24"/>
          <w:szCs w:val="24"/>
        </w:rPr>
        <w:t>ой)</w:t>
      </w:r>
      <w:r w:rsidR="00C1508D" w:rsidRPr="00DD0BC4">
        <w:rPr>
          <w:rFonts w:ascii="Times New Roman" w:hAnsi="Times New Roman"/>
          <w:sz w:val="24"/>
          <w:szCs w:val="24"/>
        </w:rPr>
        <w:t xml:space="preserve"> на кладбище ____________________</w:t>
      </w:r>
      <w:r w:rsidR="00467FE1" w:rsidRPr="00DD0BC4">
        <w:rPr>
          <w:rFonts w:ascii="Times New Roman" w:hAnsi="Times New Roman"/>
          <w:sz w:val="24"/>
          <w:szCs w:val="24"/>
        </w:rPr>
        <w:t>___________</w:t>
      </w:r>
      <w:r w:rsidR="00E03143" w:rsidRPr="00DD0BC4">
        <w:rPr>
          <w:rFonts w:ascii="Times New Roman" w:hAnsi="Times New Roman"/>
          <w:sz w:val="24"/>
          <w:szCs w:val="24"/>
        </w:rPr>
        <w:t>____________________________________________________</w:t>
      </w:r>
      <w:r w:rsidR="00C1508D" w:rsidRPr="00DD0BC4">
        <w:rPr>
          <w:rFonts w:ascii="Times New Roman" w:hAnsi="Times New Roman"/>
          <w:sz w:val="24"/>
          <w:szCs w:val="24"/>
        </w:rPr>
        <w:t>_</w:t>
      </w:r>
    </w:p>
    <w:p w:rsidR="00467FE1" w:rsidRPr="00DD0BC4" w:rsidRDefault="00467FE1" w:rsidP="00024B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</w:t>
      </w:r>
      <w:r w:rsidR="00E03143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</w:t>
      </w:r>
      <w:r w:rsidR="00C1508D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</w:t>
      </w:r>
      <w:proofErr w:type="gramStart"/>
      <w:r w:rsidR="00C1508D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="00C1508D"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:rsidR="008C5439" w:rsidRPr="00DD0BC4" w:rsidRDefault="008C5439" w:rsidP="00024BC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hAnsi="Times New Roman"/>
          <w:sz w:val="24"/>
          <w:szCs w:val="24"/>
        </w:rPr>
        <w:t>по сл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едующим основаниям</w:t>
      </w:r>
      <w:r w:rsidR="008E5523" w:rsidRPr="00DD0BC4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C0311" w:rsidRPr="00DD0BC4" w:rsidRDefault="00EC0311" w:rsidP="008E55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0311" w:rsidRPr="00DD0BC4" w:rsidRDefault="0093114C" w:rsidP="00A367C9">
      <w:pPr>
        <w:pStyle w:val="111"/>
        <w:numPr>
          <w:ilvl w:val="0"/>
          <w:numId w:val="20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 w:rsidRPr="00DD0BC4">
        <w:rPr>
          <w:i/>
          <w:sz w:val="24"/>
          <w:szCs w:val="24"/>
        </w:rPr>
        <w:t>З</w:t>
      </w:r>
      <w:r w:rsidR="00EC0311" w:rsidRPr="00DD0BC4">
        <w:rPr>
          <w:i/>
          <w:sz w:val="24"/>
          <w:szCs w:val="24"/>
        </w:rPr>
        <w:t>аявителем не предоставлены оригиналы документов (в случае если требуются), направленных в электронном виде посредством РПГУ;</w:t>
      </w:r>
    </w:p>
    <w:p w:rsidR="00EC0311" w:rsidRPr="00DD0BC4" w:rsidRDefault="00EC0311" w:rsidP="00A367C9">
      <w:pPr>
        <w:pStyle w:val="111"/>
        <w:numPr>
          <w:ilvl w:val="0"/>
          <w:numId w:val="20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 w:rsidRPr="00DD0BC4">
        <w:rPr>
          <w:i/>
          <w:sz w:val="24"/>
          <w:szCs w:val="24"/>
        </w:rPr>
        <w:t xml:space="preserve"> </w:t>
      </w:r>
      <w:proofErr w:type="gramStart"/>
      <w:r w:rsidR="002D414D" w:rsidRPr="00DD0BC4">
        <w:rPr>
          <w:i/>
          <w:sz w:val="24"/>
          <w:szCs w:val="24"/>
        </w:rPr>
        <w:t>Н</w:t>
      </w:r>
      <w:r w:rsidRPr="00DD0BC4">
        <w:rPr>
          <w:i/>
          <w:sz w:val="24"/>
          <w:szCs w:val="24"/>
        </w:rPr>
        <w:t xml:space="preserve">есоответствие представленных </w:t>
      </w:r>
      <w:r w:rsidR="00E03143" w:rsidRPr="00DD0BC4">
        <w:rPr>
          <w:i/>
          <w:sz w:val="24"/>
          <w:szCs w:val="24"/>
        </w:rPr>
        <w:t>З</w:t>
      </w:r>
      <w:r w:rsidRPr="00DD0BC4">
        <w:rPr>
          <w:i/>
          <w:sz w:val="24"/>
          <w:szCs w:val="24"/>
        </w:rPr>
        <w:t>аявителем оригиналов документов, необходимых для предоставления Муниципальной услуги, электронным образам, направленным в электронном виде посредством РПГУ)</w:t>
      </w:r>
      <w:r w:rsidR="0093114C" w:rsidRPr="00DD0BC4">
        <w:rPr>
          <w:i/>
          <w:sz w:val="24"/>
          <w:szCs w:val="24"/>
        </w:rPr>
        <w:t>;</w:t>
      </w:r>
      <w:proofErr w:type="gramEnd"/>
    </w:p>
    <w:p w:rsidR="00330FEF" w:rsidRPr="00DD0BC4" w:rsidRDefault="00330FEF" w:rsidP="00A367C9">
      <w:pPr>
        <w:pStyle w:val="affff2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eastAsia="Times New Roman"/>
          <w:i/>
          <w:color w:val="000000" w:themeColor="text1"/>
          <w:sz w:val="24"/>
          <w:szCs w:val="24"/>
          <w:lang w:eastAsia="ru-RU"/>
        </w:rPr>
      </w:pPr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 xml:space="preserve">Наличие в представленных Заявителем </w:t>
      </w:r>
      <w:proofErr w:type="gramStart"/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>заявлении</w:t>
      </w:r>
      <w:proofErr w:type="gramEnd"/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 xml:space="preserve"> и приложенных к нему документах противоречивых/недостоверных сведений</w:t>
      </w:r>
      <w:r w:rsidR="0079311F" w:rsidRPr="00DD0BC4">
        <w:rPr>
          <w:rFonts w:ascii="Times New Roman" w:hAnsi="Times New Roman"/>
          <w:i/>
          <w:color w:val="000000" w:themeColor="text1"/>
          <w:sz w:val="24"/>
          <w:szCs w:val="24"/>
        </w:rPr>
        <w:t>;</w:t>
      </w:r>
    </w:p>
    <w:p w:rsidR="0079311F" w:rsidRPr="00DD0BC4" w:rsidRDefault="0079311F" w:rsidP="00A367C9">
      <w:pPr>
        <w:pStyle w:val="affff2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eastAsia="Times New Roman"/>
          <w:i/>
          <w:color w:val="000000" w:themeColor="text1"/>
          <w:sz w:val="24"/>
          <w:szCs w:val="24"/>
          <w:lang w:eastAsia="ru-RU"/>
        </w:rPr>
      </w:pPr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>Поступление от Заявителя заявления об отказе в предоставлении  Муниципальной услуги</w:t>
      </w:r>
    </w:p>
    <w:p w:rsidR="00113512" w:rsidRPr="00DD0BC4" w:rsidRDefault="00113512" w:rsidP="008E5523">
      <w:pPr>
        <w:spacing w:after="0" w:line="240" w:lineRule="auto"/>
        <w:jc w:val="both"/>
        <w:rPr>
          <w:rFonts w:ascii="Times New Roman" w:eastAsia="Times New Roman" w:hAnsi="Times New Roman"/>
          <w:strike/>
          <w:color w:val="000000" w:themeColor="text1"/>
          <w:sz w:val="24"/>
          <w:szCs w:val="24"/>
          <w:lang w:eastAsia="ru-RU"/>
        </w:rPr>
      </w:pPr>
    </w:p>
    <w:p w:rsidR="00113512" w:rsidRPr="00DD0BC4" w:rsidRDefault="00113512" w:rsidP="00C1508D">
      <w:pPr>
        <w:spacing w:after="0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</w:p>
    <w:p w:rsidR="00C1508D" w:rsidRPr="00DD0BC4" w:rsidRDefault="00C1508D" w:rsidP="00C1508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         </w:t>
      </w:r>
      <w:r w:rsidR="00B27B2B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9E51C5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________________________________</w:t>
      </w:r>
    </w:p>
    <w:p w:rsidR="00C1508D" w:rsidRPr="00DD0BC4" w:rsidRDefault="00C1508D" w:rsidP="00C1508D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 ИО</w:t>
      </w:r>
      <w:r w:rsidR="00D80C7C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,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подпись</w:t>
      </w:r>
      <w:r w:rsidR="00D80C7C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)</w:t>
      </w:r>
    </w:p>
    <w:p w:rsidR="0038150C" w:rsidRPr="00DD0BC4" w:rsidRDefault="0038150C" w:rsidP="0038150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="009E51C5" w:rsidRPr="00DD0BC4">
        <w:rPr>
          <w:rFonts w:ascii="Times New Roman" w:hAnsi="Times New Roman"/>
          <w:sz w:val="24"/>
          <w:szCs w:val="24"/>
        </w:rPr>
        <w:t xml:space="preserve">     </w:t>
      </w:r>
      <w:r w:rsidRPr="00DD0BC4">
        <w:rPr>
          <w:rFonts w:ascii="Times New Roman" w:hAnsi="Times New Roman"/>
          <w:sz w:val="24"/>
          <w:szCs w:val="24"/>
        </w:rPr>
        <w:t xml:space="preserve">       «_____»________20__г.</w:t>
      </w:r>
    </w:p>
    <w:p w:rsidR="00113512" w:rsidRPr="00DD0BC4" w:rsidRDefault="00113512" w:rsidP="006E294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:rsidR="006E2949" w:rsidRPr="00DD0BC4" w:rsidRDefault="006E2949" w:rsidP="006E294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Данное решение может быть обжаловано в Министерство потребительского рынка и услуг Московской области или в судебном порядке.</w:t>
      </w:r>
    </w:p>
    <w:p w:rsidR="00EC0311" w:rsidRPr="00DD0BC4" w:rsidRDefault="00EC031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br w:type="page"/>
      </w:r>
    </w:p>
    <w:p w:rsidR="00C1508D" w:rsidRPr="00DD0BC4" w:rsidRDefault="00C1508D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lastRenderedPageBreak/>
        <w:t xml:space="preserve">Форма </w:t>
      </w:r>
      <w:r w:rsidR="0004304A" w:rsidRPr="00DD0BC4">
        <w:rPr>
          <w:rFonts w:ascii="Times New Roman" w:hAnsi="Times New Roman"/>
          <w:sz w:val="24"/>
          <w:szCs w:val="24"/>
        </w:rPr>
        <w:t>4</w:t>
      </w:r>
    </w:p>
    <w:p w:rsidR="00C1508D" w:rsidRPr="00DD0BC4" w:rsidRDefault="00C1508D" w:rsidP="00EE29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E675F" w:rsidRPr="00DD0BC4" w:rsidRDefault="000E675F" w:rsidP="00EE29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1508D" w:rsidRPr="00DD0BC4" w:rsidRDefault="00C1508D" w:rsidP="00C150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>РЕШЕНИЕ</w:t>
      </w:r>
    </w:p>
    <w:p w:rsidR="00C1508D" w:rsidRPr="00DD0BC4" w:rsidRDefault="009822B1" w:rsidP="00C150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>о</w:t>
      </w:r>
      <w:r w:rsidR="00413773" w:rsidRPr="00DD0BC4">
        <w:rPr>
          <w:rFonts w:ascii="Times New Roman" w:hAnsi="Times New Roman"/>
          <w:b/>
          <w:sz w:val="24"/>
          <w:szCs w:val="24"/>
        </w:rPr>
        <w:t xml:space="preserve">б отказе в </w:t>
      </w:r>
      <w:r w:rsidR="00C1508D" w:rsidRPr="00DD0BC4">
        <w:rPr>
          <w:rFonts w:ascii="Times New Roman" w:hAnsi="Times New Roman"/>
          <w:b/>
          <w:sz w:val="24"/>
          <w:szCs w:val="24"/>
        </w:rPr>
        <w:t xml:space="preserve">перерегистрации захоронения на </w:t>
      </w:r>
      <w:r w:rsidR="004C721E" w:rsidRPr="00DD0BC4">
        <w:rPr>
          <w:rFonts w:ascii="Times New Roman" w:hAnsi="Times New Roman"/>
          <w:b/>
          <w:sz w:val="24"/>
          <w:szCs w:val="24"/>
        </w:rPr>
        <w:t>других</w:t>
      </w:r>
      <w:r w:rsidR="00C1508D" w:rsidRPr="00DD0BC4">
        <w:rPr>
          <w:rFonts w:ascii="Times New Roman" w:hAnsi="Times New Roman"/>
          <w:b/>
          <w:sz w:val="24"/>
          <w:szCs w:val="24"/>
        </w:rPr>
        <w:t xml:space="preserve"> лиц </w:t>
      </w:r>
    </w:p>
    <w:p w:rsidR="00000D63" w:rsidRPr="00DD0BC4" w:rsidRDefault="00000D63" w:rsidP="00000D63">
      <w:pPr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>(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оформляется на МКУ)</w:t>
      </w:r>
    </w:p>
    <w:p w:rsidR="00000D63" w:rsidRPr="00DD0BC4" w:rsidRDefault="00000D63" w:rsidP="00000D63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Кому:</w:t>
      </w:r>
    </w:p>
    <w:p w:rsidR="00000D63" w:rsidRPr="00DD0BC4" w:rsidRDefault="00000D63" w:rsidP="00000D63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5B70D8" w:rsidRPr="00DD0BC4">
        <w:rPr>
          <w:rFonts w:ascii="Times New Roman" w:hAnsi="Times New Roman"/>
          <w:sz w:val="24"/>
          <w:szCs w:val="24"/>
        </w:rPr>
        <w:t>________________</w:t>
      </w:r>
    </w:p>
    <w:p w:rsidR="00000D63" w:rsidRPr="00DD0BC4" w:rsidRDefault="00000D63" w:rsidP="00113512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:rsidR="00000D63" w:rsidRPr="00DD0BC4" w:rsidRDefault="00000D63" w:rsidP="00113512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завление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от______</w:t>
      </w:r>
      <w:r w:rsidR="002F1D10" w:rsidRPr="00DD0BC4">
        <w:rPr>
          <w:rFonts w:ascii="Times New Roman" w:hAnsi="Times New Roman"/>
          <w:i/>
          <w:sz w:val="24"/>
          <w:szCs w:val="24"/>
          <w:vertAlign w:val="superscript"/>
        </w:rPr>
        <w:t>_________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,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регситрационный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номер________</w:t>
      </w:r>
    </w:p>
    <w:p w:rsidR="00000D63" w:rsidRPr="00DD0BC4" w:rsidRDefault="00000D63" w:rsidP="001135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13512" w:rsidRPr="00DD0BC4" w:rsidRDefault="00113512" w:rsidP="001135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00D63" w:rsidRPr="00DD0BC4" w:rsidRDefault="00000D63" w:rsidP="00000D63">
      <w:pPr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Уважаемый (</w:t>
      </w:r>
      <w:proofErr w:type="spellStart"/>
      <w:r w:rsidRPr="00DD0BC4">
        <w:rPr>
          <w:rFonts w:ascii="Times New Roman" w:hAnsi="Times New Roman"/>
          <w:sz w:val="24"/>
          <w:szCs w:val="24"/>
        </w:rPr>
        <w:t>ая</w:t>
      </w:r>
      <w:proofErr w:type="spellEnd"/>
      <w:r w:rsidRPr="00DD0BC4">
        <w:rPr>
          <w:rFonts w:ascii="Times New Roman" w:hAnsi="Times New Roman"/>
          <w:sz w:val="24"/>
          <w:szCs w:val="24"/>
        </w:rPr>
        <w:t>)____________________</w:t>
      </w:r>
    </w:p>
    <w:p w:rsidR="00C1508D" w:rsidRPr="00DD0BC4" w:rsidRDefault="00000D63" w:rsidP="00C150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proofErr w:type="gramStart"/>
      <w:r w:rsidRPr="00DD0BC4">
        <w:rPr>
          <w:rFonts w:ascii="Times New Roman" w:hAnsi="Times New Roman"/>
          <w:sz w:val="24"/>
          <w:szCs w:val="24"/>
        </w:rPr>
        <w:t>Вам отказано</w:t>
      </w:r>
      <w:r w:rsidR="00413773" w:rsidRPr="00DD0BC4">
        <w:rPr>
          <w:rFonts w:ascii="Times New Roman" w:hAnsi="Times New Roman"/>
          <w:sz w:val="24"/>
          <w:szCs w:val="24"/>
        </w:rPr>
        <w:t xml:space="preserve"> в пе</w:t>
      </w:r>
      <w:r w:rsidR="00C1508D" w:rsidRPr="00DD0BC4">
        <w:rPr>
          <w:rFonts w:ascii="Times New Roman" w:hAnsi="Times New Roman"/>
          <w:sz w:val="24"/>
          <w:szCs w:val="24"/>
        </w:rPr>
        <w:t>ререгистр</w:t>
      </w:r>
      <w:r w:rsidR="00413773" w:rsidRPr="00DD0BC4">
        <w:rPr>
          <w:rFonts w:ascii="Times New Roman" w:hAnsi="Times New Roman"/>
          <w:sz w:val="24"/>
          <w:szCs w:val="24"/>
        </w:rPr>
        <w:t>ации</w:t>
      </w:r>
      <w:r w:rsidR="00C1508D" w:rsidRPr="00DD0BC4">
        <w:rPr>
          <w:rFonts w:ascii="Times New Roman" w:hAnsi="Times New Roman"/>
          <w:sz w:val="24"/>
          <w:szCs w:val="24"/>
        </w:rPr>
        <w:t xml:space="preserve"> родственно</w:t>
      </w:r>
      <w:r w:rsidR="00413773" w:rsidRPr="00DD0BC4">
        <w:rPr>
          <w:rFonts w:ascii="Times New Roman" w:hAnsi="Times New Roman"/>
          <w:sz w:val="24"/>
          <w:szCs w:val="24"/>
        </w:rPr>
        <w:t>го</w:t>
      </w:r>
      <w:r w:rsidR="00C1508D" w:rsidRPr="00DD0BC4">
        <w:rPr>
          <w:rFonts w:ascii="Times New Roman" w:hAnsi="Times New Roman"/>
          <w:sz w:val="24"/>
          <w:szCs w:val="24"/>
        </w:rPr>
        <w:t>, семейно</w:t>
      </w:r>
      <w:r w:rsidR="00413773" w:rsidRPr="00DD0BC4">
        <w:rPr>
          <w:rFonts w:ascii="Times New Roman" w:hAnsi="Times New Roman"/>
          <w:sz w:val="24"/>
          <w:szCs w:val="24"/>
        </w:rPr>
        <w:t>го</w:t>
      </w:r>
      <w:r w:rsidR="00C1508D" w:rsidRPr="00DD0BC4">
        <w:rPr>
          <w:rFonts w:ascii="Times New Roman" w:hAnsi="Times New Roman"/>
          <w:sz w:val="24"/>
          <w:szCs w:val="24"/>
        </w:rPr>
        <w:t xml:space="preserve"> (родово</w:t>
      </w:r>
      <w:r w:rsidR="00413773" w:rsidRPr="00DD0BC4">
        <w:rPr>
          <w:rFonts w:ascii="Times New Roman" w:hAnsi="Times New Roman"/>
          <w:sz w:val="24"/>
          <w:szCs w:val="24"/>
        </w:rPr>
        <w:t>го</w:t>
      </w:r>
      <w:r w:rsidR="00C1508D" w:rsidRPr="00DD0BC4">
        <w:rPr>
          <w:rFonts w:ascii="Times New Roman" w:hAnsi="Times New Roman"/>
          <w:sz w:val="24"/>
          <w:szCs w:val="24"/>
        </w:rPr>
        <w:t>), почетно</w:t>
      </w:r>
      <w:r w:rsidR="00413773" w:rsidRPr="00DD0BC4">
        <w:rPr>
          <w:rFonts w:ascii="Times New Roman" w:hAnsi="Times New Roman"/>
          <w:sz w:val="24"/>
          <w:szCs w:val="24"/>
        </w:rPr>
        <w:t>го</w:t>
      </w:r>
      <w:r w:rsidR="00C1508D" w:rsidRPr="00DD0BC4">
        <w:rPr>
          <w:rFonts w:ascii="Times New Roman" w:hAnsi="Times New Roman"/>
          <w:sz w:val="24"/>
          <w:szCs w:val="24"/>
        </w:rPr>
        <w:t>, воинско</w:t>
      </w:r>
      <w:r w:rsidR="00413773" w:rsidRPr="00DD0BC4">
        <w:rPr>
          <w:rFonts w:ascii="Times New Roman" w:hAnsi="Times New Roman"/>
          <w:sz w:val="24"/>
          <w:szCs w:val="24"/>
        </w:rPr>
        <w:t>го</w:t>
      </w:r>
      <w:r w:rsidR="00C1508D" w:rsidRPr="00DD0BC4">
        <w:rPr>
          <w:rFonts w:ascii="Times New Roman" w:hAnsi="Times New Roman"/>
          <w:sz w:val="24"/>
          <w:szCs w:val="24"/>
        </w:rPr>
        <w:t xml:space="preserve"> захоронени</w:t>
      </w:r>
      <w:r w:rsidR="00413773" w:rsidRPr="00DD0BC4">
        <w:rPr>
          <w:rFonts w:ascii="Times New Roman" w:hAnsi="Times New Roman"/>
          <w:sz w:val="24"/>
          <w:szCs w:val="24"/>
        </w:rPr>
        <w:t>я</w:t>
      </w:r>
      <w:r w:rsidR="00C1508D" w:rsidRPr="00DD0BC4">
        <w:rPr>
          <w:rFonts w:ascii="Times New Roman" w:hAnsi="Times New Roman"/>
          <w:sz w:val="24"/>
          <w:szCs w:val="24"/>
        </w:rPr>
        <w:t>, ниш</w:t>
      </w:r>
      <w:r w:rsidR="00413773" w:rsidRPr="00DD0BC4">
        <w:rPr>
          <w:rFonts w:ascii="Times New Roman" w:hAnsi="Times New Roman"/>
          <w:sz w:val="24"/>
          <w:szCs w:val="24"/>
        </w:rPr>
        <w:t>и</w:t>
      </w:r>
      <w:r w:rsidR="00C1508D" w:rsidRPr="00DD0BC4">
        <w:rPr>
          <w:rFonts w:ascii="Times New Roman" w:hAnsi="Times New Roman"/>
          <w:sz w:val="24"/>
          <w:szCs w:val="24"/>
        </w:rPr>
        <w:t xml:space="preserve"> </w:t>
      </w:r>
      <w:r w:rsidR="00413773" w:rsidRPr="00DD0BC4">
        <w:rPr>
          <w:rFonts w:ascii="Times New Roman" w:hAnsi="Times New Roman"/>
          <w:sz w:val="24"/>
          <w:szCs w:val="24"/>
        </w:rPr>
        <w:t>в стене</w:t>
      </w:r>
      <w:r w:rsidR="00C1508D" w:rsidRPr="00DD0BC4">
        <w:rPr>
          <w:rFonts w:ascii="Times New Roman" w:hAnsi="Times New Roman"/>
          <w:sz w:val="24"/>
          <w:szCs w:val="24"/>
        </w:rPr>
        <w:t xml:space="preserve"> скорби (</w:t>
      </w:r>
      <w:r w:rsidR="00C1508D" w:rsidRPr="00DD0BC4">
        <w:rPr>
          <w:rFonts w:ascii="Times New Roman" w:hAnsi="Times New Roman"/>
          <w:i/>
          <w:sz w:val="24"/>
          <w:szCs w:val="24"/>
        </w:rPr>
        <w:t>нужное подчеркнуть</w:t>
      </w:r>
      <w:r w:rsidR="00C1508D" w:rsidRPr="00DD0BC4">
        <w:rPr>
          <w:rFonts w:ascii="Times New Roman" w:hAnsi="Times New Roman"/>
          <w:sz w:val="24"/>
          <w:szCs w:val="24"/>
        </w:rPr>
        <w:t>), расположенного</w:t>
      </w:r>
      <w:r w:rsidR="00024BC2" w:rsidRPr="00DD0BC4">
        <w:rPr>
          <w:rFonts w:ascii="Times New Roman" w:hAnsi="Times New Roman"/>
          <w:sz w:val="24"/>
          <w:szCs w:val="24"/>
        </w:rPr>
        <w:t xml:space="preserve"> (ой)</w:t>
      </w:r>
      <w:r w:rsidR="00C1508D" w:rsidRPr="00DD0BC4">
        <w:rPr>
          <w:rFonts w:ascii="Times New Roman" w:hAnsi="Times New Roman"/>
          <w:sz w:val="24"/>
          <w:szCs w:val="24"/>
        </w:rPr>
        <w:t xml:space="preserve"> на кладбище ______________________________________</w:t>
      </w:r>
      <w:r w:rsidR="009E51C5" w:rsidRPr="00DD0BC4">
        <w:rPr>
          <w:rFonts w:ascii="Times New Roman" w:hAnsi="Times New Roman"/>
          <w:sz w:val="24"/>
          <w:szCs w:val="24"/>
        </w:rPr>
        <w:t>_________________________________________</w:t>
      </w:r>
      <w:r w:rsidR="00C1508D" w:rsidRPr="00DD0BC4">
        <w:rPr>
          <w:rFonts w:ascii="Times New Roman" w:hAnsi="Times New Roman"/>
          <w:sz w:val="24"/>
          <w:szCs w:val="24"/>
        </w:rPr>
        <w:t>_____,</w:t>
      </w:r>
      <w:proofErr w:type="gramEnd"/>
    </w:p>
    <w:p w:rsidR="00C1508D" w:rsidRPr="00DD0BC4" w:rsidRDefault="00C1508D" w:rsidP="00C1508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</w:t>
      </w:r>
      <w:proofErr w:type="gramStart"/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:rsidR="00C1508D" w:rsidRPr="00DD0BC4" w:rsidRDefault="00C1508D" w:rsidP="00C15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на ___________________ (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</w:t>
      </w:r>
      <w:r w:rsidR="00B83F84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).</w:t>
      </w:r>
    </w:p>
    <w:p w:rsidR="009E51C5" w:rsidRPr="00DD0BC4" w:rsidRDefault="009E51C5" w:rsidP="00000D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0D63" w:rsidRPr="00DD0BC4" w:rsidRDefault="00413773" w:rsidP="00000D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Основание:</w:t>
      </w:r>
    </w:p>
    <w:p w:rsidR="00113512" w:rsidRPr="00DD0BC4" w:rsidRDefault="00113512" w:rsidP="00000D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0311" w:rsidRPr="00DD0BC4" w:rsidRDefault="0093114C" w:rsidP="00A367C9">
      <w:pPr>
        <w:pStyle w:val="111"/>
        <w:numPr>
          <w:ilvl w:val="0"/>
          <w:numId w:val="20"/>
        </w:numPr>
        <w:tabs>
          <w:tab w:val="left" w:pos="993"/>
        </w:tabs>
        <w:rPr>
          <w:i/>
          <w:sz w:val="24"/>
          <w:szCs w:val="24"/>
        </w:rPr>
      </w:pPr>
      <w:r w:rsidRPr="00DD0BC4">
        <w:rPr>
          <w:i/>
          <w:sz w:val="24"/>
          <w:szCs w:val="24"/>
        </w:rPr>
        <w:t xml:space="preserve">Заявителем </w:t>
      </w:r>
      <w:r w:rsidR="00EC0311" w:rsidRPr="00DD0BC4">
        <w:rPr>
          <w:i/>
          <w:sz w:val="24"/>
          <w:szCs w:val="24"/>
        </w:rPr>
        <w:t>не предоставлены оригиналы документов (в случае если требуются), направленных в электронном виде посредством РПГУ;</w:t>
      </w:r>
    </w:p>
    <w:p w:rsidR="0093114C" w:rsidRPr="00DD0BC4" w:rsidRDefault="002D414D" w:rsidP="00A367C9">
      <w:pPr>
        <w:pStyle w:val="111"/>
        <w:numPr>
          <w:ilvl w:val="0"/>
          <w:numId w:val="20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 w:rsidRPr="00DD0BC4">
        <w:rPr>
          <w:i/>
          <w:sz w:val="24"/>
          <w:szCs w:val="24"/>
        </w:rPr>
        <w:t>Н</w:t>
      </w:r>
      <w:r w:rsidR="00B27B2B" w:rsidRPr="00DD0BC4">
        <w:rPr>
          <w:i/>
          <w:sz w:val="24"/>
          <w:szCs w:val="24"/>
        </w:rPr>
        <w:t xml:space="preserve">есоответствие представленных </w:t>
      </w:r>
      <w:r w:rsidR="009E51C5" w:rsidRPr="00DD0BC4">
        <w:rPr>
          <w:i/>
          <w:sz w:val="24"/>
          <w:szCs w:val="24"/>
        </w:rPr>
        <w:t>З</w:t>
      </w:r>
      <w:r w:rsidR="00B27B2B" w:rsidRPr="00DD0BC4">
        <w:rPr>
          <w:i/>
          <w:sz w:val="24"/>
          <w:szCs w:val="24"/>
        </w:rPr>
        <w:t>аявителем оригиналов документов, необходимых для предоставления Муниципальной услуги, электронным образам, направленным в электронном виде посредством РПГУ</w:t>
      </w:r>
      <w:r w:rsidR="0093114C" w:rsidRPr="00DD0BC4">
        <w:rPr>
          <w:i/>
          <w:sz w:val="24"/>
          <w:szCs w:val="24"/>
        </w:rPr>
        <w:t>;</w:t>
      </w:r>
    </w:p>
    <w:p w:rsidR="00434049" w:rsidRPr="00DD0BC4" w:rsidRDefault="00434049" w:rsidP="00434049">
      <w:pPr>
        <w:pStyle w:val="affff2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eastAsia="Times New Roman"/>
          <w:i/>
          <w:color w:val="000000" w:themeColor="text1"/>
          <w:sz w:val="24"/>
          <w:szCs w:val="24"/>
          <w:lang w:eastAsia="ru-RU"/>
        </w:rPr>
      </w:pPr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 xml:space="preserve">Наличие в представленных Заявителем </w:t>
      </w:r>
      <w:proofErr w:type="gramStart"/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>заявлении</w:t>
      </w:r>
      <w:proofErr w:type="gramEnd"/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 xml:space="preserve"> и приложенных к нему документах противоречивых/недостоверных сведений</w:t>
      </w:r>
      <w:r w:rsidR="0079311F" w:rsidRPr="00DD0BC4">
        <w:rPr>
          <w:rFonts w:ascii="Times New Roman" w:hAnsi="Times New Roman"/>
          <w:i/>
          <w:color w:val="000000" w:themeColor="text1"/>
          <w:sz w:val="24"/>
          <w:szCs w:val="24"/>
        </w:rPr>
        <w:t>;</w:t>
      </w:r>
    </w:p>
    <w:p w:rsidR="0079311F" w:rsidRPr="00DD0BC4" w:rsidRDefault="0079311F" w:rsidP="00434049">
      <w:pPr>
        <w:pStyle w:val="affff2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eastAsia="Times New Roman"/>
          <w:i/>
          <w:color w:val="000000" w:themeColor="text1"/>
          <w:sz w:val="24"/>
          <w:szCs w:val="24"/>
          <w:lang w:eastAsia="ru-RU"/>
        </w:rPr>
      </w:pPr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>Поступление от Заявителя заявления об отказе в предоставлении  Муниципальной услуги</w:t>
      </w:r>
    </w:p>
    <w:p w:rsidR="0079311F" w:rsidRPr="00DD0BC4" w:rsidRDefault="0079311F" w:rsidP="0079311F">
      <w:pPr>
        <w:tabs>
          <w:tab w:val="left" w:pos="993"/>
        </w:tabs>
        <w:spacing w:after="0"/>
        <w:jc w:val="both"/>
        <w:rPr>
          <w:rFonts w:eastAsia="Times New Roman"/>
          <w:i/>
          <w:sz w:val="24"/>
          <w:szCs w:val="24"/>
          <w:lang w:eastAsia="ru-RU"/>
        </w:rPr>
      </w:pPr>
    </w:p>
    <w:p w:rsidR="0079311F" w:rsidRPr="00DD0BC4" w:rsidRDefault="0079311F" w:rsidP="0079311F">
      <w:pPr>
        <w:tabs>
          <w:tab w:val="left" w:pos="993"/>
        </w:tabs>
        <w:spacing w:after="0"/>
        <w:jc w:val="both"/>
        <w:rPr>
          <w:rFonts w:eastAsia="Times New Roman"/>
          <w:i/>
          <w:sz w:val="24"/>
          <w:szCs w:val="24"/>
          <w:lang w:eastAsia="ru-RU"/>
        </w:rPr>
      </w:pPr>
    </w:p>
    <w:p w:rsidR="0079311F" w:rsidRPr="00DD0BC4" w:rsidRDefault="0079311F" w:rsidP="0079311F">
      <w:pPr>
        <w:tabs>
          <w:tab w:val="left" w:pos="993"/>
        </w:tabs>
        <w:spacing w:after="0"/>
        <w:jc w:val="both"/>
        <w:rPr>
          <w:rFonts w:eastAsia="Times New Roman"/>
          <w:i/>
          <w:sz w:val="24"/>
          <w:szCs w:val="24"/>
          <w:lang w:eastAsia="ru-RU"/>
        </w:rPr>
      </w:pPr>
    </w:p>
    <w:p w:rsidR="00C1508D" w:rsidRPr="00DD0BC4" w:rsidRDefault="00C1508D" w:rsidP="00C1508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</w:t>
      </w:r>
      <w:r w:rsidR="00B27B2B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="009E51C5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</w:t>
      </w:r>
    </w:p>
    <w:p w:rsidR="00C1508D" w:rsidRPr="00DD0BC4" w:rsidRDefault="00C1508D" w:rsidP="00C1508D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 ИО</w:t>
      </w:r>
      <w:r w:rsidR="00D80C7C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,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подпись</w:t>
      </w:r>
      <w:r w:rsidR="00D80C7C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)</w:t>
      </w:r>
    </w:p>
    <w:p w:rsidR="00A06003" w:rsidRPr="00DD0BC4" w:rsidRDefault="00A06003" w:rsidP="00A0600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9E51C5" w:rsidRPr="00DD0BC4">
        <w:rPr>
          <w:rFonts w:ascii="Times New Roman" w:hAnsi="Times New Roman"/>
          <w:sz w:val="24"/>
          <w:szCs w:val="24"/>
        </w:rPr>
        <w:t xml:space="preserve">                             </w:t>
      </w:r>
      <w:r w:rsidRPr="00DD0BC4">
        <w:rPr>
          <w:rFonts w:ascii="Times New Roman" w:hAnsi="Times New Roman"/>
          <w:sz w:val="24"/>
          <w:szCs w:val="24"/>
        </w:rPr>
        <w:t xml:space="preserve">             «_____»________20__г.</w:t>
      </w:r>
    </w:p>
    <w:p w:rsidR="00A06003" w:rsidRPr="00DD0BC4" w:rsidRDefault="00A06003" w:rsidP="006E294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:rsidR="006E2949" w:rsidRPr="00DD0BC4" w:rsidRDefault="00C1508D" w:rsidP="006E294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="006E2949" w:rsidRPr="00DD0BC4">
        <w:rPr>
          <w:rFonts w:ascii="Times New Roman" w:hAnsi="Times New Roman"/>
          <w:sz w:val="24"/>
          <w:szCs w:val="24"/>
        </w:rPr>
        <w:t>Данное решение может быть обжаловано в Министерство потребительского рынка и услуг Московской области или в судебном порядке.</w:t>
      </w:r>
    </w:p>
    <w:p w:rsidR="00B27B2B" w:rsidRPr="00DD0BC4" w:rsidRDefault="00B27B2B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br w:type="page"/>
      </w:r>
    </w:p>
    <w:p w:rsidR="00C1508D" w:rsidRPr="00DD0BC4" w:rsidRDefault="00C1508D" w:rsidP="00C1508D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Форма </w:t>
      </w:r>
      <w:r w:rsidR="0004304A"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</w:t>
      </w:r>
    </w:p>
    <w:p w:rsidR="000A4239" w:rsidRPr="00DD0BC4" w:rsidRDefault="000A4239" w:rsidP="00EE2900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0E675F" w:rsidRPr="00DD0BC4" w:rsidRDefault="000E675F" w:rsidP="00EE2900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C1508D" w:rsidRPr="00DD0BC4" w:rsidRDefault="00C1508D" w:rsidP="00C150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>РЕШЕНИЕ</w:t>
      </w:r>
    </w:p>
    <w:p w:rsidR="002862A8" w:rsidRPr="00DD0BC4" w:rsidRDefault="00C1508D" w:rsidP="002862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 xml:space="preserve">об </w:t>
      </w:r>
      <w:r w:rsidR="004A0CF2" w:rsidRPr="00DD0BC4">
        <w:rPr>
          <w:rFonts w:ascii="Times New Roman" w:hAnsi="Times New Roman"/>
          <w:b/>
          <w:sz w:val="24"/>
          <w:szCs w:val="24"/>
        </w:rPr>
        <w:t xml:space="preserve">отказе в </w:t>
      </w:r>
      <w:r w:rsidRPr="00DD0BC4">
        <w:rPr>
          <w:rFonts w:ascii="Times New Roman" w:hAnsi="Times New Roman"/>
          <w:b/>
          <w:sz w:val="24"/>
          <w:szCs w:val="24"/>
        </w:rPr>
        <w:t xml:space="preserve">оформлении удостоверения </w:t>
      </w:r>
      <w:r w:rsidR="002862A8" w:rsidRPr="00DD0BC4">
        <w:rPr>
          <w:rFonts w:ascii="Times New Roman" w:hAnsi="Times New Roman"/>
          <w:b/>
          <w:sz w:val="24"/>
          <w:szCs w:val="24"/>
        </w:rPr>
        <w:t>на захоронение, произведенное до 1 августа 2004 года</w:t>
      </w:r>
      <w:r w:rsidR="001D615D" w:rsidRPr="00DD0BC4">
        <w:rPr>
          <w:rFonts w:ascii="Times New Roman" w:hAnsi="Times New Roman"/>
          <w:b/>
          <w:sz w:val="24"/>
          <w:szCs w:val="24"/>
        </w:rPr>
        <w:t>/</w:t>
      </w:r>
      <w:r w:rsidR="002862A8" w:rsidRPr="00DD0BC4">
        <w:rPr>
          <w:rFonts w:ascii="Times New Roman" w:hAnsi="Times New Roman"/>
          <w:b/>
          <w:sz w:val="24"/>
          <w:szCs w:val="24"/>
        </w:rPr>
        <w:t xml:space="preserve"> на захоронение, произведенное после 1 августа 2004 </w:t>
      </w:r>
      <w:proofErr w:type="gramStart"/>
      <w:r w:rsidR="002862A8" w:rsidRPr="00DD0BC4">
        <w:rPr>
          <w:rFonts w:ascii="Times New Roman" w:hAnsi="Times New Roman"/>
          <w:b/>
          <w:sz w:val="24"/>
          <w:szCs w:val="24"/>
        </w:rPr>
        <w:t>года</w:t>
      </w:r>
      <w:proofErr w:type="gramEnd"/>
      <w:r w:rsidR="002862A8" w:rsidRPr="00DD0BC4">
        <w:rPr>
          <w:rFonts w:ascii="Times New Roman" w:hAnsi="Times New Roman"/>
          <w:b/>
          <w:sz w:val="24"/>
          <w:szCs w:val="24"/>
        </w:rPr>
        <w:t xml:space="preserve"> в случае если удостоверение о захоронении не выдано в соответствии с требованиями Закона Московской области</w:t>
      </w:r>
      <w:r w:rsidR="002862A8" w:rsidRPr="00DD0BC4">
        <w:rPr>
          <w:rFonts w:ascii="Times New Roman" w:hAnsi="Times New Roman"/>
          <w:b/>
          <w:sz w:val="24"/>
          <w:szCs w:val="24"/>
        </w:rPr>
        <w:br/>
        <w:t>№ 115/2007-ОЗ «О погребении и похоронном деле в Московской области»</w:t>
      </w:r>
    </w:p>
    <w:p w:rsidR="002862A8" w:rsidRPr="00DD0BC4" w:rsidRDefault="002862A8" w:rsidP="002862A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DD0BC4">
        <w:rPr>
          <w:rFonts w:ascii="Times New Roman" w:hAnsi="Times New Roman"/>
          <w:i/>
          <w:sz w:val="24"/>
          <w:szCs w:val="24"/>
        </w:rPr>
        <w:t>(нужное подчеркнуть)</w:t>
      </w:r>
    </w:p>
    <w:p w:rsidR="00C1508D" w:rsidRPr="00DD0BC4" w:rsidRDefault="00C1508D" w:rsidP="00C150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 xml:space="preserve"> </w:t>
      </w:r>
    </w:p>
    <w:p w:rsidR="006E2949" w:rsidRPr="00DD0BC4" w:rsidRDefault="006E2949" w:rsidP="006E2949">
      <w:pPr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>(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оформляется на бланке, МКУ)</w:t>
      </w:r>
    </w:p>
    <w:p w:rsidR="00D45332" w:rsidRPr="00DD0BC4" w:rsidRDefault="00D45332" w:rsidP="00113512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:rsidR="006E2949" w:rsidRPr="00DD0BC4" w:rsidRDefault="006E2949" w:rsidP="00113512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Кому:</w:t>
      </w:r>
    </w:p>
    <w:p w:rsidR="006E2949" w:rsidRPr="00DD0BC4" w:rsidRDefault="006E2949" w:rsidP="00113512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="005B70D8" w:rsidRPr="00DD0BC4">
        <w:rPr>
          <w:rFonts w:ascii="Times New Roman" w:hAnsi="Times New Roman"/>
          <w:sz w:val="24"/>
          <w:szCs w:val="24"/>
        </w:rPr>
        <w:t>________________</w:t>
      </w:r>
      <w:r w:rsidRPr="00DD0BC4">
        <w:rPr>
          <w:rFonts w:ascii="Times New Roman" w:hAnsi="Times New Roman"/>
          <w:sz w:val="24"/>
          <w:szCs w:val="24"/>
        </w:rPr>
        <w:t>_</w:t>
      </w:r>
    </w:p>
    <w:p w:rsidR="006E2949" w:rsidRPr="00DD0BC4" w:rsidRDefault="006E2949" w:rsidP="00113512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:rsidR="006E2949" w:rsidRPr="00DD0BC4" w:rsidRDefault="006E2949" w:rsidP="00113512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завление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от____</w:t>
      </w:r>
      <w:r w:rsidR="005B70D8" w:rsidRPr="00DD0BC4">
        <w:rPr>
          <w:rFonts w:ascii="Times New Roman" w:hAnsi="Times New Roman"/>
          <w:i/>
          <w:sz w:val="24"/>
          <w:szCs w:val="24"/>
          <w:vertAlign w:val="superscript"/>
        </w:rPr>
        <w:t>___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>_</w:t>
      </w:r>
      <w:r w:rsidR="002F1D10" w:rsidRPr="00DD0BC4">
        <w:rPr>
          <w:rFonts w:ascii="Times New Roman" w:hAnsi="Times New Roman"/>
          <w:i/>
          <w:sz w:val="24"/>
          <w:szCs w:val="24"/>
          <w:vertAlign w:val="superscript"/>
        </w:rPr>
        <w:t>____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,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регситрационный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номер______</w:t>
      </w:r>
      <w:r w:rsidR="005B70D8" w:rsidRPr="00DD0BC4">
        <w:rPr>
          <w:rFonts w:ascii="Times New Roman" w:hAnsi="Times New Roman"/>
          <w:i/>
          <w:sz w:val="24"/>
          <w:szCs w:val="24"/>
          <w:vertAlign w:val="superscript"/>
        </w:rPr>
        <w:t>__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>__</w:t>
      </w:r>
    </w:p>
    <w:p w:rsidR="00C1508D" w:rsidRPr="00DD0BC4" w:rsidRDefault="00C1508D" w:rsidP="001135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45332" w:rsidRPr="00DD0BC4" w:rsidRDefault="00D45332" w:rsidP="001135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45332" w:rsidRPr="00DD0BC4" w:rsidRDefault="00D45332" w:rsidP="001135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E2949" w:rsidRPr="00DD0BC4" w:rsidRDefault="006E2949" w:rsidP="006E2949">
      <w:pPr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Уважаемый (</w:t>
      </w:r>
      <w:proofErr w:type="spellStart"/>
      <w:r w:rsidRPr="00DD0BC4">
        <w:rPr>
          <w:rFonts w:ascii="Times New Roman" w:hAnsi="Times New Roman"/>
          <w:sz w:val="24"/>
          <w:szCs w:val="24"/>
        </w:rPr>
        <w:t>ая</w:t>
      </w:r>
      <w:proofErr w:type="spellEnd"/>
      <w:r w:rsidRPr="00DD0BC4">
        <w:rPr>
          <w:rFonts w:ascii="Times New Roman" w:hAnsi="Times New Roman"/>
          <w:sz w:val="24"/>
          <w:szCs w:val="24"/>
        </w:rPr>
        <w:t>)____________________</w:t>
      </w:r>
    </w:p>
    <w:p w:rsidR="00862996" w:rsidRPr="00DD0BC4" w:rsidRDefault="00862996" w:rsidP="002F1D1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В предоставлении Муниципальной </w:t>
      </w:r>
      <w:r w:rsidR="002F1D10" w:rsidRPr="00DD0BC4">
        <w:rPr>
          <w:rFonts w:ascii="Times New Roman" w:hAnsi="Times New Roman"/>
          <w:sz w:val="24"/>
          <w:szCs w:val="24"/>
        </w:rPr>
        <w:t>у</w:t>
      </w:r>
      <w:r w:rsidRPr="00DD0BC4">
        <w:rPr>
          <w:rFonts w:ascii="Times New Roman" w:hAnsi="Times New Roman"/>
          <w:sz w:val="24"/>
          <w:szCs w:val="24"/>
        </w:rPr>
        <w:t>слуги «</w:t>
      </w:r>
      <w:r w:rsidR="002F1D10" w:rsidRPr="00DD0BC4">
        <w:rPr>
          <w:rFonts w:ascii="Times New Roman" w:hAnsi="Times New Roman"/>
          <w:sz w:val="24"/>
          <w:szCs w:val="24"/>
        </w:rPr>
        <w:t>Оформление удостоверения на захоронение, произведенное до 1 августа 2004 года</w:t>
      </w:r>
      <w:r w:rsidR="00024BC2" w:rsidRPr="00DD0BC4">
        <w:rPr>
          <w:rFonts w:ascii="Times New Roman" w:hAnsi="Times New Roman"/>
          <w:sz w:val="24"/>
          <w:szCs w:val="24"/>
        </w:rPr>
        <w:t>/ оформление удостоверени</w:t>
      </w:r>
      <w:r w:rsidR="004C721E" w:rsidRPr="00DD0BC4">
        <w:rPr>
          <w:rFonts w:ascii="Times New Roman" w:hAnsi="Times New Roman"/>
          <w:sz w:val="24"/>
          <w:szCs w:val="24"/>
        </w:rPr>
        <w:t>я</w:t>
      </w:r>
      <w:r w:rsidR="00024BC2" w:rsidRPr="00DD0BC4">
        <w:rPr>
          <w:rFonts w:ascii="Times New Roman" w:hAnsi="Times New Roman"/>
          <w:sz w:val="24"/>
          <w:szCs w:val="24"/>
        </w:rPr>
        <w:t xml:space="preserve"> на захоронение</w:t>
      </w:r>
      <w:r w:rsidR="002F1D10" w:rsidRPr="00DD0BC4">
        <w:rPr>
          <w:rFonts w:ascii="Times New Roman" w:hAnsi="Times New Roman"/>
          <w:sz w:val="24"/>
          <w:szCs w:val="24"/>
        </w:rPr>
        <w:t xml:space="preserve">, произведенное после 1 августа 2004 года в случае если удостоверение о захоронении не выдано в соответствии с требованиями Закона Московской области № 115/2007-ОЗ «О погребении и похоронном деле в Московской области» </w:t>
      </w:r>
      <w:r w:rsidR="002F1D10" w:rsidRPr="00DD0BC4">
        <w:rPr>
          <w:rFonts w:ascii="Times New Roman" w:hAnsi="Times New Roman"/>
          <w:i/>
          <w:sz w:val="24"/>
          <w:szCs w:val="24"/>
        </w:rPr>
        <w:t>(нужное подчеркнуть</w:t>
      </w:r>
      <w:r w:rsidR="002F1D10" w:rsidRPr="00DD0BC4">
        <w:rPr>
          <w:rFonts w:ascii="Times New Roman" w:hAnsi="Times New Roman"/>
          <w:sz w:val="24"/>
          <w:szCs w:val="24"/>
        </w:rPr>
        <w:t>)</w:t>
      </w:r>
      <w:r w:rsidR="00F55672" w:rsidRPr="00DD0BC4">
        <w:rPr>
          <w:rFonts w:ascii="Times New Roman" w:hAnsi="Times New Roman"/>
          <w:sz w:val="24"/>
          <w:szCs w:val="24"/>
        </w:rPr>
        <w:t xml:space="preserve"> (номер регистрации заявления о предоставлении Муниципальной услуги от    </w:t>
      </w:r>
      <w:r w:rsidR="00582CC0" w:rsidRPr="00DD0BC4">
        <w:rPr>
          <w:rFonts w:ascii="Times New Roman" w:hAnsi="Times New Roman"/>
          <w:sz w:val="24"/>
          <w:szCs w:val="24"/>
        </w:rPr>
        <w:t xml:space="preserve">  </w:t>
      </w:r>
      <w:r w:rsidR="002F1D10" w:rsidRPr="00DD0BC4">
        <w:rPr>
          <w:rFonts w:ascii="Times New Roman" w:hAnsi="Times New Roman"/>
          <w:sz w:val="24"/>
          <w:szCs w:val="24"/>
        </w:rPr>
        <w:t xml:space="preserve">             </w:t>
      </w:r>
      <w:r w:rsidR="00F55672" w:rsidRPr="00DD0BC4">
        <w:rPr>
          <w:rFonts w:ascii="Times New Roman" w:hAnsi="Times New Roman"/>
          <w:sz w:val="24"/>
          <w:szCs w:val="24"/>
        </w:rPr>
        <w:t xml:space="preserve">  №</w:t>
      </w:r>
      <w:proofErr w:type="gramStart"/>
      <w:r w:rsidR="00F55672" w:rsidRPr="00DD0BC4">
        <w:rPr>
          <w:rFonts w:ascii="Times New Roman" w:hAnsi="Times New Roman"/>
          <w:sz w:val="24"/>
          <w:szCs w:val="24"/>
        </w:rPr>
        <w:t xml:space="preserve">  </w:t>
      </w:r>
      <w:r w:rsidR="00582CC0" w:rsidRPr="00DD0BC4">
        <w:rPr>
          <w:rFonts w:ascii="Times New Roman" w:hAnsi="Times New Roman"/>
          <w:sz w:val="24"/>
          <w:szCs w:val="24"/>
        </w:rPr>
        <w:t xml:space="preserve">  </w:t>
      </w:r>
      <w:r w:rsidR="002F1D10" w:rsidRPr="00DD0BC4">
        <w:rPr>
          <w:rFonts w:ascii="Times New Roman" w:hAnsi="Times New Roman"/>
          <w:sz w:val="24"/>
          <w:szCs w:val="24"/>
        </w:rPr>
        <w:t xml:space="preserve">     </w:t>
      </w:r>
      <w:r w:rsidR="00F55672" w:rsidRPr="00DD0BC4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DD0BC4">
        <w:rPr>
          <w:rFonts w:ascii="Times New Roman" w:hAnsi="Times New Roman"/>
          <w:sz w:val="24"/>
          <w:szCs w:val="24"/>
        </w:rPr>
        <w:t xml:space="preserve"> Вам отказано по следующим основаниям:</w:t>
      </w:r>
    </w:p>
    <w:p w:rsidR="00113512" w:rsidRPr="00DD0BC4" w:rsidRDefault="00113512" w:rsidP="00F5567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62A1" w:rsidRPr="00DD0BC4" w:rsidRDefault="00D62D86" w:rsidP="004B62A1">
      <w:pPr>
        <w:pStyle w:val="11"/>
        <w:numPr>
          <w:ilvl w:val="0"/>
          <w:numId w:val="32"/>
        </w:numPr>
        <w:tabs>
          <w:tab w:val="left" w:pos="993"/>
        </w:tabs>
        <w:ind w:left="0" w:firstLine="709"/>
        <w:rPr>
          <w:i/>
          <w:sz w:val="24"/>
          <w:szCs w:val="24"/>
        </w:rPr>
      </w:pPr>
      <w:r w:rsidRPr="00DD0BC4">
        <w:rPr>
          <w:i/>
          <w:sz w:val="24"/>
          <w:szCs w:val="24"/>
        </w:rPr>
        <w:t>Р</w:t>
      </w:r>
      <w:r w:rsidR="004B62A1" w:rsidRPr="00DD0BC4">
        <w:rPr>
          <w:i/>
          <w:sz w:val="24"/>
          <w:szCs w:val="24"/>
        </w:rPr>
        <w:t xml:space="preserve">азмер семейного (родового) захоронения, созданного до 01.08.2004 года, превышает </w:t>
      </w:r>
      <w:r w:rsidR="004B62A1" w:rsidRPr="00DD0BC4">
        <w:rPr>
          <w:i/>
          <w:sz w:val="24"/>
          <w:szCs w:val="24"/>
        </w:rPr>
        <w:br/>
        <w:t>12 кв. метров, за исключением случая, когда данное семейное (родовое) захоронение полностью использовано для погребения;</w:t>
      </w:r>
    </w:p>
    <w:p w:rsidR="003B0EAD" w:rsidRPr="00DD0BC4" w:rsidRDefault="00D62D86" w:rsidP="004B62A1">
      <w:pPr>
        <w:pStyle w:val="11"/>
        <w:numPr>
          <w:ilvl w:val="0"/>
          <w:numId w:val="18"/>
        </w:numPr>
        <w:tabs>
          <w:tab w:val="left" w:pos="993"/>
        </w:tabs>
        <w:ind w:left="0" w:firstLine="709"/>
        <w:rPr>
          <w:i/>
          <w:sz w:val="24"/>
          <w:szCs w:val="24"/>
        </w:rPr>
      </w:pPr>
      <w:r w:rsidRPr="00DD0BC4">
        <w:rPr>
          <w:i/>
          <w:sz w:val="24"/>
          <w:szCs w:val="24"/>
        </w:rPr>
        <w:t>Р</w:t>
      </w:r>
      <w:r w:rsidR="004B62A1" w:rsidRPr="00DD0BC4">
        <w:rPr>
          <w:i/>
          <w:sz w:val="24"/>
          <w:szCs w:val="24"/>
        </w:rPr>
        <w:t>азмер семейного (родового) захоронения, созданного после 01.08.2004 года, превышает 12 кв. метров;</w:t>
      </w:r>
    </w:p>
    <w:p w:rsidR="00D62D86" w:rsidRPr="00DD0BC4" w:rsidRDefault="00D62D86" w:rsidP="00A367C9">
      <w:pPr>
        <w:pStyle w:val="11"/>
        <w:numPr>
          <w:ilvl w:val="0"/>
          <w:numId w:val="18"/>
        </w:numPr>
        <w:tabs>
          <w:tab w:val="left" w:pos="993"/>
        </w:tabs>
        <w:ind w:left="0" w:firstLine="709"/>
        <w:rPr>
          <w:i/>
          <w:sz w:val="24"/>
          <w:szCs w:val="24"/>
        </w:rPr>
      </w:pPr>
      <w:r w:rsidRPr="00DD0BC4">
        <w:rPr>
          <w:i/>
          <w:sz w:val="24"/>
          <w:szCs w:val="24"/>
        </w:rPr>
        <w:t>Р</w:t>
      </w:r>
      <w:r w:rsidR="004B62A1" w:rsidRPr="00DD0BC4">
        <w:rPr>
          <w:i/>
          <w:sz w:val="24"/>
          <w:szCs w:val="24"/>
        </w:rPr>
        <w:t>азмер родственного, воинского, почетного захоронения  превышает установленный Администрацией размер указанных захоронений</w:t>
      </w:r>
      <w:r w:rsidRPr="00DD0BC4">
        <w:rPr>
          <w:i/>
          <w:sz w:val="24"/>
          <w:szCs w:val="24"/>
        </w:rPr>
        <w:t>;</w:t>
      </w:r>
    </w:p>
    <w:p w:rsidR="00E53EC2" w:rsidRPr="00DD0BC4" w:rsidRDefault="0093114C" w:rsidP="00A367C9">
      <w:pPr>
        <w:pStyle w:val="11"/>
        <w:numPr>
          <w:ilvl w:val="0"/>
          <w:numId w:val="18"/>
        </w:numPr>
        <w:tabs>
          <w:tab w:val="left" w:pos="993"/>
        </w:tabs>
        <w:ind w:left="0" w:firstLine="709"/>
        <w:rPr>
          <w:i/>
          <w:sz w:val="24"/>
          <w:szCs w:val="24"/>
        </w:rPr>
      </w:pPr>
      <w:r w:rsidRPr="00DD0BC4">
        <w:rPr>
          <w:i/>
          <w:sz w:val="24"/>
          <w:szCs w:val="24"/>
        </w:rPr>
        <w:t xml:space="preserve">Заявителем </w:t>
      </w:r>
      <w:r w:rsidR="00862996" w:rsidRPr="00DD0BC4">
        <w:rPr>
          <w:i/>
          <w:sz w:val="24"/>
          <w:szCs w:val="24"/>
        </w:rPr>
        <w:t xml:space="preserve">не предоставлены оригиналы документов, направленных в электронном виде посредством РПГУ; </w:t>
      </w:r>
    </w:p>
    <w:p w:rsidR="006A4F60" w:rsidRPr="00DD0BC4" w:rsidRDefault="002D414D" w:rsidP="006A4F60">
      <w:pPr>
        <w:pStyle w:val="affff2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0BC4">
        <w:rPr>
          <w:rFonts w:ascii="Times New Roman" w:hAnsi="Times New Roman"/>
          <w:i/>
          <w:sz w:val="24"/>
          <w:szCs w:val="24"/>
        </w:rPr>
        <w:t>Н</w:t>
      </w:r>
      <w:r w:rsidR="00862996" w:rsidRPr="00DD0BC4">
        <w:rPr>
          <w:rFonts w:ascii="Times New Roman" w:hAnsi="Times New Roman"/>
          <w:i/>
          <w:sz w:val="24"/>
          <w:szCs w:val="24"/>
        </w:rPr>
        <w:t>есоответствие представленных оригиналов документов, необходимых для предоставления Муниципальной услуги, электронным образам, направленным в электронном виде посредством РПГУ)</w:t>
      </w:r>
      <w:r w:rsidR="00E53EC2" w:rsidRPr="00DD0BC4">
        <w:rPr>
          <w:rFonts w:ascii="Times New Roman" w:hAnsi="Times New Roman"/>
          <w:i/>
          <w:sz w:val="24"/>
          <w:szCs w:val="24"/>
        </w:rPr>
        <w:t>;</w:t>
      </w:r>
      <w:proofErr w:type="gramEnd"/>
    </w:p>
    <w:p w:rsidR="00113512" w:rsidRPr="00DD0BC4" w:rsidRDefault="006A4F60" w:rsidP="006A4F60">
      <w:pPr>
        <w:pStyle w:val="affff2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 xml:space="preserve"> Наличие в представленных Заявителем </w:t>
      </w:r>
      <w:proofErr w:type="gramStart"/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>заявлении</w:t>
      </w:r>
      <w:proofErr w:type="gramEnd"/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 xml:space="preserve"> и приложенных к нему документах противоречивых/недостоверных сведений</w:t>
      </w:r>
      <w:r w:rsidR="004E000B" w:rsidRPr="00DD0BC4">
        <w:rPr>
          <w:rFonts w:ascii="Times New Roman" w:hAnsi="Times New Roman"/>
          <w:i/>
          <w:color w:val="000000" w:themeColor="text1"/>
          <w:sz w:val="24"/>
          <w:szCs w:val="24"/>
        </w:rPr>
        <w:t>;</w:t>
      </w:r>
    </w:p>
    <w:p w:rsidR="004E000B" w:rsidRPr="00DD0BC4" w:rsidRDefault="004E000B" w:rsidP="004E000B">
      <w:pPr>
        <w:pStyle w:val="affff2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>Поступление от Заявителя заявления об отказе в предоставлении  Муниципальной услуги</w:t>
      </w:r>
    </w:p>
    <w:p w:rsidR="00F64C35" w:rsidRPr="00DD0BC4" w:rsidRDefault="00F64C35" w:rsidP="00F64C35">
      <w:p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55672" w:rsidRPr="00DD0BC4" w:rsidRDefault="00F55672" w:rsidP="00E53EC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                  </w:t>
      </w:r>
      <w:r w:rsidR="00E53EC2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2F1D10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</w:t>
      </w:r>
    </w:p>
    <w:p w:rsidR="00F55672" w:rsidRPr="00DD0BC4" w:rsidRDefault="00F55672" w:rsidP="00F55672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 ИО, подпись)</w:t>
      </w:r>
    </w:p>
    <w:p w:rsidR="00F55672" w:rsidRPr="00DD0BC4" w:rsidRDefault="00F55672" w:rsidP="00C1508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2F1D10" w:rsidRPr="00DD0BC4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DD0BC4">
        <w:rPr>
          <w:rFonts w:ascii="Times New Roman" w:hAnsi="Times New Roman"/>
          <w:sz w:val="24"/>
          <w:szCs w:val="24"/>
        </w:rPr>
        <w:t xml:space="preserve">          «_____»________20__г.</w:t>
      </w:r>
    </w:p>
    <w:p w:rsidR="003D30DE" w:rsidRPr="00DD0BC4" w:rsidRDefault="003D30DE" w:rsidP="003D30D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Pr="00DD0BC4">
        <w:rPr>
          <w:rFonts w:ascii="Times New Roman" w:hAnsi="Times New Roman"/>
          <w:sz w:val="24"/>
          <w:szCs w:val="24"/>
        </w:rPr>
        <w:t>Данное решение может быть обжаловано в Министерство потребительского рынка и услуг Московской области или в судебном порядке.</w:t>
      </w:r>
    </w:p>
    <w:p w:rsidR="007E767E" w:rsidRPr="00DD0BC4" w:rsidRDefault="007E767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br w:type="page"/>
      </w:r>
    </w:p>
    <w:p w:rsidR="00C1508D" w:rsidRPr="00DD0BC4" w:rsidRDefault="00703D8C" w:rsidP="00703D8C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Форма </w:t>
      </w:r>
      <w:r w:rsidR="0004304A"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</w:t>
      </w:r>
    </w:p>
    <w:p w:rsidR="00C1508D" w:rsidRPr="00DD0BC4" w:rsidRDefault="00C1508D" w:rsidP="00C1508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0E675F" w:rsidRPr="00DD0BC4" w:rsidRDefault="000E675F" w:rsidP="00C1508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C1508D" w:rsidRPr="00DD0BC4" w:rsidRDefault="00C1508D" w:rsidP="00C150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>РЕШЕНИЕ</w:t>
      </w:r>
    </w:p>
    <w:p w:rsidR="00C1508D" w:rsidRPr="00DD0BC4" w:rsidRDefault="004A0CF2" w:rsidP="00C150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>об отказе в регистрации</w:t>
      </w:r>
      <w:r w:rsidR="00C1508D" w:rsidRPr="00DD0BC4">
        <w:rPr>
          <w:rFonts w:ascii="Times New Roman" w:hAnsi="Times New Roman"/>
          <w:b/>
          <w:sz w:val="24"/>
          <w:szCs w:val="24"/>
        </w:rPr>
        <w:t xml:space="preserve"> установки и замены </w:t>
      </w:r>
      <w:proofErr w:type="gramStart"/>
      <w:r w:rsidR="00C1508D" w:rsidRPr="00DD0BC4">
        <w:rPr>
          <w:rFonts w:ascii="Times New Roman" w:hAnsi="Times New Roman"/>
          <w:b/>
          <w:sz w:val="24"/>
          <w:szCs w:val="24"/>
        </w:rPr>
        <w:t>надмогильного</w:t>
      </w:r>
      <w:proofErr w:type="gramEnd"/>
    </w:p>
    <w:p w:rsidR="00C1508D" w:rsidRPr="00DD0BC4" w:rsidRDefault="00C1508D" w:rsidP="00C150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 xml:space="preserve">сооружения (надгробия) </w:t>
      </w:r>
    </w:p>
    <w:p w:rsidR="003D30DE" w:rsidRPr="00DD0BC4" w:rsidRDefault="003D30DE" w:rsidP="003D30DE">
      <w:pPr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>(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оформляется на бланке МКУ)</w:t>
      </w:r>
    </w:p>
    <w:p w:rsidR="003D30DE" w:rsidRPr="00DD0BC4" w:rsidRDefault="003D30DE" w:rsidP="00113512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Кому:</w:t>
      </w:r>
    </w:p>
    <w:p w:rsidR="003D30DE" w:rsidRPr="00DD0BC4" w:rsidRDefault="003D30DE" w:rsidP="00113512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5B70D8" w:rsidRPr="00DD0BC4">
        <w:rPr>
          <w:rFonts w:ascii="Times New Roman" w:hAnsi="Times New Roman"/>
          <w:sz w:val="24"/>
          <w:szCs w:val="24"/>
        </w:rPr>
        <w:t>________________</w:t>
      </w:r>
    </w:p>
    <w:p w:rsidR="003D30DE" w:rsidRPr="00DD0BC4" w:rsidRDefault="003D30DE" w:rsidP="00113512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:rsidR="003D30DE" w:rsidRPr="00DD0BC4" w:rsidRDefault="003D30DE" w:rsidP="00113512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завление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от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_________-, </w:t>
      </w:r>
      <w:proofErr w:type="spellStart"/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регситрационный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номер________</w:t>
      </w:r>
    </w:p>
    <w:p w:rsidR="003D30DE" w:rsidRPr="00DD0BC4" w:rsidRDefault="003D30DE" w:rsidP="000E67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13512" w:rsidRPr="00DD0BC4" w:rsidRDefault="00113512" w:rsidP="003D30DE">
      <w:pPr>
        <w:jc w:val="both"/>
        <w:rPr>
          <w:rFonts w:ascii="Times New Roman" w:hAnsi="Times New Roman"/>
          <w:sz w:val="24"/>
          <w:szCs w:val="24"/>
        </w:rPr>
      </w:pPr>
    </w:p>
    <w:p w:rsidR="003D30DE" w:rsidRPr="00DD0BC4" w:rsidRDefault="003D30DE" w:rsidP="003D30DE">
      <w:pPr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Уважаемый (</w:t>
      </w:r>
      <w:proofErr w:type="spellStart"/>
      <w:r w:rsidRPr="00DD0BC4">
        <w:rPr>
          <w:rFonts w:ascii="Times New Roman" w:hAnsi="Times New Roman"/>
          <w:sz w:val="24"/>
          <w:szCs w:val="24"/>
        </w:rPr>
        <w:t>ая</w:t>
      </w:r>
      <w:proofErr w:type="spellEnd"/>
      <w:r w:rsidRPr="00DD0BC4">
        <w:rPr>
          <w:rFonts w:ascii="Times New Roman" w:hAnsi="Times New Roman"/>
          <w:sz w:val="24"/>
          <w:szCs w:val="24"/>
        </w:rPr>
        <w:t>)____________________</w:t>
      </w:r>
    </w:p>
    <w:p w:rsidR="00C1508D" w:rsidRPr="00DD0BC4" w:rsidRDefault="003D30DE" w:rsidP="00C1508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0BC4">
        <w:rPr>
          <w:rFonts w:ascii="Times New Roman" w:hAnsi="Times New Roman"/>
          <w:sz w:val="24"/>
          <w:szCs w:val="24"/>
        </w:rPr>
        <w:t>Вам отказано</w:t>
      </w:r>
      <w:r w:rsidR="004A0CF2" w:rsidRPr="00DD0BC4">
        <w:rPr>
          <w:rFonts w:ascii="Times New Roman" w:hAnsi="Times New Roman"/>
          <w:sz w:val="24"/>
          <w:szCs w:val="24"/>
        </w:rPr>
        <w:t xml:space="preserve"> в регистрации</w:t>
      </w:r>
      <w:r w:rsidR="00C1508D" w:rsidRPr="00DD0BC4">
        <w:rPr>
          <w:rFonts w:ascii="Times New Roman" w:hAnsi="Times New Roman"/>
          <w:sz w:val="24"/>
          <w:szCs w:val="24"/>
        </w:rPr>
        <w:t xml:space="preserve"> установк</w:t>
      </w:r>
      <w:r w:rsidR="004A0CF2" w:rsidRPr="00DD0BC4">
        <w:rPr>
          <w:rFonts w:ascii="Times New Roman" w:hAnsi="Times New Roman"/>
          <w:sz w:val="24"/>
          <w:szCs w:val="24"/>
        </w:rPr>
        <w:t>и</w:t>
      </w:r>
      <w:r w:rsidR="00C1508D" w:rsidRPr="00DD0BC4">
        <w:rPr>
          <w:rFonts w:ascii="Times New Roman" w:hAnsi="Times New Roman"/>
          <w:sz w:val="24"/>
          <w:szCs w:val="24"/>
        </w:rPr>
        <w:t>, замен</w:t>
      </w:r>
      <w:r w:rsidR="004A0CF2" w:rsidRPr="00DD0BC4">
        <w:rPr>
          <w:rFonts w:ascii="Times New Roman" w:hAnsi="Times New Roman"/>
          <w:sz w:val="24"/>
          <w:szCs w:val="24"/>
        </w:rPr>
        <w:t>ы</w:t>
      </w:r>
      <w:r w:rsidR="00C1508D" w:rsidRPr="00DD0BC4">
        <w:rPr>
          <w:rFonts w:ascii="Times New Roman" w:hAnsi="Times New Roman"/>
          <w:sz w:val="24"/>
          <w:szCs w:val="24"/>
        </w:rPr>
        <w:t xml:space="preserve"> </w:t>
      </w:r>
      <w:r w:rsidR="00C1508D" w:rsidRPr="00DD0BC4">
        <w:rPr>
          <w:rFonts w:ascii="Times New Roman" w:hAnsi="Times New Roman"/>
          <w:i/>
          <w:sz w:val="24"/>
          <w:szCs w:val="24"/>
        </w:rPr>
        <w:t>(нужное подчеркнуть</w:t>
      </w:r>
      <w:r w:rsidR="00C1508D" w:rsidRPr="00DD0BC4">
        <w:rPr>
          <w:rFonts w:ascii="Times New Roman" w:hAnsi="Times New Roman"/>
          <w:sz w:val="24"/>
          <w:szCs w:val="24"/>
        </w:rPr>
        <w:t>) надмогильного сооружения (надгробия) на могиле (регистрационный номер №_______), расположенной на кладбище ____________________________</w:t>
      </w:r>
      <w:r w:rsidR="004A0CF2" w:rsidRPr="00DD0BC4">
        <w:rPr>
          <w:rFonts w:ascii="Times New Roman" w:hAnsi="Times New Roman"/>
          <w:sz w:val="24"/>
          <w:szCs w:val="24"/>
        </w:rPr>
        <w:t>__</w:t>
      </w:r>
      <w:r w:rsidR="00210BE1" w:rsidRPr="00DD0BC4">
        <w:rPr>
          <w:rFonts w:ascii="Times New Roman" w:hAnsi="Times New Roman"/>
          <w:sz w:val="24"/>
          <w:szCs w:val="24"/>
        </w:rPr>
        <w:t>_________________________________________</w:t>
      </w:r>
      <w:r w:rsidR="004A0CF2" w:rsidRPr="00DD0BC4">
        <w:rPr>
          <w:rFonts w:ascii="Times New Roman" w:hAnsi="Times New Roman"/>
          <w:sz w:val="24"/>
          <w:szCs w:val="24"/>
        </w:rPr>
        <w:t>___</w:t>
      </w:r>
      <w:r w:rsidR="00C1508D" w:rsidRPr="00DD0BC4">
        <w:rPr>
          <w:rFonts w:ascii="Times New Roman" w:hAnsi="Times New Roman"/>
          <w:sz w:val="24"/>
          <w:szCs w:val="24"/>
        </w:rPr>
        <w:t>_.</w:t>
      </w:r>
      <w:proofErr w:type="gramEnd"/>
    </w:p>
    <w:p w:rsidR="00C1508D" w:rsidRPr="00DD0BC4" w:rsidRDefault="00C1508D" w:rsidP="00C15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</w:t>
      </w:r>
      <w:r w:rsidR="004A0CF2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</w:t>
      </w:r>
      <w:proofErr w:type="gramStart"/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:rsidR="004A0CF2" w:rsidRPr="00DD0BC4" w:rsidRDefault="004A0CF2" w:rsidP="003D30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Основание:</w:t>
      </w:r>
    </w:p>
    <w:p w:rsidR="00113512" w:rsidRPr="00DD0BC4" w:rsidRDefault="00113512" w:rsidP="003D30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30DE" w:rsidRPr="00DD0BC4" w:rsidRDefault="0093114C" w:rsidP="00210BE1">
      <w:pPr>
        <w:pStyle w:val="111"/>
        <w:numPr>
          <w:ilvl w:val="0"/>
          <w:numId w:val="21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 w:rsidRPr="00DD0BC4">
        <w:rPr>
          <w:i/>
          <w:sz w:val="24"/>
          <w:szCs w:val="24"/>
        </w:rPr>
        <w:t xml:space="preserve">Заявителем </w:t>
      </w:r>
      <w:r w:rsidR="006913E4" w:rsidRPr="00DD0BC4">
        <w:rPr>
          <w:i/>
          <w:sz w:val="24"/>
          <w:szCs w:val="24"/>
        </w:rPr>
        <w:t xml:space="preserve">не предоставлены оригиналы документов, направленных в электронном виде посредством РПГУ; </w:t>
      </w:r>
    </w:p>
    <w:p w:rsidR="00105EBD" w:rsidRPr="00DD0BC4" w:rsidRDefault="001D615D" w:rsidP="00210BE1">
      <w:pPr>
        <w:pStyle w:val="111"/>
        <w:numPr>
          <w:ilvl w:val="0"/>
          <w:numId w:val="21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proofErr w:type="gramStart"/>
      <w:r w:rsidRPr="00DD0BC4">
        <w:rPr>
          <w:i/>
          <w:sz w:val="24"/>
          <w:szCs w:val="24"/>
        </w:rPr>
        <w:t>Н</w:t>
      </w:r>
      <w:r w:rsidR="006913E4" w:rsidRPr="00DD0BC4">
        <w:rPr>
          <w:i/>
          <w:sz w:val="24"/>
          <w:szCs w:val="24"/>
        </w:rPr>
        <w:t>есоответствие представленных оригиналов документов, необходимых для предоставления Муниципальной услуги, электронным образам, направленным в электронном виде посредством РПГУ)</w:t>
      </w:r>
      <w:r w:rsidR="00105EBD" w:rsidRPr="00DD0BC4">
        <w:rPr>
          <w:i/>
          <w:sz w:val="24"/>
          <w:szCs w:val="24"/>
        </w:rPr>
        <w:t>;</w:t>
      </w:r>
      <w:proofErr w:type="gramEnd"/>
    </w:p>
    <w:p w:rsidR="009852BB" w:rsidRPr="00DD0BC4" w:rsidRDefault="006A4F60" w:rsidP="00210BE1">
      <w:pPr>
        <w:pStyle w:val="affff2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 xml:space="preserve">Наличие в представленных Заявителем </w:t>
      </w:r>
      <w:proofErr w:type="gramStart"/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>заявлении</w:t>
      </w:r>
      <w:proofErr w:type="gramEnd"/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 xml:space="preserve"> и приложенных к нему документах противоречивых/недостоверных сведений</w:t>
      </w:r>
      <w:r w:rsidR="00F64C35" w:rsidRPr="00DD0BC4">
        <w:rPr>
          <w:rFonts w:ascii="Times New Roman" w:hAnsi="Times New Roman"/>
          <w:i/>
          <w:color w:val="000000" w:themeColor="text1"/>
          <w:sz w:val="24"/>
          <w:szCs w:val="24"/>
        </w:rPr>
        <w:t>;</w:t>
      </w:r>
    </w:p>
    <w:p w:rsidR="00F64C35" w:rsidRPr="00DD0BC4" w:rsidRDefault="00F64C35" w:rsidP="00210BE1">
      <w:pPr>
        <w:pStyle w:val="affff2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DD0BC4">
        <w:rPr>
          <w:rFonts w:ascii="Times New Roman" w:hAnsi="Times New Roman"/>
          <w:i/>
          <w:color w:val="000000" w:themeColor="text1"/>
          <w:sz w:val="24"/>
          <w:szCs w:val="24"/>
        </w:rPr>
        <w:t>Поступление от Заявителя заявления об отказе в предоставлении  Муниципальной услуги</w:t>
      </w:r>
    </w:p>
    <w:p w:rsidR="00C1508D" w:rsidRPr="00DD0BC4" w:rsidRDefault="00C1508D" w:rsidP="00210BE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3512" w:rsidRPr="00DD0BC4" w:rsidRDefault="00113512" w:rsidP="00C1508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3512" w:rsidRPr="00DD0BC4" w:rsidRDefault="00113512" w:rsidP="00C1508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508D" w:rsidRPr="00DD0BC4" w:rsidRDefault="00C1508D" w:rsidP="00C1508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                    </w:t>
      </w:r>
      <w:r w:rsidR="00210BE1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________________________________</w:t>
      </w:r>
    </w:p>
    <w:p w:rsidR="00C1508D" w:rsidRPr="00DD0BC4" w:rsidRDefault="00C1508D" w:rsidP="00C1508D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          (должность)                                                                                   </w:t>
      </w:r>
      <w:r w:rsidR="00210BE1" w:rsidRPr="00DD0BC4">
        <w:rPr>
          <w:rFonts w:ascii="Times New Roman" w:hAnsi="Times New Roman"/>
          <w:sz w:val="24"/>
          <w:szCs w:val="24"/>
          <w:vertAlign w:val="superscript"/>
        </w:rPr>
        <w:t xml:space="preserve">                       </w:t>
      </w: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 ИО</w:t>
      </w:r>
      <w:r w:rsidR="00D80C7C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,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подпись</w:t>
      </w:r>
      <w:r w:rsidR="00D80C7C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)</w:t>
      </w:r>
    </w:p>
    <w:p w:rsidR="003D30DE" w:rsidRPr="00DD0BC4" w:rsidRDefault="00C1508D" w:rsidP="003D30D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="003D30DE" w:rsidRPr="00DD0BC4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210BE1" w:rsidRPr="00DD0BC4">
        <w:rPr>
          <w:rFonts w:ascii="Times New Roman" w:hAnsi="Times New Roman"/>
          <w:sz w:val="24"/>
          <w:szCs w:val="24"/>
        </w:rPr>
        <w:t xml:space="preserve">                            </w:t>
      </w:r>
      <w:r w:rsidR="003D30DE" w:rsidRPr="00DD0BC4">
        <w:rPr>
          <w:rFonts w:ascii="Times New Roman" w:hAnsi="Times New Roman"/>
          <w:sz w:val="24"/>
          <w:szCs w:val="24"/>
        </w:rPr>
        <w:t xml:space="preserve">                         «_____»________20__г.</w:t>
      </w:r>
    </w:p>
    <w:p w:rsidR="00113512" w:rsidRPr="00DD0BC4" w:rsidRDefault="00113512" w:rsidP="003D30D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:rsidR="00113512" w:rsidRPr="00DD0BC4" w:rsidRDefault="00113512" w:rsidP="003D30D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:rsidR="003D30DE" w:rsidRPr="00DD0BC4" w:rsidRDefault="003D30DE" w:rsidP="003D30D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Pr="00DD0BC4">
        <w:rPr>
          <w:rFonts w:ascii="Times New Roman" w:hAnsi="Times New Roman"/>
          <w:sz w:val="24"/>
          <w:szCs w:val="24"/>
        </w:rPr>
        <w:t>Данное решение может быть обжаловано в Министерство потребительского рынка и услуг Московской области или в судебном порядке.</w:t>
      </w:r>
    </w:p>
    <w:p w:rsidR="00C1508D" w:rsidRPr="00DD0BC4" w:rsidRDefault="00C1508D" w:rsidP="00C1508D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br w:type="page"/>
      </w:r>
    </w:p>
    <w:p w:rsidR="00EA1E39" w:rsidRPr="00DD0BC4" w:rsidRDefault="00EA1E39" w:rsidP="00EA1E39">
      <w:pPr>
        <w:pStyle w:val="1-"/>
        <w:spacing w:before="0" w:after="0" w:line="240" w:lineRule="auto"/>
        <w:ind w:left="5103"/>
        <w:jc w:val="left"/>
        <w:rPr>
          <w:b w:val="0"/>
          <w:sz w:val="24"/>
          <w:szCs w:val="24"/>
        </w:rPr>
      </w:pPr>
      <w:r w:rsidRPr="00DD0BC4">
        <w:rPr>
          <w:b w:val="0"/>
          <w:sz w:val="24"/>
          <w:szCs w:val="24"/>
        </w:rPr>
        <w:lastRenderedPageBreak/>
        <w:t>Приложение</w:t>
      </w:r>
      <w:r>
        <w:rPr>
          <w:b w:val="0"/>
          <w:sz w:val="24"/>
          <w:szCs w:val="24"/>
        </w:rPr>
        <w:t xml:space="preserve"> 6</w:t>
      </w:r>
    </w:p>
    <w:p w:rsidR="00EA1E39" w:rsidRPr="00DD0BC4" w:rsidRDefault="00EA1E39" w:rsidP="00EA1E3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EA1E39" w:rsidRDefault="00EA1E39" w:rsidP="00EA1E39">
      <w:pPr>
        <w:pStyle w:val="Default"/>
        <w:ind w:left="5103"/>
      </w:pPr>
      <w:r w:rsidRPr="00DD0BC4">
        <w:rPr>
          <w:bCs/>
          <w:iCs/>
        </w:rPr>
        <w:t xml:space="preserve">предоставления муниципальной услуги </w:t>
      </w:r>
      <w:r w:rsidRPr="00DD0BC4">
        <w:rPr>
          <w:bCs/>
          <w:iCs/>
        </w:rPr>
        <w:br/>
      </w:r>
      <w:r w:rsidRPr="00776849">
        <w:rPr>
          <w:color w:val="auto"/>
        </w:rPr>
        <w:t>предоставления муниципальной услуги по предоставлению мест для захоронения (</w:t>
      </w:r>
      <w:proofErr w:type="spellStart"/>
      <w:r w:rsidRPr="00776849">
        <w:rPr>
          <w:color w:val="auto"/>
        </w:rPr>
        <w:t>подзахоронения</w:t>
      </w:r>
      <w:proofErr w:type="spellEnd"/>
      <w:r w:rsidRPr="00776849">
        <w:rPr>
          <w:color w:val="auto"/>
        </w:rPr>
        <w:t>), перерегистрации захоронений на других лиц, регистрации установки и замены надмогильных сооружений (надгробий)</w:t>
      </w:r>
      <w:r>
        <w:rPr>
          <w:color w:val="auto"/>
        </w:rPr>
        <w:t xml:space="preserve"> </w:t>
      </w:r>
      <w:r w:rsidRPr="00180CB8">
        <w:t xml:space="preserve">на территории  сельских поселений, городского поселения Сергиев Посад и </w:t>
      </w:r>
      <w:proofErr w:type="spellStart"/>
      <w:r w:rsidRPr="00180CB8">
        <w:t>межпоселенческих</w:t>
      </w:r>
      <w:proofErr w:type="spellEnd"/>
      <w:r>
        <w:t xml:space="preserve"> </w:t>
      </w:r>
      <w:r w:rsidRPr="00180CB8">
        <w:t xml:space="preserve"> территориях  Сергиево-Посадского </w:t>
      </w:r>
      <w:r>
        <w:t xml:space="preserve"> </w:t>
      </w:r>
      <w:r w:rsidRPr="00180CB8">
        <w:t>муниципального района</w:t>
      </w:r>
    </w:p>
    <w:p w:rsidR="00EA1E39" w:rsidRPr="00DD0BC4" w:rsidRDefault="00EA1E39" w:rsidP="00EA1E3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Московской области</w:t>
      </w:r>
    </w:p>
    <w:p w:rsidR="001C777C" w:rsidRPr="00DD0BC4" w:rsidRDefault="001C777C" w:rsidP="001C777C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1C777C" w:rsidRPr="00DD0BC4" w:rsidRDefault="001C777C" w:rsidP="001C777C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/>
        </w:rPr>
      </w:pPr>
      <w:r w:rsidRPr="00DD0BC4">
        <w:rPr>
          <w:rFonts w:ascii="Times New Roman" w:eastAsiaTheme="minorHAnsi" w:hAnsi="Times New Roman"/>
        </w:rPr>
        <w:t>Форма</w:t>
      </w:r>
    </w:p>
    <w:p w:rsidR="007F071F" w:rsidRPr="00DD0BC4" w:rsidRDefault="007F071F" w:rsidP="007F071F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 w:rsidR="002D414D" w:rsidRPr="00DD0BC4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тверждена</w:t>
      </w:r>
      <w:proofErr w:type="gramEnd"/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распоряжением Министерства потребительского рынка и услуг Московской области от 29.11.2012 № 29-Р «О реализации отдельных положений Закона Московской области № 115/2007-ОЗ «О погребении и похоронном деле в Московской области»)</w:t>
      </w:r>
    </w:p>
    <w:p w:rsidR="007F071F" w:rsidRPr="00DD0BC4" w:rsidRDefault="007F071F" w:rsidP="001C777C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</w:rPr>
      </w:pPr>
    </w:p>
    <w:p w:rsidR="001C777C" w:rsidRPr="00DD0BC4" w:rsidRDefault="001C777C" w:rsidP="001C77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DD0BC4">
        <w:rPr>
          <w:rFonts w:ascii="Times New Roman" w:eastAsiaTheme="minorHAnsi" w:hAnsi="Times New Roman"/>
        </w:rPr>
        <w:t xml:space="preserve"> </w:t>
      </w:r>
    </w:p>
    <w:p w:rsidR="001C777C" w:rsidRPr="00DD0BC4" w:rsidRDefault="001C777C" w:rsidP="001C777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</w:rPr>
      </w:pPr>
      <w:r w:rsidRPr="00DD0BC4">
        <w:rPr>
          <w:rFonts w:ascii="Times New Roman" w:eastAsiaTheme="minorHAnsi" w:hAnsi="Times New Roman"/>
          <w:b/>
        </w:rPr>
        <w:t>УДОСТОВЕРЕНИЕ О ЗАХОРОНЕНИИ</w:t>
      </w:r>
    </w:p>
    <w:p w:rsidR="001C777C" w:rsidRPr="00DD0BC4" w:rsidRDefault="001C777C" w:rsidP="001C777C">
      <w:pPr>
        <w:spacing w:after="0"/>
        <w:jc w:val="center"/>
        <w:rPr>
          <w:rFonts w:ascii="Times New Roman" w:hAnsi="Times New Roman"/>
        </w:rPr>
      </w:pPr>
      <w:r w:rsidRPr="00DD0BC4">
        <w:rPr>
          <w:rFonts w:ascii="Times New Roman" w:hAnsi="Times New Roman"/>
          <w:i/>
        </w:rPr>
        <w:t>( распечатывается в  форме брошюры</w:t>
      </w:r>
      <w:r w:rsidRPr="00DD0BC4">
        <w:rPr>
          <w:rFonts w:ascii="Times New Roman" w:hAnsi="Times New Roman"/>
        </w:rPr>
        <w:t>)</w:t>
      </w:r>
    </w:p>
    <w:p w:rsidR="001C777C" w:rsidRPr="00DD0BC4" w:rsidRDefault="001C777C" w:rsidP="001C777C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C777C" w:rsidRPr="00DD0BC4" w:rsidRDefault="001C777C" w:rsidP="001C777C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Лицевая сторона</w:t>
      </w:r>
    </w:p>
    <w:tbl>
      <w:tblPr>
        <w:tblStyle w:val="afe"/>
        <w:tblW w:w="0" w:type="auto"/>
        <w:tblLayout w:type="fixed"/>
        <w:tblLook w:val="04A0" w:firstRow="1" w:lastRow="0" w:firstColumn="1" w:lastColumn="0" w:noHBand="0" w:noVBand="1"/>
      </w:tblPr>
      <w:tblGrid>
        <w:gridCol w:w="10421"/>
      </w:tblGrid>
      <w:tr w:rsidR="001C777C" w:rsidRPr="00DD0BC4" w:rsidTr="00A04193">
        <w:trPr>
          <w:trHeight w:val="4237"/>
        </w:trPr>
        <w:tc>
          <w:tcPr>
            <w:tcW w:w="10421" w:type="dxa"/>
          </w:tcPr>
          <w:p w:rsidR="001C777C" w:rsidRPr="00DD0BC4" w:rsidRDefault="001C777C" w:rsidP="00A04193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  <w:vertAlign w:val="superscript"/>
              </w:rPr>
            </w:pPr>
          </w:p>
          <w:p w:rsidR="001C777C" w:rsidRPr="00DD0BC4" w:rsidRDefault="001C777C" w:rsidP="001C777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  <w:vertAlign w:val="superscript"/>
              </w:rPr>
            </w:pPr>
            <w:r w:rsidRPr="00DD0BC4">
              <w:rPr>
                <w:rFonts w:eastAsiaTheme="minorHAnsi"/>
                <w:sz w:val="20"/>
                <w:szCs w:val="20"/>
                <w:vertAlign w:val="superscript"/>
              </w:rPr>
              <w:t>______________________________________________________________________________________________________</w:t>
            </w:r>
            <w:r w:rsidR="001F176A" w:rsidRPr="00DD0BC4">
              <w:rPr>
                <w:rFonts w:eastAsiaTheme="minorHAnsi"/>
                <w:sz w:val="20"/>
                <w:szCs w:val="20"/>
                <w:vertAlign w:val="superscript"/>
              </w:rPr>
              <w:t>____________</w:t>
            </w:r>
            <w:r w:rsidRPr="00DD0BC4">
              <w:rPr>
                <w:rFonts w:eastAsiaTheme="minorHAnsi"/>
                <w:sz w:val="20"/>
                <w:szCs w:val="20"/>
                <w:vertAlign w:val="superscript"/>
              </w:rPr>
              <w:t>_</w:t>
            </w:r>
          </w:p>
          <w:p w:rsidR="001C777C" w:rsidRPr="00DD0BC4" w:rsidRDefault="001C777C" w:rsidP="001C777C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  <w:vertAlign w:val="superscript"/>
              </w:rPr>
            </w:pPr>
            <w:r w:rsidRPr="00DD0BC4">
              <w:rPr>
                <w:rFonts w:eastAsiaTheme="minorHAnsi"/>
                <w:sz w:val="24"/>
                <w:szCs w:val="24"/>
                <w:vertAlign w:val="superscript"/>
              </w:rPr>
              <w:t>(наименование уполномоченного органа местного самоуправления в сфере погребения и похоронного дела)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D0BC4">
              <w:rPr>
                <w:rFonts w:eastAsiaTheme="minorHAnsi"/>
                <w:sz w:val="20"/>
                <w:szCs w:val="20"/>
              </w:rPr>
              <w:t xml:space="preserve">                                                                                     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D0BC4">
              <w:rPr>
                <w:rFonts w:eastAsiaTheme="minorHAnsi"/>
                <w:sz w:val="20"/>
                <w:szCs w:val="20"/>
              </w:rPr>
              <w:t>УДОСТОВЕРЕНИЕ №</w:t>
            </w:r>
          </w:p>
          <w:p w:rsidR="001C777C" w:rsidRPr="00DD0BC4" w:rsidRDefault="001C777C" w:rsidP="001F176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DD0BC4">
              <w:rPr>
                <w:rFonts w:eastAsiaTheme="minorHAnsi"/>
                <w:sz w:val="20"/>
                <w:szCs w:val="20"/>
              </w:rPr>
              <w:t>о ______________________________</w:t>
            </w:r>
            <w:proofErr w:type="spellStart"/>
            <w:r w:rsidRPr="00DD0BC4">
              <w:rPr>
                <w:rFonts w:eastAsiaTheme="minorHAnsi"/>
                <w:sz w:val="20"/>
                <w:szCs w:val="20"/>
              </w:rPr>
              <w:t>захоронени</w:t>
            </w:r>
            <w:proofErr w:type="spellEnd"/>
            <w:r w:rsidRPr="00DD0BC4">
              <w:rPr>
                <w:rFonts w:eastAsiaTheme="minorHAnsi"/>
                <w:sz w:val="20"/>
                <w:szCs w:val="20"/>
              </w:rPr>
              <w:t xml:space="preserve"> </w:t>
            </w:r>
          </w:p>
          <w:p w:rsidR="001C777C" w:rsidRPr="00DD0BC4" w:rsidRDefault="001C777C" w:rsidP="00E236FC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  <w:vertAlign w:val="superscript"/>
              </w:rPr>
            </w:pPr>
            <w:r w:rsidRPr="00DD0BC4">
              <w:rPr>
                <w:sz w:val="24"/>
                <w:szCs w:val="24"/>
                <w:vertAlign w:val="superscript"/>
              </w:rPr>
              <w:t>( вид захоронения)</w:t>
            </w:r>
          </w:p>
          <w:p w:rsidR="001C777C" w:rsidRPr="00DD0BC4" w:rsidRDefault="00114A13" w:rsidP="001F176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DD0BC4">
              <w:rPr>
                <w:sz w:val="20"/>
                <w:szCs w:val="20"/>
              </w:rPr>
              <w:t>в</w:t>
            </w:r>
            <w:r w:rsidR="001C777C" w:rsidRPr="00DD0BC4">
              <w:rPr>
                <w:sz w:val="20"/>
                <w:szCs w:val="20"/>
              </w:rPr>
              <w:t>ыдано_</w:t>
            </w:r>
            <w:r w:rsidR="001C777C" w:rsidRPr="00DD0BC4">
              <w:rPr>
                <w:sz w:val="24"/>
                <w:szCs w:val="24"/>
              </w:rPr>
              <w:t>____________________________________</w:t>
            </w:r>
            <w:r w:rsidR="000C5067" w:rsidRPr="00DD0BC4">
              <w:rPr>
                <w:sz w:val="24"/>
                <w:szCs w:val="24"/>
              </w:rPr>
              <w:t>______________</w:t>
            </w:r>
          </w:p>
          <w:p w:rsidR="001C777C" w:rsidRPr="00DD0BC4" w:rsidRDefault="001F176A" w:rsidP="001F176A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  <w:vertAlign w:val="superscript"/>
              </w:rPr>
            </w:pPr>
            <w:r w:rsidRPr="00DD0BC4">
              <w:rPr>
                <w:sz w:val="24"/>
                <w:szCs w:val="24"/>
                <w:vertAlign w:val="superscript"/>
              </w:rPr>
              <w:t xml:space="preserve">                  </w:t>
            </w:r>
            <w:r w:rsidR="001C777C" w:rsidRPr="00DD0BC4">
              <w:rPr>
                <w:sz w:val="24"/>
                <w:szCs w:val="24"/>
                <w:vertAlign w:val="superscript"/>
              </w:rPr>
              <w:t xml:space="preserve">( ФИО лица, на которое </w:t>
            </w:r>
            <w:r w:rsidR="00DB57DE" w:rsidRPr="00DD0BC4">
              <w:rPr>
                <w:sz w:val="24"/>
                <w:szCs w:val="24"/>
                <w:vertAlign w:val="superscript"/>
              </w:rPr>
              <w:t xml:space="preserve">оформлено </w:t>
            </w:r>
            <w:r w:rsidR="000C5067" w:rsidRPr="00DD0BC4">
              <w:rPr>
                <w:sz w:val="24"/>
                <w:szCs w:val="24"/>
                <w:vertAlign w:val="superscript"/>
              </w:rPr>
              <w:t xml:space="preserve">(зарегистрировано) </w:t>
            </w:r>
            <w:r w:rsidR="00DB57DE" w:rsidRPr="00DD0BC4">
              <w:rPr>
                <w:sz w:val="24"/>
                <w:szCs w:val="24"/>
                <w:vertAlign w:val="superscript"/>
              </w:rPr>
              <w:t>место</w:t>
            </w:r>
            <w:r w:rsidR="001C777C" w:rsidRPr="00DD0BC4">
              <w:rPr>
                <w:sz w:val="24"/>
                <w:szCs w:val="24"/>
                <w:vertAlign w:val="superscript"/>
              </w:rPr>
              <w:t xml:space="preserve"> захоронени</w:t>
            </w:r>
            <w:r w:rsidR="00DB57DE" w:rsidRPr="00DD0BC4">
              <w:rPr>
                <w:sz w:val="24"/>
                <w:szCs w:val="24"/>
                <w:vertAlign w:val="superscript"/>
              </w:rPr>
              <w:t>я</w:t>
            </w:r>
            <w:r w:rsidR="001C777C" w:rsidRPr="00DD0BC4">
              <w:rPr>
                <w:sz w:val="24"/>
                <w:szCs w:val="24"/>
                <w:vertAlign w:val="superscript"/>
              </w:rPr>
              <w:t>)</w:t>
            </w:r>
          </w:p>
          <w:p w:rsidR="001C777C" w:rsidRPr="00DD0BC4" w:rsidRDefault="001C777C" w:rsidP="00114A13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DD0BC4">
              <w:rPr>
                <w:sz w:val="24"/>
                <w:szCs w:val="24"/>
              </w:rPr>
              <w:t xml:space="preserve">_________________________________________ </w:t>
            </w:r>
          </w:p>
          <w:p w:rsidR="001C777C" w:rsidRPr="00DD0BC4" w:rsidRDefault="00114A13" w:rsidP="00114A13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  <w:vertAlign w:val="superscript"/>
              </w:rPr>
            </w:pPr>
            <w:r w:rsidRPr="00DD0BC4">
              <w:rPr>
                <w:sz w:val="24"/>
                <w:szCs w:val="24"/>
                <w:vertAlign w:val="superscript"/>
              </w:rPr>
              <w:t>(</w:t>
            </w:r>
            <w:r w:rsidR="001C777C" w:rsidRPr="00DD0BC4">
              <w:rPr>
                <w:sz w:val="24"/>
                <w:szCs w:val="24"/>
                <w:vertAlign w:val="superscript"/>
              </w:rPr>
              <w:t>название кладбища, адрес его местонахождени</w:t>
            </w:r>
            <w:r w:rsidR="00D049D5" w:rsidRPr="00DD0BC4">
              <w:rPr>
                <w:sz w:val="24"/>
                <w:szCs w:val="24"/>
                <w:vertAlign w:val="superscript"/>
              </w:rPr>
              <w:t>я</w:t>
            </w:r>
            <w:r w:rsidRPr="00DD0BC4">
              <w:rPr>
                <w:sz w:val="24"/>
                <w:szCs w:val="24"/>
                <w:vertAlign w:val="superscript"/>
              </w:rPr>
              <w:t>)</w:t>
            </w:r>
          </w:p>
          <w:p w:rsidR="00114A13" w:rsidRPr="00DD0BC4" w:rsidRDefault="00114A13" w:rsidP="00114A13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  <w:vertAlign w:val="superscript"/>
              </w:rPr>
            </w:pPr>
          </w:p>
          <w:p w:rsidR="001C777C" w:rsidRPr="00DD0BC4" w:rsidRDefault="001C777C" w:rsidP="00114A13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  <w:vertAlign w:val="superscript"/>
              </w:rPr>
            </w:pPr>
            <w:r w:rsidRPr="00DD0BC4">
              <w:rPr>
                <w:sz w:val="24"/>
                <w:szCs w:val="24"/>
                <w:vertAlign w:val="superscript"/>
              </w:rPr>
              <w:t>________________________________________________________</w:t>
            </w:r>
            <w:r w:rsidR="00E236FC" w:rsidRPr="00DD0BC4">
              <w:rPr>
                <w:sz w:val="24"/>
                <w:szCs w:val="24"/>
                <w:vertAlign w:val="superscript"/>
              </w:rPr>
              <w:t>______________________________________</w:t>
            </w:r>
          </w:p>
          <w:p w:rsidR="001C777C" w:rsidRPr="00DD0BC4" w:rsidRDefault="001C777C" w:rsidP="000C5067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  <w:vertAlign w:val="superscript"/>
              </w:rPr>
            </w:pPr>
            <w:r w:rsidRPr="00DD0BC4">
              <w:rPr>
                <w:sz w:val="24"/>
                <w:szCs w:val="24"/>
                <w:vertAlign w:val="superscript"/>
              </w:rPr>
              <w:t>(размер места захоронения</w:t>
            </w:r>
            <w:r w:rsidR="00E236FC" w:rsidRPr="00DD0BC4">
              <w:rPr>
                <w:sz w:val="24"/>
                <w:szCs w:val="24"/>
                <w:vertAlign w:val="superscript"/>
              </w:rPr>
              <w:t xml:space="preserve"> (</w:t>
            </w:r>
            <w:proofErr w:type="spellStart"/>
            <w:r w:rsidRPr="00DD0BC4">
              <w:rPr>
                <w:sz w:val="24"/>
                <w:szCs w:val="24"/>
                <w:vertAlign w:val="superscript"/>
              </w:rPr>
              <w:t>кв</w:t>
            </w:r>
            <w:proofErr w:type="gramStart"/>
            <w:r w:rsidRPr="00DD0BC4">
              <w:rPr>
                <w:sz w:val="24"/>
                <w:szCs w:val="24"/>
                <w:vertAlign w:val="superscript"/>
              </w:rPr>
              <w:t>.м</w:t>
            </w:r>
            <w:proofErr w:type="gramEnd"/>
            <w:r w:rsidR="000C5067" w:rsidRPr="00DD0BC4">
              <w:rPr>
                <w:sz w:val="24"/>
                <w:szCs w:val="24"/>
                <w:vertAlign w:val="superscript"/>
              </w:rPr>
              <w:t>етров</w:t>
            </w:r>
            <w:proofErr w:type="spellEnd"/>
            <w:r w:rsidR="00E236FC" w:rsidRPr="00DD0BC4">
              <w:rPr>
                <w:sz w:val="24"/>
                <w:szCs w:val="24"/>
                <w:vertAlign w:val="superscript"/>
              </w:rPr>
              <w:t>),</w:t>
            </w:r>
            <w:r w:rsidR="006011DD" w:rsidRPr="00DD0BC4">
              <w:rPr>
                <w:sz w:val="24"/>
                <w:szCs w:val="24"/>
                <w:vertAlign w:val="superscript"/>
              </w:rPr>
              <w:t xml:space="preserve"> </w:t>
            </w:r>
            <w:r w:rsidR="00E236FC" w:rsidRPr="00DD0BC4">
              <w:rPr>
                <w:sz w:val="24"/>
                <w:szCs w:val="24"/>
                <w:vertAlign w:val="superscript"/>
              </w:rPr>
              <w:t>место его расположения на кладбище (номер квартала, сектора, участка)</w:t>
            </w:r>
          </w:p>
        </w:tc>
      </w:tr>
    </w:tbl>
    <w:p w:rsidR="001C777C" w:rsidRPr="00DD0BC4" w:rsidRDefault="001C777C" w:rsidP="001C777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1C777C" w:rsidRPr="00DD0BC4" w:rsidRDefault="001C777C" w:rsidP="001C777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стр. 2,3</w:t>
      </w:r>
    </w:p>
    <w:p w:rsidR="001C777C" w:rsidRPr="00DD0BC4" w:rsidRDefault="001C777C" w:rsidP="001C77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Внутренняя сторона</w:t>
      </w:r>
    </w:p>
    <w:p w:rsidR="001C777C" w:rsidRPr="00DD0BC4" w:rsidRDefault="001C777C" w:rsidP="001C77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C777C" w:rsidRPr="00DD0BC4" w:rsidTr="00A04193">
        <w:trPr>
          <w:trHeight w:val="696"/>
        </w:trPr>
        <w:tc>
          <w:tcPr>
            <w:tcW w:w="5210" w:type="dxa"/>
          </w:tcPr>
          <w:p w:rsidR="001C777C" w:rsidRPr="00DD0BC4" w:rsidRDefault="001C777C" w:rsidP="002D414D">
            <w:pPr>
              <w:pStyle w:val="affff2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</w:pPr>
            <w:r w:rsidRPr="00DD0BC4">
              <w:lastRenderedPageBreak/>
              <w:t>Сведения о захороненных лицах:</w:t>
            </w:r>
          </w:p>
          <w:p w:rsidR="001C777C" w:rsidRPr="00DD0BC4" w:rsidRDefault="001C777C" w:rsidP="00E81C47">
            <w:pPr>
              <w:autoSpaceDE w:val="0"/>
              <w:autoSpaceDN w:val="0"/>
              <w:adjustRightInd w:val="0"/>
              <w:spacing w:after="0"/>
              <w:jc w:val="both"/>
            </w:pPr>
            <w:r w:rsidRPr="00DD0BC4">
              <w:t>1._________________________________________</w:t>
            </w:r>
          </w:p>
          <w:p w:rsidR="001C777C" w:rsidRPr="00DD0BC4" w:rsidRDefault="001C777C" w:rsidP="00E81C47">
            <w:pPr>
              <w:autoSpaceDE w:val="0"/>
              <w:autoSpaceDN w:val="0"/>
              <w:adjustRightInd w:val="0"/>
              <w:spacing w:after="0"/>
              <w:jc w:val="center"/>
              <w:rPr>
                <w:vertAlign w:val="superscript"/>
              </w:rPr>
            </w:pPr>
            <w:r w:rsidRPr="00DD0BC4">
              <w:rPr>
                <w:vertAlign w:val="superscript"/>
              </w:rPr>
              <w:t>(фамилия, имя, отчество (при наличии))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DD0BC4">
              <w:rPr>
                <w:vertAlign w:val="superscript"/>
              </w:rPr>
              <w:t>Дата смерти_____________                        Дата захоронения____________________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DD0BC4">
              <w:rPr>
                <w:vertAlign w:val="superscript"/>
              </w:rPr>
              <w:t>Регистрационный номер:________________</w:t>
            </w:r>
          </w:p>
          <w:p w:rsidR="001C777C" w:rsidRPr="00DD0BC4" w:rsidRDefault="001C777C" w:rsidP="00E81C47">
            <w:pPr>
              <w:autoSpaceDE w:val="0"/>
              <w:autoSpaceDN w:val="0"/>
              <w:adjustRightInd w:val="0"/>
              <w:spacing w:after="0"/>
              <w:jc w:val="both"/>
            </w:pPr>
            <w:r w:rsidRPr="00DD0BC4">
              <w:t>2.________________________________________</w:t>
            </w:r>
          </w:p>
          <w:p w:rsidR="001C777C" w:rsidRPr="00DD0BC4" w:rsidRDefault="001C777C" w:rsidP="00E81C47">
            <w:pPr>
              <w:autoSpaceDE w:val="0"/>
              <w:autoSpaceDN w:val="0"/>
              <w:adjustRightInd w:val="0"/>
              <w:spacing w:after="0"/>
              <w:jc w:val="center"/>
              <w:rPr>
                <w:vertAlign w:val="superscript"/>
              </w:rPr>
            </w:pPr>
            <w:r w:rsidRPr="00DD0BC4">
              <w:rPr>
                <w:vertAlign w:val="superscript"/>
              </w:rPr>
              <w:t>(фамилия, имя, отчество (при наличии))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DD0BC4">
              <w:rPr>
                <w:vertAlign w:val="superscript"/>
              </w:rPr>
              <w:t>Дата смерти____________                        Дата захоронения____________________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DD0BC4">
              <w:rPr>
                <w:vertAlign w:val="superscript"/>
              </w:rPr>
              <w:t>Регистрационный номер:________________</w:t>
            </w:r>
          </w:p>
          <w:p w:rsidR="001C777C" w:rsidRPr="00DD0BC4" w:rsidRDefault="001C777C" w:rsidP="00E81C47">
            <w:pPr>
              <w:autoSpaceDE w:val="0"/>
              <w:autoSpaceDN w:val="0"/>
              <w:adjustRightInd w:val="0"/>
              <w:spacing w:after="0"/>
              <w:jc w:val="both"/>
            </w:pPr>
            <w:r w:rsidRPr="00DD0BC4">
              <w:t>3.________________________________________</w:t>
            </w:r>
          </w:p>
          <w:p w:rsidR="001C777C" w:rsidRPr="00DD0BC4" w:rsidRDefault="001C777C" w:rsidP="00E81C47">
            <w:pPr>
              <w:autoSpaceDE w:val="0"/>
              <w:autoSpaceDN w:val="0"/>
              <w:adjustRightInd w:val="0"/>
              <w:spacing w:after="0"/>
              <w:jc w:val="center"/>
              <w:rPr>
                <w:vertAlign w:val="superscript"/>
              </w:rPr>
            </w:pPr>
            <w:r w:rsidRPr="00DD0BC4">
              <w:rPr>
                <w:vertAlign w:val="superscript"/>
              </w:rPr>
              <w:t>(фамилия, имя, отчество (при наличии))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DD0BC4">
              <w:rPr>
                <w:vertAlign w:val="superscript"/>
              </w:rPr>
              <w:t>Дата смерти___________                         Дата захоронения____________________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DD0BC4">
              <w:rPr>
                <w:vertAlign w:val="superscript"/>
              </w:rPr>
              <w:t>Регистрационный номер:________________</w:t>
            </w:r>
          </w:p>
          <w:p w:rsidR="001C777C" w:rsidRPr="00DD0BC4" w:rsidRDefault="001C777C" w:rsidP="00E81C47">
            <w:pPr>
              <w:autoSpaceDE w:val="0"/>
              <w:autoSpaceDN w:val="0"/>
              <w:adjustRightInd w:val="0"/>
              <w:spacing w:after="0"/>
              <w:jc w:val="both"/>
            </w:pPr>
            <w:r w:rsidRPr="00DD0BC4">
              <w:t>4.________________________________________</w:t>
            </w:r>
          </w:p>
          <w:p w:rsidR="001C777C" w:rsidRPr="00DD0BC4" w:rsidRDefault="001C777C" w:rsidP="00E81C47">
            <w:pPr>
              <w:autoSpaceDE w:val="0"/>
              <w:autoSpaceDN w:val="0"/>
              <w:adjustRightInd w:val="0"/>
              <w:spacing w:after="0"/>
              <w:jc w:val="center"/>
              <w:rPr>
                <w:vertAlign w:val="superscript"/>
              </w:rPr>
            </w:pPr>
            <w:r w:rsidRPr="00DD0BC4">
              <w:rPr>
                <w:vertAlign w:val="superscript"/>
              </w:rPr>
              <w:t>(фамилия, имя, отчество (при наличии))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DD0BC4">
              <w:rPr>
                <w:vertAlign w:val="superscript"/>
              </w:rPr>
              <w:t>Дата смерти_________                            Дата захоронения____________________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DD0BC4">
              <w:rPr>
                <w:vertAlign w:val="superscript"/>
              </w:rPr>
              <w:t>Регистрационный номер:________________</w:t>
            </w:r>
          </w:p>
          <w:p w:rsidR="001C777C" w:rsidRPr="00DD0BC4" w:rsidRDefault="001C777C" w:rsidP="00E81C47">
            <w:pPr>
              <w:autoSpaceDE w:val="0"/>
              <w:autoSpaceDN w:val="0"/>
              <w:adjustRightInd w:val="0"/>
              <w:spacing w:after="0"/>
              <w:jc w:val="both"/>
            </w:pPr>
            <w:r w:rsidRPr="00DD0BC4">
              <w:t>5.________________________________________</w:t>
            </w:r>
          </w:p>
          <w:p w:rsidR="001C777C" w:rsidRPr="00DD0BC4" w:rsidRDefault="001C777C" w:rsidP="00E81C47">
            <w:pPr>
              <w:autoSpaceDE w:val="0"/>
              <w:autoSpaceDN w:val="0"/>
              <w:adjustRightInd w:val="0"/>
              <w:spacing w:after="0"/>
              <w:jc w:val="center"/>
              <w:rPr>
                <w:vertAlign w:val="superscript"/>
              </w:rPr>
            </w:pPr>
            <w:proofErr w:type="gramStart"/>
            <w:r w:rsidRPr="00DD0BC4">
              <w:rPr>
                <w:vertAlign w:val="superscript"/>
              </w:rPr>
              <w:t>( фамилия, имя, отчество (при наличии)</w:t>
            </w:r>
            <w:proofErr w:type="gramEnd"/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DD0BC4">
              <w:rPr>
                <w:vertAlign w:val="superscript"/>
              </w:rPr>
              <w:t>Дата смерти________                            Дата захоронения_____________________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</w:pPr>
            <w:r w:rsidRPr="00DD0BC4">
              <w:rPr>
                <w:vertAlign w:val="superscript"/>
              </w:rPr>
              <w:t>Регистрационный номер:_________________</w:t>
            </w:r>
          </w:p>
        </w:tc>
        <w:tc>
          <w:tcPr>
            <w:tcW w:w="5211" w:type="dxa"/>
          </w:tcPr>
          <w:p w:rsidR="001C777C" w:rsidRPr="00DD0BC4" w:rsidRDefault="001C777C" w:rsidP="00A04193">
            <w:pPr>
              <w:autoSpaceDE w:val="0"/>
              <w:autoSpaceDN w:val="0"/>
              <w:adjustRightInd w:val="0"/>
              <w:jc w:val="center"/>
            </w:pPr>
            <w:r w:rsidRPr="00DD0BC4">
              <w:rPr>
                <w:lang w:val="en-US"/>
              </w:rPr>
              <w:t>II</w:t>
            </w:r>
            <w:r w:rsidRPr="00DD0BC4">
              <w:t>. Сведения о надмогильных сооружениях (надгробиях)</w:t>
            </w:r>
          </w:p>
          <w:p w:rsidR="001C777C" w:rsidRPr="00DD0BC4" w:rsidRDefault="001C777C" w:rsidP="00114A13">
            <w:pPr>
              <w:autoSpaceDE w:val="0"/>
              <w:autoSpaceDN w:val="0"/>
              <w:adjustRightInd w:val="0"/>
              <w:spacing w:after="0"/>
              <w:jc w:val="both"/>
            </w:pPr>
            <w:r w:rsidRPr="00DD0BC4">
              <w:rPr>
                <w:vertAlign w:val="superscript"/>
              </w:rPr>
              <w:t>1. Установлено (заменено) на могиле</w:t>
            </w:r>
            <w:r w:rsidRPr="00DD0BC4">
              <w:t>______________________</w:t>
            </w:r>
          </w:p>
          <w:p w:rsidR="001C777C" w:rsidRPr="00DD0BC4" w:rsidRDefault="001C777C" w:rsidP="00114A13">
            <w:pPr>
              <w:autoSpaceDE w:val="0"/>
              <w:autoSpaceDN w:val="0"/>
              <w:adjustRightInd w:val="0"/>
              <w:spacing w:after="0"/>
              <w:jc w:val="center"/>
              <w:rPr>
                <w:vertAlign w:val="superscript"/>
              </w:rPr>
            </w:pPr>
            <w:r w:rsidRPr="00DD0BC4">
              <w:rPr>
                <w:vertAlign w:val="superscript"/>
              </w:rPr>
              <w:t xml:space="preserve">                                                              (фамилия, имя, отчество (при наличии))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DD0BC4">
              <w:rPr>
                <w:vertAlign w:val="superscript"/>
              </w:rPr>
              <w:t xml:space="preserve"> Зарегистрировано «____»_________</w:t>
            </w:r>
          </w:p>
          <w:p w:rsidR="001C777C" w:rsidRPr="00DD0BC4" w:rsidRDefault="001C777C" w:rsidP="00114A13">
            <w:pPr>
              <w:autoSpaceDE w:val="0"/>
              <w:autoSpaceDN w:val="0"/>
              <w:adjustRightInd w:val="0"/>
              <w:spacing w:after="0"/>
              <w:jc w:val="both"/>
            </w:pPr>
            <w:r w:rsidRPr="00DD0BC4">
              <w:rPr>
                <w:vertAlign w:val="superscript"/>
              </w:rPr>
              <w:t>2.Установлено (заменено) на могиле</w:t>
            </w:r>
            <w:r w:rsidRPr="00DD0BC4">
              <w:t>______________________</w:t>
            </w:r>
          </w:p>
          <w:p w:rsidR="001C777C" w:rsidRPr="00DD0BC4" w:rsidRDefault="001C777C" w:rsidP="00114A13">
            <w:pPr>
              <w:autoSpaceDE w:val="0"/>
              <w:autoSpaceDN w:val="0"/>
              <w:adjustRightInd w:val="0"/>
              <w:spacing w:after="0"/>
              <w:jc w:val="center"/>
              <w:rPr>
                <w:vertAlign w:val="superscript"/>
              </w:rPr>
            </w:pPr>
            <w:r w:rsidRPr="00DD0BC4">
              <w:rPr>
                <w:vertAlign w:val="superscript"/>
              </w:rPr>
              <w:t xml:space="preserve">                                                              (фамилия, имя, отчество (при наличии))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DD0BC4">
              <w:rPr>
                <w:vertAlign w:val="superscript"/>
              </w:rPr>
              <w:t>Зарегистрировано «____»_________</w:t>
            </w:r>
          </w:p>
          <w:p w:rsidR="001C777C" w:rsidRPr="00DD0BC4" w:rsidRDefault="001C777C" w:rsidP="00114A13">
            <w:pPr>
              <w:autoSpaceDE w:val="0"/>
              <w:autoSpaceDN w:val="0"/>
              <w:adjustRightInd w:val="0"/>
              <w:spacing w:after="0"/>
              <w:jc w:val="both"/>
            </w:pPr>
            <w:r w:rsidRPr="00DD0BC4">
              <w:rPr>
                <w:vertAlign w:val="superscript"/>
              </w:rPr>
              <w:t>3. Установлено (заменено) на могиле</w:t>
            </w:r>
            <w:r w:rsidRPr="00DD0BC4">
              <w:t>______________________</w:t>
            </w:r>
          </w:p>
          <w:p w:rsidR="001C777C" w:rsidRPr="00DD0BC4" w:rsidRDefault="001C777C" w:rsidP="00114A13">
            <w:pPr>
              <w:autoSpaceDE w:val="0"/>
              <w:autoSpaceDN w:val="0"/>
              <w:adjustRightInd w:val="0"/>
              <w:spacing w:after="0"/>
              <w:jc w:val="center"/>
              <w:rPr>
                <w:vertAlign w:val="superscript"/>
              </w:rPr>
            </w:pPr>
            <w:r w:rsidRPr="00DD0BC4">
              <w:rPr>
                <w:vertAlign w:val="superscript"/>
              </w:rPr>
              <w:t xml:space="preserve">                                                              (фамилия, имя, отчество (при наличии))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DD0BC4">
              <w:rPr>
                <w:vertAlign w:val="superscript"/>
              </w:rPr>
              <w:t>Зарегистрировано «____»_________</w:t>
            </w:r>
          </w:p>
          <w:p w:rsidR="001C777C" w:rsidRPr="00DD0BC4" w:rsidRDefault="001C777C" w:rsidP="00114A13">
            <w:pPr>
              <w:autoSpaceDE w:val="0"/>
              <w:autoSpaceDN w:val="0"/>
              <w:adjustRightInd w:val="0"/>
              <w:spacing w:after="0"/>
              <w:jc w:val="both"/>
            </w:pPr>
            <w:r w:rsidRPr="00DD0BC4">
              <w:rPr>
                <w:vertAlign w:val="superscript"/>
              </w:rPr>
              <w:t>4. Установлено (заменено) на могиле</w:t>
            </w:r>
            <w:r w:rsidRPr="00DD0BC4">
              <w:t>______________________</w:t>
            </w:r>
          </w:p>
          <w:p w:rsidR="001C777C" w:rsidRPr="00DD0BC4" w:rsidRDefault="001C777C" w:rsidP="00114A13">
            <w:pPr>
              <w:autoSpaceDE w:val="0"/>
              <w:autoSpaceDN w:val="0"/>
              <w:adjustRightInd w:val="0"/>
              <w:spacing w:after="0"/>
              <w:jc w:val="center"/>
              <w:rPr>
                <w:vertAlign w:val="superscript"/>
              </w:rPr>
            </w:pPr>
            <w:r w:rsidRPr="00DD0BC4">
              <w:rPr>
                <w:vertAlign w:val="superscript"/>
              </w:rPr>
              <w:t xml:space="preserve">                                                              (фамилия, имя, отчество (при наличии))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DD0BC4">
              <w:rPr>
                <w:vertAlign w:val="superscript"/>
              </w:rPr>
              <w:t>Зарегистрировано «____»_________</w:t>
            </w:r>
          </w:p>
          <w:p w:rsidR="001C777C" w:rsidRPr="00DD0BC4" w:rsidRDefault="001C777C" w:rsidP="00114A13">
            <w:pPr>
              <w:autoSpaceDE w:val="0"/>
              <w:autoSpaceDN w:val="0"/>
              <w:adjustRightInd w:val="0"/>
              <w:spacing w:after="0"/>
              <w:jc w:val="both"/>
            </w:pPr>
            <w:r w:rsidRPr="00DD0BC4">
              <w:rPr>
                <w:vertAlign w:val="superscript"/>
              </w:rPr>
              <w:t>5.Установлено (заменено) на могиле</w:t>
            </w:r>
            <w:r w:rsidRPr="00DD0BC4">
              <w:t>______________________</w:t>
            </w:r>
          </w:p>
          <w:p w:rsidR="001C777C" w:rsidRPr="00DD0BC4" w:rsidRDefault="001C777C" w:rsidP="00114A13">
            <w:pPr>
              <w:autoSpaceDE w:val="0"/>
              <w:autoSpaceDN w:val="0"/>
              <w:adjustRightInd w:val="0"/>
              <w:spacing w:after="0"/>
              <w:jc w:val="center"/>
              <w:rPr>
                <w:vertAlign w:val="superscript"/>
              </w:rPr>
            </w:pPr>
            <w:r w:rsidRPr="00DD0BC4">
              <w:rPr>
                <w:vertAlign w:val="superscript"/>
              </w:rPr>
              <w:t xml:space="preserve">                                                              (фамилия, имя, отчество (при наличии))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DD0BC4">
              <w:rPr>
                <w:vertAlign w:val="superscript"/>
              </w:rPr>
              <w:t>Зарегистрировано «____»_________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</w:p>
        </w:tc>
      </w:tr>
    </w:tbl>
    <w:p w:rsidR="001C777C" w:rsidRPr="00DD0BC4" w:rsidRDefault="001C777C" w:rsidP="001C7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777C" w:rsidRPr="00DD0BC4" w:rsidRDefault="001C777C" w:rsidP="001C7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777C" w:rsidRPr="00DD0BC4" w:rsidRDefault="001C777C" w:rsidP="001C77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Оборотная сторона</w:t>
      </w:r>
    </w:p>
    <w:p w:rsidR="001C777C" w:rsidRPr="00DD0BC4" w:rsidRDefault="001C777C" w:rsidP="001C77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1C777C" w:rsidRPr="00DD0BC4" w:rsidTr="00A04193">
        <w:tc>
          <w:tcPr>
            <w:tcW w:w="10421" w:type="dxa"/>
          </w:tcPr>
          <w:p w:rsidR="001C777C" w:rsidRPr="00DD0BC4" w:rsidRDefault="001C777C" w:rsidP="00A041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1C777C" w:rsidRPr="00DD0BC4" w:rsidRDefault="001C777C" w:rsidP="00E81C4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DD0BC4">
              <w:rPr>
                <w:sz w:val="24"/>
                <w:szCs w:val="24"/>
                <w:vertAlign w:val="superscript"/>
              </w:rPr>
              <w:t>Удостоверено____________________________________________________________</w:t>
            </w:r>
          </w:p>
          <w:p w:rsidR="001C777C" w:rsidRPr="00DD0BC4" w:rsidRDefault="001C777C" w:rsidP="00E81C4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vertAlign w:val="superscript"/>
              </w:rPr>
            </w:pPr>
            <w:r w:rsidRPr="00DD0BC4">
              <w:rPr>
                <w:sz w:val="24"/>
                <w:szCs w:val="24"/>
                <w:vertAlign w:val="superscript"/>
              </w:rPr>
              <w:t xml:space="preserve">                             (занимаемая должность    подпись,  расшифровка подписи)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rPr>
                <w:sz w:val="24"/>
                <w:szCs w:val="24"/>
                <w:vertAlign w:val="superscript"/>
              </w:rPr>
            </w:pPr>
            <w:r w:rsidRPr="00DD0BC4">
              <w:rPr>
                <w:sz w:val="24"/>
                <w:szCs w:val="24"/>
                <w:vertAlign w:val="superscript"/>
              </w:rPr>
              <w:t>М.П.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rPr>
                <w:sz w:val="24"/>
                <w:szCs w:val="24"/>
                <w:vertAlign w:val="superscript"/>
              </w:rPr>
            </w:pPr>
            <w:r w:rsidRPr="00DD0BC4">
              <w:rPr>
                <w:sz w:val="24"/>
                <w:szCs w:val="24"/>
                <w:vertAlign w:val="superscript"/>
              </w:rPr>
              <w:t>Выдано «_____»______________</w:t>
            </w:r>
          </w:p>
          <w:p w:rsidR="001C777C" w:rsidRPr="00DD0BC4" w:rsidRDefault="001C777C" w:rsidP="00A04193">
            <w:pPr>
              <w:autoSpaceDE w:val="0"/>
              <w:autoSpaceDN w:val="0"/>
              <w:adjustRightInd w:val="0"/>
              <w:rPr>
                <w:sz w:val="24"/>
                <w:szCs w:val="24"/>
                <w:vertAlign w:val="superscript"/>
              </w:rPr>
            </w:pPr>
            <w:r w:rsidRPr="00DD0BC4">
              <w:rPr>
                <w:sz w:val="24"/>
                <w:szCs w:val="24"/>
                <w:vertAlign w:val="superscript"/>
              </w:rPr>
              <w:t xml:space="preserve">Отметка о ранее  выданных </w:t>
            </w:r>
            <w:proofErr w:type="gramStart"/>
            <w:r w:rsidRPr="00DD0BC4">
              <w:rPr>
                <w:sz w:val="24"/>
                <w:szCs w:val="24"/>
                <w:vertAlign w:val="superscript"/>
              </w:rPr>
              <w:t>удостоверениях</w:t>
            </w:r>
            <w:proofErr w:type="gramEnd"/>
            <w:r w:rsidRPr="00DD0BC4">
              <w:rPr>
                <w:sz w:val="24"/>
                <w:szCs w:val="24"/>
                <w:vertAlign w:val="superscript"/>
              </w:rPr>
              <w:t xml:space="preserve"> о захоронении:</w:t>
            </w:r>
          </w:p>
          <w:p w:rsidR="001C777C" w:rsidRPr="00DD0BC4" w:rsidRDefault="001C777C" w:rsidP="00E81C4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DD0BC4">
              <w:rPr>
                <w:sz w:val="24"/>
                <w:szCs w:val="24"/>
              </w:rPr>
              <w:t>______________________________________________</w:t>
            </w:r>
          </w:p>
          <w:p w:rsidR="001C777C" w:rsidRPr="00DD0BC4" w:rsidRDefault="001C777C" w:rsidP="00E81C4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vertAlign w:val="superscript"/>
              </w:rPr>
            </w:pPr>
            <w:r w:rsidRPr="00DD0BC4">
              <w:rPr>
                <w:sz w:val="24"/>
                <w:szCs w:val="24"/>
                <w:vertAlign w:val="superscript"/>
              </w:rPr>
              <w:t xml:space="preserve">                        (номер удостоверения,  дата выдачи, кем выдан)</w:t>
            </w:r>
          </w:p>
          <w:p w:rsidR="001C777C" w:rsidRPr="00DD0BC4" w:rsidRDefault="001C777C" w:rsidP="00E81C4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DD0BC4">
              <w:rPr>
                <w:sz w:val="24"/>
                <w:szCs w:val="24"/>
              </w:rPr>
              <w:t>______________________________________________</w:t>
            </w:r>
          </w:p>
          <w:p w:rsidR="001C777C" w:rsidRPr="00DD0BC4" w:rsidRDefault="001C777C" w:rsidP="00E81C4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vertAlign w:val="superscript"/>
              </w:rPr>
            </w:pPr>
            <w:r w:rsidRPr="00DD0BC4">
              <w:rPr>
                <w:sz w:val="24"/>
                <w:szCs w:val="24"/>
                <w:vertAlign w:val="superscript"/>
              </w:rPr>
              <w:t xml:space="preserve">                        (номер удостоверения,  дата выдачи, кем выдан)</w:t>
            </w:r>
          </w:p>
          <w:p w:rsidR="001C777C" w:rsidRPr="00DD0BC4" w:rsidRDefault="001C777C" w:rsidP="00E81C4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DD0BC4">
              <w:rPr>
                <w:sz w:val="24"/>
                <w:szCs w:val="24"/>
              </w:rPr>
              <w:t>______________________________________________</w:t>
            </w:r>
          </w:p>
          <w:p w:rsidR="001C777C" w:rsidRPr="00DD0BC4" w:rsidRDefault="001C777C" w:rsidP="00E81C4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vertAlign w:val="superscript"/>
              </w:rPr>
            </w:pPr>
            <w:r w:rsidRPr="00DD0BC4">
              <w:rPr>
                <w:sz w:val="24"/>
                <w:szCs w:val="24"/>
                <w:vertAlign w:val="superscript"/>
              </w:rPr>
              <w:t xml:space="preserve">                        (номер удостоверения,  дата выдачи, кем выдан)</w:t>
            </w:r>
          </w:p>
          <w:p w:rsidR="001C777C" w:rsidRPr="00DD0BC4" w:rsidRDefault="001C777C" w:rsidP="00E81C4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DD0BC4">
              <w:rPr>
                <w:sz w:val="24"/>
                <w:szCs w:val="24"/>
              </w:rPr>
              <w:t>______________________________________________</w:t>
            </w:r>
          </w:p>
          <w:p w:rsidR="001C777C" w:rsidRPr="00DD0BC4" w:rsidRDefault="001C777C" w:rsidP="00DD6379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  <w:vertAlign w:val="superscript"/>
              </w:rPr>
            </w:pPr>
            <w:r w:rsidRPr="00DD0BC4">
              <w:rPr>
                <w:sz w:val="24"/>
                <w:szCs w:val="24"/>
                <w:vertAlign w:val="superscript"/>
              </w:rPr>
              <w:lastRenderedPageBreak/>
              <w:t xml:space="preserve">                        (номер удостоверения,  дата выдачи, кем выдан)</w:t>
            </w:r>
          </w:p>
          <w:p w:rsidR="00F614D4" w:rsidRPr="00DD0BC4" w:rsidRDefault="00F614D4" w:rsidP="00DD6379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</w:p>
        </w:tc>
      </w:tr>
    </w:tbl>
    <w:p w:rsidR="001C777C" w:rsidRPr="00DD0BC4" w:rsidRDefault="001C777C" w:rsidP="001C7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lastRenderedPageBreak/>
        <w:t xml:space="preserve">Примечание: </w:t>
      </w:r>
    </w:p>
    <w:p w:rsidR="001C777C" w:rsidRPr="00DD0BC4" w:rsidRDefault="001C777C" w:rsidP="001C7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1. В случае если в </w:t>
      </w:r>
      <w:r w:rsidR="009B44E9" w:rsidRPr="00DD0BC4">
        <w:rPr>
          <w:rFonts w:ascii="Times New Roman" w:hAnsi="Times New Roman"/>
          <w:sz w:val="24"/>
          <w:szCs w:val="24"/>
        </w:rPr>
        <w:t>у</w:t>
      </w:r>
      <w:r w:rsidRPr="00DD0BC4">
        <w:rPr>
          <w:rFonts w:ascii="Times New Roman" w:hAnsi="Times New Roman"/>
          <w:sz w:val="24"/>
          <w:szCs w:val="24"/>
        </w:rPr>
        <w:t xml:space="preserve">достоверении о захоронении заполнены все разделы внутренней стороны </w:t>
      </w:r>
      <w:r w:rsidR="009B44E9" w:rsidRPr="00DD0BC4">
        <w:rPr>
          <w:rFonts w:ascii="Times New Roman" w:hAnsi="Times New Roman"/>
          <w:sz w:val="24"/>
          <w:szCs w:val="24"/>
        </w:rPr>
        <w:t>у</w:t>
      </w:r>
      <w:r w:rsidRPr="00DD0BC4">
        <w:rPr>
          <w:rFonts w:ascii="Times New Roman" w:hAnsi="Times New Roman"/>
          <w:sz w:val="24"/>
          <w:szCs w:val="24"/>
        </w:rPr>
        <w:t xml:space="preserve">достоверения о захоронении, вкладывается дополнительно вкладыш </w:t>
      </w:r>
      <w:r w:rsidR="00326589" w:rsidRPr="00DD0BC4">
        <w:rPr>
          <w:rFonts w:ascii="Times New Roman" w:hAnsi="Times New Roman"/>
          <w:sz w:val="24"/>
          <w:szCs w:val="24"/>
        </w:rPr>
        <w:t xml:space="preserve">с </w:t>
      </w:r>
      <w:r w:rsidRPr="00DD0BC4">
        <w:rPr>
          <w:rFonts w:ascii="Times New Roman" w:hAnsi="Times New Roman"/>
          <w:sz w:val="24"/>
          <w:szCs w:val="24"/>
        </w:rPr>
        <w:t xml:space="preserve">внутренней стороны </w:t>
      </w:r>
      <w:r w:rsidR="009B44E9" w:rsidRPr="00DD0BC4">
        <w:rPr>
          <w:rFonts w:ascii="Times New Roman" w:hAnsi="Times New Roman"/>
          <w:sz w:val="24"/>
          <w:szCs w:val="24"/>
        </w:rPr>
        <w:t>у</w:t>
      </w:r>
      <w:r w:rsidRPr="00DD0BC4">
        <w:rPr>
          <w:rFonts w:ascii="Times New Roman" w:hAnsi="Times New Roman"/>
          <w:sz w:val="24"/>
          <w:szCs w:val="24"/>
        </w:rPr>
        <w:t>достоверения о захоронении, который оформляется в том же порядке, что и</w:t>
      </w:r>
      <w:r w:rsidR="007E6535" w:rsidRPr="00DD0BC4">
        <w:rPr>
          <w:rFonts w:ascii="Times New Roman" w:hAnsi="Times New Roman"/>
          <w:sz w:val="24"/>
          <w:szCs w:val="24"/>
        </w:rPr>
        <w:t xml:space="preserve"> </w:t>
      </w:r>
      <w:r w:rsidR="009B44E9" w:rsidRPr="00DD0BC4">
        <w:rPr>
          <w:rFonts w:ascii="Times New Roman" w:hAnsi="Times New Roman"/>
          <w:sz w:val="24"/>
          <w:szCs w:val="24"/>
        </w:rPr>
        <w:t>у</w:t>
      </w:r>
      <w:r w:rsidRPr="00DD0BC4">
        <w:rPr>
          <w:rFonts w:ascii="Times New Roman" w:hAnsi="Times New Roman"/>
          <w:sz w:val="24"/>
          <w:szCs w:val="24"/>
        </w:rPr>
        <w:t>достоверение о захоронении и нумеруется.</w:t>
      </w:r>
    </w:p>
    <w:p w:rsidR="001C777C" w:rsidRPr="00DD0BC4" w:rsidRDefault="001C777C" w:rsidP="001C777C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2. Вкладыш без </w:t>
      </w:r>
      <w:r w:rsidR="009B44E9" w:rsidRPr="00DD0BC4">
        <w:rPr>
          <w:rFonts w:ascii="Times New Roman" w:hAnsi="Times New Roman"/>
          <w:sz w:val="24"/>
          <w:szCs w:val="24"/>
        </w:rPr>
        <w:t>у</w:t>
      </w:r>
      <w:r w:rsidRPr="00DD0BC4">
        <w:rPr>
          <w:rFonts w:ascii="Times New Roman" w:hAnsi="Times New Roman"/>
          <w:sz w:val="24"/>
          <w:szCs w:val="24"/>
        </w:rPr>
        <w:t>достоверения о захоронении недействителен.</w:t>
      </w:r>
    </w:p>
    <w:p w:rsidR="001C777C" w:rsidRPr="00DD0BC4" w:rsidRDefault="001C777C" w:rsidP="001C777C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3. При выдаче каждого вкладыша </w:t>
      </w:r>
      <w:r w:rsidR="009B44E9" w:rsidRPr="00DD0BC4">
        <w:rPr>
          <w:rFonts w:ascii="Times New Roman" w:hAnsi="Times New Roman"/>
          <w:sz w:val="24"/>
          <w:szCs w:val="24"/>
        </w:rPr>
        <w:t>в у</w:t>
      </w:r>
      <w:r w:rsidRPr="00DD0BC4">
        <w:rPr>
          <w:rFonts w:ascii="Times New Roman" w:hAnsi="Times New Roman"/>
          <w:sz w:val="24"/>
          <w:szCs w:val="24"/>
        </w:rPr>
        <w:t>достоверении о захоронении ставится штамп с надписью «Выдан вкладыш» и указывается  номер вкладыша.</w:t>
      </w:r>
    </w:p>
    <w:p w:rsidR="001C777C" w:rsidRPr="00DD0BC4" w:rsidRDefault="001C777C" w:rsidP="001C7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3C94" w:rsidRPr="00DD0BC4" w:rsidRDefault="00ED3C94">
      <w:pPr>
        <w:spacing w:after="0" w:line="240" w:lineRule="auto"/>
      </w:pPr>
      <w:r w:rsidRPr="00DD0BC4">
        <w:br w:type="page"/>
      </w:r>
    </w:p>
    <w:p w:rsidR="00E96EFF" w:rsidRPr="00DD0BC4" w:rsidRDefault="00E96EFF" w:rsidP="00E96EFF">
      <w:pPr>
        <w:pStyle w:val="1-"/>
        <w:spacing w:before="0" w:after="0" w:line="240" w:lineRule="auto"/>
        <w:ind w:left="5103"/>
        <w:jc w:val="left"/>
        <w:rPr>
          <w:b w:val="0"/>
          <w:sz w:val="24"/>
          <w:szCs w:val="24"/>
        </w:rPr>
      </w:pPr>
      <w:r w:rsidRPr="00DD0BC4">
        <w:rPr>
          <w:b w:val="0"/>
          <w:sz w:val="24"/>
          <w:szCs w:val="24"/>
        </w:rPr>
        <w:lastRenderedPageBreak/>
        <w:t>Приложение</w:t>
      </w:r>
      <w:r>
        <w:rPr>
          <w:b w:val="0"/>
          <w:sz w:val="24"/>
          <w:szCs w:val="24"/>
        </w:rPr>
        <w:t xml:space="preserve"> 7</w:t>
      </w:r>
    </w:p>
    <w:p w:rsidR="00E96EFF" w:rsidRPr="00DD0BC4" w:rsidRDefault="00E96EFF" w:rsidP="00E96EF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E96EFF" w:rsidRDefault="00E96EFF" w:rsidP="00E96EFF">
      <w:pPr>
        <w:pStyle w:val="Default"/>
        <w:ind w:left="5103"/>
      </w:pPr>
      <w:r w:rsidRPr="00DD0BC4">
        <w:rPr>
          <w:bCs/>
          <w:iCs/>
        </w:rPr>
        <w:t xml:space="preserve">предоставления муниципальной услуги </w:t>
      </w:r>
      <w:r w:rsidRPr="00DD0BC4">
        <w:rPr>
          <w:bCs/>
          <w:iCs/>
        </w:rPr>
        <w:br/>
      </w:r>
      <w:r w:rsidRPr="00776849">
        <w:rPr>
          <w:color w:val="auto"/>
        </w:rPr>
        <w:t>предоставления муниципальной услуги по предоставлению мест для захоронения (</w:t>
      </w:r>
      <w:proofErr w:type="spellStart"/>
      <w:r w:rsidRPr="00776849">
        <w:rPr>
          <w:color w:val="auto"/>
        </w:rPr>
        <w:t>подзахоронения</w:t>
      </w:r>
      <w:proofErr w:type="spellEnd"/>
      <w:r w:rsidRPr="00776849">
        <w:rPr>
          <w:color w:val="auto"/>
        </w:rPr>
        <w:t>), перерегистрации захоронений на других лиц, регистрации установки и замены надмогильных сооружений (надгробий)</w:t>
      </w:r>
      <w:r>
        <w:rPr>
          <w:color w:val="auto"/>
        </w:rPr>
        <w:t xml:space="preserve"> </w:t>
      </w:r>
      <w:r w:rsidRPr="00180CB8">
        <w:t xml:space="preserve">на территории  сельских поселений, городского поселения Сергиев Посад и </w:t>
      </w:r>
      <w:proofErr w:type="spellStart"/>
      <w:r w:rsidRPr="00180CB8">
        <w:t>межпоселенческих</w:t>
      </w:r>
      <w:proofErr w:type="spellEnd"/>
      <w:r>
        <w:t xml:space="preserve"> </w:t>
      </w:r>
      <w:r w:rsidRPr="00180CB8">
        <w:t xml:space="preserve"> территориях  Сергиево-Посадского </w:t>
      </w:r>
      <w:r>
        <w:t xml:space="preserve"> </w:t>
      </w:r>
      <w:r w:rsidRPr="00180CB8">
        <w:t>муниципального района</w:t>
      </w:r>
    </w:p>
    <w:p w:rsidR="00E96EFF" w:rsidRPr="00DD0BC4" w:rsidRDefault="00E96EFF" w:rsidP="00E96EF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Московской области</w:t>
      </w:r>
    </w:p>
    <w:p w:rsidR="00421218" w:rsidRPr="00DD0BC4" w:rsidRDefault="00421218" w:rsidP="00421218">
      <w:pPr>
        <w:keepNext/>
        <w:spacing w:after="0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4C2C99" w:rsidRPr="00DD0BC4" w:rsidRDefault="00421218" w:rsidP="004C2C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</w:t>
      </w:r>
      <w:r w:rsidR="004C2C99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ЕРЕЧЕНЬ</w:t>
      </w:r>
    </w:p>
    <w:p w:rsidR="004C2C99" w:rsidRPr="00DD0BC4" w:rsidRDefault="00421218" w:rsidP="004C2C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нормативных правовых актов, в соответствии с которыми</w:t>
      </w:r>
    </w:p>
    <w:p w:rsidR="00421218" w:rsidRPr="00DD0BC4" w:rsidRDefault="00421218" w:rsidP="004C2C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осуществляется предоставление </w:t>
      </w:r>
      <w:r w:rsidR="003F365A" w:rsidRPr="00E7281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Муниципальной у</w:t>
      </w:r>
      <w:r w:rsidRPr="00E7281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слуги</w:t>
      </w:r>
    </w:p>
    <w:p w:rsidR="00F911F8" w:rsidRPr="00DD0BC4" w:rsidRDefault="00F911F8" w:rsidP="00703D8C">
      <w:pPr>
        <w:keepNext/>
        <w:spacing w:after="0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421218" w:rsidRPr="00DD0BC4" w:rsidRDefault="00703D8C" w:rsidP="00564C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Предоставление Муниципальной у</w:t>
      </w:r>
      <w:r w:rsidR="00421218" w:rsidRPr="00DD0BC4">
        <w:rPr>
          <w:rFonts w:ascii="Times New Roman" w:hAnsi="Times New Roman"/>
          <w:sz w:val="24"/>
          <w:szCs w:val="24"/>
        </w:rPr>
        <w:t xml:space="preserve">слуги осуществляется в соответствии </w:t>
      </w:r>
      <w:proofErr w:type="gramStart"/>
      <w:r w:rsidR="00421218" w:rsidRPr="00DD0BC4">
        <w:rPr>
          <w:rFonts w:ascii="Times New Roman" w:hAnsi="Times New Roman"/>
          <w:sz w:val="24"/>
          <w:szCs w:val="24"/>
        </w:rPr>
        <w:t>с</w:t>
      </w:r>
      <w:proofErr w:type="gramEnd"/>
      <w:r w:rsidR="00421218" w:rsidRPr="00DD0BC4">
        <w:rPr>
          <w:rFonts w:ascii="Times New Roman" w:hAnsi="Times New Roman"/>
          <w:sz w:val="24"/>
          <w:szCs w:val="24"/>
        </w:rPr>
        <w:t xml:space="preserve">: </w:t>
      </w:r>
    </w:p>
    <w:p w:rsidR="00421218" w:rsidRPr="00DD0BC4" w:rsidRDefault="00421218" w:rsidP="00A367C9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Конституцией Российской Федерации, принятой всенародным голосованием, 12.12.1993 («Российская газета», № 237, 25.12.1993);</w:t>
      </w:r>
    </w:p>
    <w:p w:rsidR="00421218" w:rsidRPr="00DD0BC4" w:rsidRDefault="00421218" w:rsidP="00A367C9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0BC4">
        <w:rPr>
          <w:rFonts w:ascii="Times New Roman" w:hAnsi="Times New Roman"/>
          <w:sz w:val="24"/>
          <w:szCs w:val="24"/>
        </w:rPr>
        <w:t xml:space="preserve">Федеральным законом от 12.01.1996 года № 8-ФЗ «О погребении </w:t>
      </w:r>
      <w:r w:rsidR="001162DF" w:rsidRPr="00DD0BC4">
        <w:rPr>
          <w:rFonts w:ascii="Times New Roman" w:hAnsi="Times New Roman"/>
          <w:sz w:val="24"/>
          <w:szCs w:val="24"/>
        </w:rPr>
        <w:br/>
      </w:r>
      <w:r w:rsidRPr="00DD0BC4">
        <w:rPr>
          <w:rFonts w:ascii="Times New Roman" w:hAnsi="Times New Roman"/>
          <w:sz w:val="24"/>
          <w:szCs w:val="24"/>
        </w:rPr>
        <w:t>и похоронном деле» (источник опубликования:</w:t>
      </w:r>
      <w:proofErr w:type="gramEnd"/>
      <w:r w:rsidRPr="00DD0BC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0BC4">
        <w:rPr>
          <w:rFonts w:ascii="Times New Roman" w:hAnsi="Times New Roman"/>
          <w:sz w:val="24"/>
          <w:szCs w:val="24"/>
        </w:rPr>
        <w:t>«Российская газета», № 12, 20.01.1996);</w:t>
      </w:r>
      <w:proofErr w:type="gramEnd"/>
    </w:p>
    <w:p w:rsidR="00421218" w:rsidRPr="00DD0BC4" w:rsidRDefault="00421218" w:rsidP="00A367C9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0BC4">
        <w:rPr>
          <w:rFonts w:ascii="Times New Roman" w:hAnsi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(источник опубликования:</w:t>
      </w:r>
      <w:proofErr w:type="gramEnd"/>
      <w:r w:rsidRPr="00DD0BC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0BC4">
        <w:rPr>
          <w:rFonts w:ascii="Times New Roman" w:hAnsi="Times New Roman"/>
          <w:sz w:val="24"/>
          <w:szCs w:val="24"/>
        </w:rPr>
        <w:t>Российская газета, № 20, от 08.10.2003);</w:t>
      </w:r>
      <w:proofErr w:type="gramEnd"/>
    </w:p>
    <w:p w:rsidR="00421218" w:rsidRPr="00DD0BC4" w:rsidRDefault="00421218" w:rsidP="00A367C9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0BC4">
        <w:rPr>
          <w:rFonts w:ascii="Times New Roman" w:hAnsi="Times New Roman"/>
          <w:sz w:val="24"/>
          <w:szCs w:val="24"/>
        </w:rPr>
        <w:t>Федеральным законом от 02.05.2006 № 59-ФЗ «О порядке рассмотрения обращений граждан Российской Федерации» (источник опубликования:</w:t>
      </w:r>
      <w:proofErr w:type="gramEnd"/>
      <w:r w:rsidRPr="00DD0BC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0BC4">
        <w:rPr>
          <w:rFonts w:ascii="Times New Roman" w:hAnsi="Times New Roman"/>
          <w:sz w:val="24"/>
          <w:szCs w:val="24"/>
        </w:rPr>
        <w:t>Российская газета, № 95,</w:t>
      </w:r>
      <w:r w:rsidR="000E675F" w:rsidRPr="00DD0BC4">
        <w:rPr>
          <w:rFonts w:ascii="Times New Roman" w:hAnsi="Times New Roman"/>
          <w:sz w:val="24"/>
          <w:szCs w:val="24"/>
        </w:rPr>
        <w:br/>
      </w:r>
      <w:r w:rsidRPr="00DD0BC4">
        <w:rPr>
          <w:rFonts w:ascii="Times New Roman" w:hAnsi="Times New Roman"/>
          <w:sz w:val="24"/>
          <w:szCs w:val="24"/>
        </w:rPr>
        <w:t>от 05.05.2006);</w:t>
      </w:r>
      <w:proofErr w:type="gramEnd"/>
    </w:p>
    <w:p w:rsidR="00421218" w:rsidRPr="00DD0BC4" w:rsidRDefault="00421218" w:rsidP="00A367C9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0BC4">
        <w:rPr>
          <w:rFonts w:ascii="Times New Roman" w:hAnsi="Times New Roman"/>
          <w:sz w:val="24"/>
          <w:szCs w:val="24"/>
        </w:rPr>
        <w:t>Федеральным законом от 27.07.2006 № 152-ФЗ «О персональных данных» (источник опубликования:</w:t>
      </w:r>
      <w:proofErr w:type="gramEnd"/>
      <w:r w:rsidRPr="00DD0BC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0BC4">
        <w:rPr>
          <w:rFonts w:ascii="Times New Roman" w:hAnsi="Times New Roman"/>
          <w:sz w:val="24"/>
          <w:szCs w:val="24"/>
        </w:rPr>
        <w:t>Российская газета, № 165, 29.07.2006);</w:t>
      </w:r>
      <w:proofErr w:type="gramEnd"/>
    </w:p>
    <w:p w:rsidR="00421218" w:rsidRPr="00DD0BC4" w:rsidRDefault="00421218" w:rsidP="00A367C9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0BC4">
        <w:rPr>
          <w:rFonts w:ascii="Times New Roman" w:hAnsi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(источник опубликования:</w:t>
      </w:r>
      <w:proofErr w:type="gramEnd"/>
      <w:r w:rsidRPr="00DD0BC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0BC4">
        <w:rPr>
          <w:rFonts w:ascii="Times New Roman" w:hAnsi="Times New Roman"/>
          <w:sz w:val="24"/>
          <w:szCs w:val="24"/>
        </w:rPr>
        <w:t xml:space="preserve">Российская газета, № 168 </w:t>
      </w:r>
      <w:r w:rsidR="002300A6" w:rsidRPr="00DD0BC4">
        <w:rPr>
          <w:rFonts w:ascii="Times New Roman" w:hAnsi="Times New Roman"/>
          <w:sz w:val="24"/>
          <w:szCs w:val="24"/>
        </w:rPr>
        <w:br/>
      </w:r>
      <w:r w:rsidRPr="00DD0BC4">
        <w:rPr>
          <w:rFonts w:ascii="Times New Roman" w:hAnsi="Times New Roman"/>
          <w:sz w:val="24"/>
          <w:szCs w:val="24"/>
        </w:rPr>
        <w:t>от 30.07.2010), (далее - Федеральный закон № 210-ФЗ);</w:t>
      </w:r>
      <w:proofErr w:type="gramEnd"/>
    </w:p>
    <w:p w:rsidR="00421218" w:rsidRPr="00DD0BC4" w:rsidRDefault="00421218" w:rsidP="00A367C9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0BC4">
        <w:rPr>
          <w:rFonts w:ascii="Times New Roman" w:hAnsi="Times New Roman"/>
          <w:sz w:val="24"/>
          <w:szCs w:val="24"/>
        </w:rPr>
        <w:t>Федеральным законом от 06.04.2011 № 63-ФЗ «Об электронной подписи» (источник опубликования:</w:t>
      </w:r>
      <w:proofErr w:type="gramEnd"/>
      <w:r w:rsidRPr="00DD0BC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0BC4">
        <w:rPr>
          <w:rFonts w:ascii="Times New Roman" w:hAnsi="Times New Roman"/>
          <w:sz w:val="24"/>
          <w:szCs w:val="24"/>
        </w:rPr>
        <w:t>Российская газета, № 75, 08.04.2011);</w:t>
      </w:r>
      <w:proofErr w:type="gramEnd"/>
    </w:p>
    <w:p w:rsidR="00421218" w:rsidRPr="00DD0BC4" w:rsidRDefault="00421218" w:rsidP="00A367C9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0BC4">
        <w:rPr>
          <w:rFonts w:ascii="Times New Roman" w:hAnsi="Times New Roman"/>
          <w:sz w:val="24"/>
          <w:szCs w:val="24"/>
        </w:rPr>
        <w:t>Федеральным законом от 28.07.2012 № 133-ФЗ «О внесении изменений в отдельные законодательные акты Российской Федерации в целях устранения ограничений для предоставления государственных муниципальных услуг по принципу «одного окна» (источник опубликования:</w:t>
      </w:r>
      <w:proofErr w:type="gramEnd"/>
      <w:r w:rsidRPr="00DD0BC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0BC4">
        <w:rPr>
          <w:rFonts w:ascii="Times New Roman" w:hAnsi="Times New Roman"/>
          <w:sz w:val="24"/>
          <w:szCs w:val="24"/>
        </w:rPr>
        <w:t>Российская газета, № 172, 30.07.2012);</w:t>
      </w:r>
      <w:proofErr w:type="gramEnd"/>
    </w:p>
    <w:p w:rsidR="00421218" w:rsidRPr="00DD0BC4" w:rsidRDefault="00421218" w:rsidP="00A367C9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0BC4">
        <w:rPr>
          <w:rFonts w:ascii="Times New Roman" w:hAnsi="Times New Roman"/>
          <w:sz w:val="24"/>
          <w:szCs w:val="24"/>
        </w:rPr>
        <w:t>постановлением Правительства Российской Федерации от 16.05.2011</w:t>
      </w:r>
      <w:r w:rsidR="006913E4" w:rsidRPr="00DD0BC4">
        <w:rPr>
          <w:rFonts w:ascii="Times New Roman" w:hAnsi="Times New Roman"/>
          <w:sz w:val="24"/>
          <w:szCs w:val="24"/>
        </w:rPr>
        <w:br/>
      </w:r>
      <w:r w:rsidRPr="00DD0BC4">
        <w:rPr>
          <w:rFonts w:ascii="Times New Roman" w:hAnsi="Times New Roman"/>
          <w:sz w:val="24"/>
          <w:szCs w:val="24"/>
        </w:rPr>
        <w:t>№ 373 «О разработке и утверждении административных регламентов исполнения государственных функций и административных  регламентов предоставления государственных услуг» (источник опубликования:</w:t>
      </w:r>
      <w:proofErr w:type="gramEnd"/>
      <w:r w:rsidRPr="00DD0BC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0BC4">
        <w:rPr>
          <w:rFonts w:ascii="Times New Roman" w:hAnsi="Times New Roman"/>
          <w:sz w:val="24"/>
          <w:szCs w:val="24"/>
        </w:rPr>
        <w:t xml:space="preserve">Собрание законодательства Российской Федерации </w:t>
      </w:r>
      <w:r w:rsidR="000E675F" w:rsidRPr="00DD0BC4">
        <w:rPr>
          <w:rFonts w:ascii="Times New Roman" w:hAnsi="Times New Roman"/>
          <w:sz w:val="24"/>
          <w:szCs w:val="24"/>
        </w:rPr>
        <w:br/>
      </w:r>
      <w:r w:rsidRPr="00DD0BC4">
        <w:rPr>
          <w:rFonts w:ascii="Times New Roman" w:hAnsi="Times New Roman"/>
          <w:sz w:val="24"/>
          <w:szCs w:val="24"/>
        </w:rPr>
        <w:t>от 30.05.2011 № 22, ст.3169);</w:t>
      </w:r>
      <w:proofErr w:type="gramEnd"/>
    </w:p>
    <w:p w:rsidR="00421218" w:rsidRPr="00DD0BC4" w:rsidRDefault="00421218" w:rsidP="00A367C9">
      <w:pPr>
        <w:numPr>
          <w:ilvl w:val="0"/>
          <w:numId w:val="16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0BC4">
        <w:rPr>
          <w:rFonts w:ascii="Times New Roman" w:hAnsi="Times New Roman"/>
          <w:sz w:val="24"/>
          <w:szCs w:val="24"/>
        </w:rPr>
        <w:t xml:space="preserve">Законом Московской области № 115/2007-ОЗ «О погребении </w:t>
      </w:r>
      <w:r w:rsidR="001162DF" w:rsidRPr="00DD0BC4">
        <w:rPr>
          <w:rFonts w:ascii="Times New Roman" w:hAnsi="Times New Roman"/>
          <w:sz w:val="24"/>
          <w:szCs w:val="24"/>
        </w:rPr>
        <w:br/>
      </w:r>
      <w:r w:rsidRPr="00DD0BC4">
        <w:rPr>
          <w:rFonts w:ascii="Times New Roman" w:hAnsi="Times New Roman"/>
          <w:sz w:val="24"/>
          <w:szCs w:val="24"/>
        </w:rPr>
        <w:t>и похоронном деле в Московской области» (источник опубликования:</w:t>
      </w:r>
      <w:proofErr w:type="gramEnd"/>
      <w:r w:rsidRPr="00DD0BC4">
        <w:rPr>
          <w:rFonts w:ascii="Times New Roman" w:hAnsi="Times New Roman"/>
          <w:sz w:val="24"/>
          <w:szCs w:val="24"/>
        </w:rPr>
        <w:t xml:space="preserve"> Ежедневные Новости. Подмосковье, № 133, 26.07.2007);</w:t>
      </w:r>
    </w:p>
    <w:p w:rsidR="00421218" w:rsidRPr="00DD0BC4" w:rsidRDefault="00421218" w:rsidP="00A367C9">
      <w:pPr>
        <w:numPr>
          <w:ilvl w:val="0"/>
          <w:numId w:val="16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0BC4">
        <w:rPr>
          <w:rFonts w:ascii="Times New Roman" w:hAnsi="Times New Roman"/>
          <w:sz w:val="24"/>
          <w:szCs w:val="24"/>
        </w:rPr>
        <w:lastRenderedPageBreak/>
        <w:t>постановлением Правительства Московской области от 25.04.2011</w:t>
      </w:r>
      <w:r w:rsidR="006913E4" w:rsidRPr="00DD0BC4">
        <w:rPr>
          <w:rFonts w:ascii="Times New Roman" w:hAnsi="Times New Roman"/>
          <w:sz w:val="24"/>
          <w:szCs w:val="24"/>
        </w:rPr>
        <w:br/>
      </w:r>
      <w:r w:rsidRPr="00DD0BC4">
        <w:rPr>
          <w:rFonts w:ascii="Times New Roman" w:hAnsi="Times New Roman"/>
          <w:sz w:val="24"/>
          <w:szCs w:val="24"/>
        </w:rPr>
        <w:t xml:space="preserve"> № 365/15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 (источник опубликования:</w:t>
      </w:r>
      <w:proofErr w:type="gramEnd"/>
      <w:r w:rsidRPr="00DD0BC4">
        <w:rPr>
          <w:rFonts w:ascii="Times New Roman" w:hAnsi="Times New Roman"/>
          <w:sz w:val="24"/>
          <w:szCs w:val="24"/>
        </w:rPr>
        <w:t xml:space="preserve"> Ежедневные Новости. Подмосковье, № 77, 05.05.2011);</w:t>
      </w:r>
    </w:p>
    <w:p w:rsidR="00AA6139" w:rsidRPr="00DD0BC4" w:rsidRDefault="00CE4377" w:rsidP="00A367C9">
      <w:pPr>
        <w:pStyle w:val="affff2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D0BC4">
        <w:rPr>
          <w:rFonts w:ascii="Times New Roman" w:hAnsi="Times New Roman"/>
          <w:sz w:val="24"/>
          <w:szCs w:val="24"/>
        </w:rPr>
        <w:t xml:space="preserve">постановлением Правительства Московской области от 17.10.2016 № 740/36 </w:t>
      </w:r>
      <w:r w:rsidR="003B7647" w:rsidRPr="00DD0BC4">
        <w:rPr>
          <w:rFonts w:ascii="Times New Roman" w:hAnsi="Times New Roman"/>
          <w:sz w:val="24"/>
          <w:szCs w:val="24"/>
        </w:rPr>
        <w:br/>
      </w:r>
      <w:r w:rsidRPr="00DD0BC4">
        <w:rPr>
          <w:rFonts w:ascii="Times New Roman" w:hAnsi="Times New Roman"/>
          <w:sz w:val="24"/>
          <w:szCs w:val="24"/>
        </w:rPr>
        <w:t>«Об утверждении Порядка предоставления гражданам мест для создания семейных</w:t>
      </w:r>
      <w:r w:rsidR="00AA6139" w:rsidRPr="00DD0BC4">
        <w:rPr>
          <w:rFonts w:ascii="Times New Roman" w:hAnsi="Times New Roman"/>
          <w:sz w:val="24"/>
          <w:szCs w:val="24"/>
        </w:rPr>
        <w:t xml:space="preserve"> </w:t>
      </w:r>
      <w:r w:rsidRPr="00DD0BC4">
        <w:rPr>
          <w:rFonts w:ascii="Times New Roman" w:hAnsi="Times New Roman"/>
          <w:sz w:val="24"/>
          <w:szCs w:val="24"/>
        </w:rPr>
        <w:t>(родовых) захоронений и Методики расчета платы за резервирование места для создания семейного (родового) захоронения, превышающего размер бесплатно представляемого места для родственного захоронения</w:t>
      </w:r>
      <w:r w:rsidR="00810CF9" w:rsidRPr="00DD0BC4">
        <w:rPr>
          <w:rFonts w:ascii="Times New Roman" w:hAnsi="Times New Roman"/>
          <w:sz w:val="24"/>
          <w:szCs w:val="24"/>
        </w:rPr>
        <w:t>»</w:t>
      </w:r>
      <w:r w:rsidRPr="00DD0BC4">
        <w:rPr>
          <w:rFonts w:ascii="Times New Roman" w:hAnsi="Times New Roman"/>
          <w:sz w:val="24"/>
          <w:szCs w:val="24"/>
        </w:rPr>
        <w:t xml:space="preserve"> (источник опубликования </w:t>
      </w:r>
      <w:r w:rsidR="000E675F" w:rsidRPr="00DD0BC4">
        <w:rPr>
          <w:rFonts w:ascii="Times New Roman" w:hAnsi="Times New Roman"/>
          <w:sz w:val="24"/>
          <w:szCs w:val="24"/>
        </w:rPr>
        <w:t>«</w:t>
      </w:r>
      <w:r w:rsidR="00AE72BA" w:rsidRPr="00DD0BC4">
        <w:rPr>
          <w:rFonts w:ascii="Times New Roman" w:hAnsi="Times New Roman"/>
          <w:sz w:val="24"/>
          <w:szCs w:val="24"/>
          <w:lang w:eastAsia="ru-RU"/>
        </w:rPr>
        <w:t>Ежедневные Новости.</w:t>
      </w:r>
      <w:proofErr w:type="gramEnd"/>
      <w:r w:rsidR="00AE72BA" w:rsidRPr="00DD0BC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AE72BA" w:rsidRPr="00DD0BC4">
        <w:rPr>
          <w:rFonts w:ascii="Times New Roman" w:hAnsi="Times New Roman"/>
          <w:sz w:val="24"/>
          <w:szCs w:val="24"/>
          <w:lang w:eastAsia="ru-RU"/>
        </w:rPr>
        <w:t>Подмосковье</w:t>
      </w:r>
      <w:r w:rsidR="000E675F" w:rsidRPr="00DD0BC4">
        <w:rPr>
          <w:rFonts w:ascii="Times New Roman" w:hAnsi="Times New Roman"/>
          <w:sz w:val="24"/>
          <w:szCs w:val="24"/>
          <w:lang w:eastAsia="ru-RU"/>
        </w:rPr>
        <w:t>»</w:t>
      </w:r>
      <w:r w:rsidR="00AE72BA" w:rsidRPr="00DD0BC4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3B7647" w:rsidRPr="00DD0BC4">
        <w:rPr>
          <w:rFonts w:ascii="Times New Roman" w:hAnsi="Times New Roman"/>
          <w:sz w:val="24"/>
          <w:szCs w:val="24"/>
          <w:lang w:eastAsia="ru-RU"/>
        </w:rPr>
        <w:br/>
      </w:r>
      <w:r w:rsidR="00AA6139" w:rsidRPr="00DD0BC4">
        <w:rPr>
          <w:rFonts w:ascii="Times New Roman" w:hAnsi="Times New Roman"/>
          <w:sz w:val="24"/>
          <w:szCs w:val="24"/>
          <w:lang w:eastAsia="ru-RU"/>
        </w:rPr>
        <w:t>№</w:t>
      </w:r>
      <w:r w:rsidR="00AE72BA" w:rsidRPr="00DD0BC4">
        <w:rPr>
          <w:rFonts w:ascii="Times New Roman" w:hAnsi="Times New Roman"/>
          <w:sz w:val="24"/>
          <w:szCs w:val="24"/>
          <w:lang w:eastAsia="ru-RU"/>
        </w:rPr>
        <w:t xml:space="preserve"> 205, 01.11.2016</w:t>
      </w:r>
      <w:r w:rsidR="00AA6139" w:rsidRPr="00DD0BC4">
        <w:rPr>
          <w:rFonts w:ascii="Times New Roman" w:hAnsi="Times New Roman"/>
          <w:sz w:val="24"/>
          <w:szCs w:val="24"/>
          <w:lang w:eastAsia="ru-RU"/>
        </w:rPr>
        <w:t>);</w:t>
      </w:r>
      <w:proofErr w:type="gramEnd"/>
    </w:p>
    <w:p w:rsidR="00564CB4" w:rsidRPr="00DD0BC4" w:rsidRDefault="00564CB4" w:rsidP="00A367C9">
      <w:pPr>
        <w:pStyle w:val="affff2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D0BC4">
        <w:rPr>
          <w:rFonts w:ascii="Times New Roman" w:hAnsi="Times New Roman"/>
          <w:sz w:val="24"/>
          <w:szCs w:val="24"/>
          <w:lang w:eastAsia="ru-RU"/>
        </w:rPr>
        <w:t xml:space="preserve">постановлением Правительства Московской области от 16.04.2015 № 253/14 </w:t>
      </w:r>
      <w:r w:rsidR="000E675F" w:rsidRPr="00DD0BC4">
        <w:rPr>
          <w:rFonts w:ascii="Times New Roman" w:hAnsi="Times New Roman"/>
          <w:sz w:val="24"/>
          <w:szCs w:val="24"/>
          <w:lang w:eastAsia="ru-RU"/>
        </w:rPr>
        <w:br/>
      </w:r>
      <w:r w:rsidRPr="00DD0BC4">
        <w:rPr>
          <w:rFonts w:ascii="Times New Roman" w:hAnsi="Times New Roman"/>
          <w:sz w:val="24"/>
          <w:szCs w:val="24"/>
          <w:lang w:eastAsia="ru-RU"/>
        </w:rPr>
        <w:t xml:space="preserve">«Об утверждении Порядка осуществления контроля за предоставлением государственных </w:t>
      </w:r>
      <w:r w:rsidR="000E675F" w:rsidRPr="00DD0BC4">
        <w:rPr>
          <w:rFonts w:ascii="Times New Roman" w:hAnsi="Times New Roman"/>
          <w:sz w:val="24"/>
          <w:szCs w:val="24"/>
          <w:lang w:eastAsia="ru-RU"/>
        </w:rPr>
        <w:br/>
      </w:r>
      <w:r w:rsidRPr="00DD0BC4">
        <w:rPr>
          <w:rFonts w:ascii="Times New Roman" w:hAnsi="Times New Roman"/>
          <w:sz w:val="24"/>
          <w:szCs w:val="24"/>
          <w:lang w:eastAsia="ru-RU"/>
        </w:rPr>
        <w:t xml:space="preserve">и муниципальных услуг на территории Московской области и внесении изменений в Положение </w:t>
      </w:r>
      <w:r w:rsidR="000E675F" w:rsidRPr="00DD0BC4">
        <w:rPr>
          <w:rFonts w:ascii="Times New Roman" w:hAnsi="Times New Roman"/>
          <w:sz w:val="24"/>
          <w:szCs w:val="24"/>
          <w:lang w:eastAsia="ru-RU"/>
        </w:rPr>
        <w:br/>
      </w:r>
      <w:r w:rsidRPr="00DD0BC4">
        <w:rPr>
          <w:rFonts w:ascii="Times New Roman" w:hAnsi="Times New Roman"/>
          <w:sz w:val="24"/>
          <w:szCs w:val="24"/>
          <w:lang w:eastAsia="ru-RU"/>
        </w:rPr>
        <w:t>о Министерстве государственного управления, информационных технологий и связи Московской области»</w:t>
      </w:r>
      <w:r w:rsidRPr="00DD0BC4">
        <w:rPr>
          <w:rFonts w:ascii="Times New Roman" w:hAnsi="Times New Roman"/>
          <w:sz w:val="24"/>
          <w:szCs w:val="24"/>
        </w:rPr>
        <w:t xml:space="preserve"> (источник опубликования:</w:t>
      </w:r>
      <w:proofErr w:type="gramEnd"/>
      <w:r w:rsidRPr="00DD0BC4">
        <w:rPr>
          <w:rFonts w:ascii="Times New Roman" w:hAnsi="Times New Roman"/>
          <w:sz w:val="24"/>
          <w:szCs w:val="24"/>
        </w:rPr>
        <w:t xml:space="preserve"> Ежедневные Новости. Подмосковье, </w:t>
      </w:r>
      <w:r w:rsidR="000E675F" w:rsidRPr="00DD0BC4">
        <w:rPr>
          <w:rFonts w:ascii="Times New Roman" w:hAnsi="Times New Roman"/>
          <w:sz w:val="24"/>
          <w:szCs w:val="24"/>
        </w:rPr>
        <w:br/>
      </w:r>
      <w:r w:rsidRPr="00DD0BC4">
        <w:rPr>
          <w:rFonts w:ascii="Times New Roman" w:hAnsi="Times New Roman"/>
          <w:sz w:val="24"/>
          <w:szCs w:val="24"/>
          <w:lang w:eastAsia="ru-RU"/>
        </w:rPr>
        <w:t>20.04. 2015);</w:t>
      </w:r>
    </w:p>
    <w:p w:rsidR="0017262F" w:rsidRPr="00DD0BC4" w:rsidRDefault="00120B24" w:rsidP="0017262F">
      <w:pPr>
        <w:pStyle w:val="affff2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распоряжением Министерства потребительского рынка и услуг Московской области от 29.11.2012 № 29-Р «О реализации отдельных положений Закона Московской области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№ 115/2007-ОЗ «О погребении и похоронном деле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br/>
        <w:t>в Московской области»</w:t>
      </w:r>
      <w:r w:rsidR="0017262F" w:rsidRPr="00DD0BC4">
        <w:rPr>
          <w:rFonts w:ascii="Times New Roman" w:hAnsi="Times New Roman"/>
          <w:sz w:val="24"/>
          <w:szCs w:val="24"/>
        </w:rPr>
        <w:t xml:space="preserve"> (источник опубликования:</w:t>
      </w:r>
      <w:proofErr w:type="gramEnd"/>
      <w:r w:rsidR="0017262F" w:rsidRPr="00DD0BC4">
        <w:rPr>
          <w:rFonts w:ascii="Times New Roman" w:hAnsi="Times New Roman"/>
          <w:sz w:val="24"/>
          <w:szCs w:val="24"/>
        </w:rPr>
        <w:t xml:space="preserve"> Ежедневные Новости. </w:t>
      </w:r>
      <w:proofErr w:type="gramStart"/>
      <w:r w:rsidR="0017262F" w:rsidRPr="00DD0BC4">
        <w:rPr>
          <w:rFonts w:ascii="Times New Roman" w:hAnsi="Times New Roman"/>
          <w:sz w:val="24"/>
          <w:szCs w:val="24"/>
        </w:rPr>
        <w:t xml:space="preserve">Подмосковье, </w:t>
      </w:r>
      <w:r w:rsidR="0017262F" w:rsidRPr="00DD0BC4">
        <w:rPr>
          <w:rFonts w:ascii="Times New Roman" w:hAnsi="Times New Roman"/>
          <w:sz w:val="24"/>
          <w:szCs w:val="24"/>
        </w:rPr>
        <w:br/>
      </w:r>
      <w:r w:rsidR="0017262F" w:rsidRPr="00DD0BC4">
        <w:rPr>
          <w:rFonts w:ascii="Times New Roman" w:hAnsi="Times New Roman"/>
          <w:sz w:val="24"/>
          <w:szCs w:val="24"/>
          <w:lang w:eastAsia="ru-RU"/>
        </w:rPr>
        <w:t>№ 9, 22.01.2013);</w:t>
      </w:r>
      <w:proofErr w:type="gramEnd"/>
    </w:p>
    <w:p w:rsidR="0017262F" w:rsidRPr="00DD0BC4" w:rsidRDefault="00120B24" w:rsidP="001726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0BC4">
        <w:rPr>
          <w:rFonts w:ascii="Times New Roman" w:hAnsi="Times New Roman"/>
          <w:sz w:val="24"/>
          <w:szCs w:val="24"/>
          <w:lang w:eastAsia="ru-RU"/>
        </w:rPr>
        <w:t xml:space="preserve">15) </w:t>
      </w:r>
      <w:r w:rsidR="00E53EC2" w:rsidRPr="00DD0BC4">
        <w:rPr>
          <w:rFonts w:ascii="Times New Roman" w:hAnsi="Times New Roman"/>
          <w:sz w:val="24"/>
          <w:szCs w:val="24"/>
        </w:rPr>
        <w:t>распоряжением Министерства государственного управления, информационных технологий и связи Московской области от 21.07.2016 № 10-57/РВ «Об утверждении регионального стандарта деятельности многофункциональных центров предоставления государственных и муниципальных услуг в Московской области»</w:t>
      </w:r>
      <w:r w:rsidR="0017262F" w:rsidRPr="00DD0BC4">
        <w:rPr>
          <w:rFonts w:ascii="Times New Roman" w:hAnsi="Times New Roman"/>
          <w:sz w:val="24"/>
          <w:szCs w:val="24"/>
          <w:lang w:eastAsia="ru-RU"/>
        </w:rPr>
        <w:t xml:space="preserve"> (источник опубликования: официальный сайт Министерства государственного управления, информационных технологий и связи Московской области, 02.11.2016);</w:t>
      </w:r>
    </w:p>
    <w:p w:rsidR="003F31F0" w:rsidRPr="000B6C53" w:rsidRDefault="00564CB4" w:rsidP="000B6C53">
      <w:pPr>
        <w:tabs>
          <w:tab w:val="left" w:pos="426"/>
          <w:tab w:val="left" w:pos="1134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sectPr w:rsidR="003F31F0" w:rsidRPr="000B6C53" w:rsidSect="00FC6DD6">
          <w:pgSz w:w="11907" w:h="16839" w:code="9"/>
          <w:pgMar w:top="1135" w:right="708" w:bottom="284" w:left="993" w:header="720" w:footer="720" w:gutter="0"/>
          <w:cols w:space="720"/>
          <w:noEndnote/>
          <w:docGrid w:linePitch="299"/>
        </w:sectPr>
      </w:pPr>
      <w:r w:rsidRPr="000B6C53">
        <w:rPr>
          <w:rFonts w:ascii="Times New Roman" w:hAnsi="Times New Roman"/>
          <w:sz w:val="24"/>
          <w:szCs w:val="24"/>
        </w:rPr>
        <w:t>1</w:t>
      </w:r>
      <w:r w:rsidR="00120B24" w:rsidRPr="000B6C53">
        <w:rPr>
          <w:rFonts w:ascii="Times New Roman" w:hAnsi="Times New Roman"/>
          <w:sz w:val="24"/>
          <w:szCs w:val="24"/>
        </w:rPr>
        <w:t>6</w:t>
      </w:r>
      <w:r w:rsidR="003B7647" w:rsidRPr="000B6C53">
        <w:rPr>
          <w:rFonts w:ascii="Times New Roman" w:hAnsi="Times New Roman"/>
          <w:sz w:val="24"/>
          <w:szCs w:val="24"/>
        </w:rPr>
        <w:t xml:space="preserve">) </w:t>
      </w:r>
      <w:r w:rsidR="000B6C53" w:rsidRPr="000B6C53">
        <w:rPr>
          <w:rFonts w:ascii="Times New Roman" w:hAnsi="Times New Roman"/>
          <w:sz w:val="24"/>
          <w:szCs w:val="24"/>
        </w:rPr>
        <w:t>Уставом муниципального образования «Сергиево-Посадский муниципальный район Московской</w:t>
      </w:r>
      <w:r w:rsidR="000B6C53">
        <w:rPr>
          <w:sz w:val="24"/>
          <w:szCs w:val="24"/>
        </w:rPr>
        <w:t xml:space="preserve"> </w:t>
      </w:r>
      <w:r w:rsidR="000B6C53" w:rsidRPr="000B6C53">
        <w:rPr>
          <w:sz w:val="24"/>
          <w:szCs w:val="24"/>
        </w:rPr>
        <w:t>области</w:t>
      </w:r>
      <w:r w:rsidR="000B6C53">
        <w:rPr>
          <w:sz w:val="24"/>
          <w:szCs w:val="24"/>
        </w:rPr>
        <w:t>.</w:t>
      </w:r>
      <w:bookmarkStart w:id="170" w:name="_GoBack"/>
      <w:bookmarkEnd w:id="170"/>
    </w:p>
    <w:p w:rsidR="00E96EFF" w:rsidRPr="00DD0BC4" w:rsidRDefault="00E96EFF" w:rsidP="00E96EFF">
      <w:pPr>
        <w:pStyle w:val="1-"/>
        <w:spacing w:before="0" w:after="0" w:line="240" w:lineRule="auto"/>
        <w:ind w:left="9923"/>
        <w:jc w:val="left"/>
        <w:rPr>
          <w:b w:val="0"/>
          <w:sz w:val="24"/>
          <w:szCs w:val="24"/>
        </w:rPr>
      </w:pPr>
      <w:r w:rsidRPr="00DD0BC4">
        <w:rPr>
          <w:b w:val="0"/>
          <w:sz w:val="24"/>
          <w:szCs w:val="24"/>
        </w:rPr>
        <w:lastRenderedPageBreak/>
        <w:t>Приложение</w:t>
      </w:r>
      <w:r>
        <w:rPr>
          <w:b w:val="0"/>
          <w:sz w:val="24"/>
          <w:szCs w:val="24"/>
        </w:rPr>
        <w:t xml:space="preserve"> 8</w:t>
      </w:r>
    </w:p>
    <w:p w:rsidR="00E96EFF" w:rsidRPr="00DD0BC4" w:rsidRDefault="00E96EFF" w:rsidP="00E96EFF">
      <w:pPr>
        <w:keepNext/>
        <w:spacing w:after="0" w:line="240" w:lineRule="auto"/>
        <w:ind w:left="992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E96EFF" w:rsidRDefault="00E96EFF" w:rsidP="00E96EFF">
      <w:pPr>
        <w:pStyle w:val="Default"/>
        <w:ind w:left="9923"/>
      </w:pPr>
      <w:r w:rsidRPr="00DD0BC4">
        <w:rPr>
          <w:bCs/>
          <w:iCs/>
        </w:rPr>
        <w:t xml:space="preserve">предоставления муниципальной услуги </w:t>
      </w:r>
      <w:r w:rsidRPr="00DD0BC4">
        <w:rPr>
          <w:bCs/>
          <w:iCs/>
        </w:rPr>
        <w:br/>
      </w:r>
      <w:r w:rsidRPr="00776849">
        <w:rPr>
          <w:color w:val="auto"/>
        </w:rPr>
        <w:t>предоставления муниципальной услуги по предоставлению мест для захоронения (</w:t>
      </w:r>
      <w:proofErr w:type="spellStart"/>
      <w:r w:rsidRPr="00776849">
        <w:rPr>
          <w:color w:val="auto"/>
        </w:rPr>
        <w:t>подзахоронения</w:t>
      </w:r>
      <w:proofErr w:type="spellEnd"/>
      <w:r w:rsidRPr="00776849">
        <w:rPr>
          <w:color w:val="auto"/>
        </w:rPr>
        <w:t>), перерегистрации захоронений на других лиц, регистрации установки и замены надмогильных сооружений (надгробий)</w:t>
      </w:r>
      <w:r>
        <w:rPr>
          <w:color w:val="auto"/>
        </w:rPr>
        <w:t xml:space="preserve"> </w:t>
      </w:r>
      <w:r w:rsidRPr="00180CB8">
        <w:t xml:space="preserve">на территории  сельских поселений, городского поселения Сергиев Посад и </w:t>
      </w:r>
      <w:proofErr w:type="spellStart"/>
      <w:r w:rsidRPr="00180CB8">
        <w:t>межпоселенческих</w:t>
      </w:r>
      <w:proofErr w:type="spellEnd"/>
      <w:r>
        <w:t xml:space="preserve"> </w:t>
      </w:r>
      <w:r w:rsidRPr="00180CB8">
        <w:t xml:space="preserve"> территориях  Сергиево-Посадского </w:t>
      </w:r>
      <w:r>
        <w:t xml:space="preserve"> </w:t>
      </w:r>
      <w:r w:rsidRPr="00180CB8">
        <w:t>муниципального района</w:t>
      </w:r>
    </w:p>
    <w:p w:rsidR="00E96EFF" w:rsidRPr="00DD0BC4" w:rsidRDefault="00E96EFF" w:rsidP="00E96EFF">
      <w:pPr>
        <w:keepNext/>
        <w:spacing w:after="0" w:line="240" w:lineRule="auto"/>
        <w:ind w:left="992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Московской области</w:t>
      </w:r>
    </w:p>
    <w:p w:rsidR="00744F28" w:rsidRPr="00DD0BC4" w:rsidRDefault="00744F28" w:rsidP="00703D8C">
      <w:pPr>
        <w:keepNext/>
        <w:spacing w:after="0" w:line="240" w:lineRule="auto"/>
        <w:ind w:left="8789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44F28" w:rsidRPr="00DD0BC4" w:rsidRDefault="00744F28" w:rsidP="004771C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024BC2" w:rsidRPr="00DD0BC4" w:rsidRDefault="00024BC2" w:rsidP="004771C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024BC2" w:rsidRPr="00DD0BC4" w:rsidRDefault="00024BC2" w:rsidP="00024B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>Описание документов, необходимых для предоставления Муниципальной услуги</w:t>
      </w:r>
    </w:p>
    <w:p w:rsidR="00024BC2" w:rsidRPr="00DD0BC4" w:rsidRDefault="00024BC2" w:rsidP="00024BC2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4"/>
        <w:gridCol w:w="21"/>
        <w:gridCol w:w="1662"/>
        <w:gridCol w:w="5852"/>
        <w:gridCol w:w="12"/>
        <w:gridCol w:w="1955"/>
        <w:gridCol w:w="21"/>
        <w:gridCol w:w="1653"/>
        <w:gridCol w:w="2106"/>
      </w:tblGrid>
      <w:tr w:rsidR="00024BC2" w:rsidRPr="00DD0BC4" w:rsidTr="00EB4DAD">
        <w:trPr>
          <w:trHeight w:val="675"/>
          <w:tblHeader/>
        </w:trPr>
        <w:tc>
          <w:tcPr>
            <w:tcW w:w="509" w:type="pct"/>
            <w:vMerge w:val="restar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569" w:type="pct"/>
            <w:gridSpan w:val="2"/>
            <w:vMerge w:val="restar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документов</w:t>
            </w:r>
          </w:p>
        </w:tc>
        <w:tc>
          <w:tcPr>
            <w:tcW w:w="1983" w:type="pct"/>
            <w:gridSpan w:val="2"/>
            <w:vMerge w:val="restar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Общие описания документов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  <w:vMerge w:val="restar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</w:t>
            </w:r>
            <w:proofErr w:type="gram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личном</w:t>
            </w:r>
            <w:proofErr w:type="gramEnd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подаче заявления через МФЦ</w:t>
            </w:r>
          </w:p>
        </w:tc>
        <w:tc>
          <w:tcPr>
            <w:tcW w:w="1278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подаче заявления </w:t>
            </w:r>
            <w:proofErr w:type="gram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через</w:t>
            </w:r>
            <w:proofErr w:type="gramEnd"/>
          </w:p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РПГУ</w:t>
            </w:r>
          </w:p>
        </w:tc>
      </w:tr>
      <w:tr w:rsidR="00024BC2" w:rsidRPr="00DD0BC4" w:rsidTr="00EB4DAD">
        <w:trPr>
          <w:trHeight w:val="958"/>
          <w:tblHeader/>
        </w:trPr>
        <w:tc>
          <w:tcPr>
            <w:tcW w:w="509" w:type="pct"/>
            <w:vMerge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  <w:vMerge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pct"/>
            <w:gridSpan w:val="2"/>
            <w:vMerge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  <w:vMerge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заявления посредством РПГУ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подтверждении заявления в МФЦ</w:t>
            </w:r>
          </w:p>
        </w:tc>
      </w:tr>
      <w:tr w:rsidR="00024BC2" w:rsidRPr="00DD0BC4" w:rsidTr="00EB4DAD">
        <w:trPr>
          <w:trHeight w:val="641"/>
        </w:trPr>
        <w:tc>
          <w:tcPr>
            <w:tcW w:w="5000" w:type="pct"/>
            <w:gridSpan w:val="9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1. Документы, предоставляемые Заявителем (представителем Заявителя)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независимо от основания для обращения</w:t>
            </w:r>
          </w:p>
        </w:tc>
      </w:tr>
      <w:tr w:rsidR="00024BC2" w:rsidRPr="00DD0BC4" w:rsidTr="00EB4DAD">
        <w:trPr>
          <w:trHeight w:val="1276"/>
        </w:trPr>
        <w:tc>
          <w:tcPr>
            <w:tcW w:w="1078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 о предоставлении Муниципальной услуги</w:t>
            </w:r>
          </w:p>
        </w:tc>
        <w:tc>
          <w:tcPr>
            <w:tcW w:w="197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Заявление о предоставлении Муниципальной услуги должно быть оформлено по форме </w:t>
            </w: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согласно приложению № </w:t>
            </w:r>
            <w:r w:rsidR="003F365A"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</w:t>
            </w:r>
            <w:r w:rsidR="003F365A"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настоящему </w:t>
            </w: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Административному регламенту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Заявление должно быть подписано собственноручно Заявителем либо его представителем, уполномоченным на подписание  Заявления о предоставлении Муниципальной 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услуги </w:t>
            </w:r>
          </w:p>
        </w:tc>
        <w:tc>
          <w:tcPr>
            <w:tcW w:w="55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 подаче заполняется интерактивная форма заявления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</w:tr>
      <w:tr w:rsidR="00024BC2" w:rsidRPr="00DD0BC4" w:rsidTr="004137D3">
        <w:trPr>
          <w:trHeight w:val="284"/>
        </w:trPr>
        <w:tc>
          <w:tcPr>
            <w:tcW w:w="50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Основной документ, </w:t>
            </w:r>
            <w:proofErr w:type="gram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удостоверяю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proofErr w:type="spell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щий</w:t>
            </w:r>
            <w:proofErr w:type="spellEnd"/>
            <w:proofErr w:type="gramEnd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личность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197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Паспорт должен быть оформлен в соответствии с  Положением о паспорте гражданина Российской Федерации, образца бланка и описания паспорта гражданина Российской Федерации, утвержденном постановлением Правительства РФ 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от 08.07.1997 № 828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</w:tc>
        <w:tc>
          <w:tcPr>
            <w:tcW w:w="55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550"/>
        </w:trPr>
        <w:tc>
          <w:tcPr>
            <w:tcW w:w="509" w:type="pct"/>
            <w:vMerge w:val="restart"/>
          </w:tcPr>
          <w:p w:rsidR="00024BC2" w:rsidRPr="00DD0BC4" w:rsidRDefault="00024BC2" w:rsidP="004137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197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Форма временного удостоверения личности гражданина Российской Федерации утверждена приказом ФМС России </w:t>
            </w:r>
            <w:r w:rsidR="003F36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30.11.2012  № 391 «Об утверждении Административного регламента ФМС по предоставлению государственной услуги по выдаче и замене паспорта гражданина РФ, удостоверяющего личность гражданина РФ на территории РФ»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550"/>
        </w:trPr>
        <w:tc>
          <w:tcPr>
            <w:tcW w:w="509" w:type="pct"/>
            <w:vMerge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Военный билет</w:t>
            </w:r>
          </w:p>
        </w:tc>
        <w:tc>
          <w:tcPr>
            <w:tcW w:w="197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Форма военного билета установлена приказом Минобороны РФ от 18.07.2014 № 495 «Об утверждении инструкции по обеспечению </w:t>
            </w:r>
            <w:proofErr w:type="gram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функционирования системы воинского учета граждан Р</w:t>
            </w:r>
            <w:r w:rsidR="003F36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оссийской Федерации</w:t>
            </w:r>
            <w:proofErr w:type="gramEnd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порядка проведения смотров-конкурсов на лучшую организацию осуществления воинского учета»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lastRenderedPageBreak/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550"/>
        </w:trPr>
        <w:tc>
          <w:tcPr>
            <w:tcW w:w="509" w:type="pct"/>
            <w:vMerge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Временное удостоверение, выданное взамен военного билета</w:t>
            </w:r>
          </w:p>
        </w:tc>
        <w:tc>
          <w:tcPr>
            <w:tcW w:w="197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Форма </w:t>
            </w:r>
            <w:proofErr w:type="gram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временного удостоверения, выданного взамен военного билета установлена</w:t>
            </w:r>
            <w:proofErr w:type="gramEnd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приказом Минобороны РФ от 18.07.2014</w:t>
            </w:r>
            <w:r w:rsidR="003F36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495 «Об утверждении инструкции по обеспечению функционирования системы воинского учета граждан РФ и порядка проведения смотров-конкурсов на лучшую организацию осуществления воинского учета»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550"/>
        </w:trPr>
        <w:tc>
          <w:tcPr>
            <w:tcW w:w="509" w:type="pct"/>
            <w:vMerge w:val="restart"/>
          </w:tcPr>
          <w:p w:rsidR="00024BC2" w:rsidRPr="00DD0BC4" w:rsidRDefault="00024BC2" w:rsidP="004137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Паспорт иностранного гражданина</w:t>
            </w:r>
          </w:p>
        </w:tc>
        <w:tc>
          <w:tcPr>
            <w:tcW w:w="197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Паспорт должен быть оформлен в соответствии с Федеральным законом от 25.07.2002 № 115-ФЗ «О правовом положении иностранных граждан в Российской Федерации»</w:t>
            </w:r>
          </w:p>
        </w:tc>
        <w:tc>
          <w:tcPr>
            <w:tcW w:w="672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550"/>
        </w:trPr>
        <w:tc>
          <w:tcPr>
            <w:tcW w:w="509" w:type="pct"/>
            <w:vMerge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Свидетельство о рассмотрении ходатайства 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о признании лица беженцем 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 территории Российской Федерации 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по существу</w:t>
            </w:r>
          </w:p>
        </w:tc>
        <w:tc>
          <w:tcPr>
            <w:tcW w:w="197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Образец бланка удостоверения беженца и требования к нему установлены в приказе ФМС РФ от 05.04.2011 № 87 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«О свидетельстве и рассмотрении ходатайства о признании лица беженцем на территории Российской Федерации по существу»</w:t>
            </w:r>
          </w:p>
        </w:tc>
        <w:tc>
          <w:tcPr>
            <w:tcW w:w="672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lastRenderedPageBreak/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550"/>
        </w:trPr>
        <w:tc>
          <w:tcPr>
            <w:tcW w:w="509" w:type="pct"/>
            <w:vMerge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на жительство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 Российской Федерации</w:t>
            </w:r>
          </w:p>
        </w:tc>
        <w:tc>
          <w:tcPr>
            <w:tcW w:w="197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Форма вида на жительство утверждена приказом ФМС России </w:t>
            </w:r>
            <w:r w:rsidR="003F36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28.07.2014 № 2014 № 450 «Об утверждении форм и порядка подачи уведомлений о наличии у граждан Р</w:t>
            </w:r>
            <w:r w:rsidR="003F36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оссийской Федерации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иного гражданства либо вида на жительство или иного действительного документа, подтверждающего право на его постоянное проживание в иностранном государстве»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550"/>
        </w:trPr>
        <w:tc>
          <w:tcPr>
            <w:tcW w:w="509" w:type="pct"/>
            <w:vMerge w:val="restart"/>
          </w:tcPr>
          <w:p w:rsidR="00024BC2" w:rsidRPr="00DD0BC4" w:rsidRDefault="00024BC2" w:rsidP="004137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Удостоверение беженца</w:t>
            </w:r>
          </w:p>
        </w:tc>
        <w:tc>
          <w:tcPr>
            <w:tcW w:w="197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Образец бланка удостоверения беженца и требования к нему установлены в постановлении Правительства РФ от 10.05.2011 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№ 356 «Об удостоверении беженца»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550"/>
        </w:trPr>
        <w:tc>
          <w:tcPr>
            <w:tcW w:w="509" w:type="pct"/>
            <w:vMerge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Разрешение на временное проживание в Российской Федерации</w:t>
            </w:r>
          </w:p>
        </w:tc>
        <w:tc>
          <w:tcPr>
            <w:tcW w:w="197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Требования к разрешению на временное проживание в Российской Федерации установлены в Федеральном законе </w:t>
            </w:r>
            <w:r w:rsidR="003F36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25.07.2002 № 115-ФЗ «О правовом положении иностранных граждан в Российской Федерации».</w:t>
            </w:r>
          </w:p>
        </w:tc>
        <w:tc>
          <w:tcPr>
            <w:tcW w:w="672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lastRenderedPageBreak/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550"/>
        </w:trPr>
        <w:tc>
          <w:tcPr>
            <w:tcW w:w="509" w:type="pct"/>
            <w:vMerge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197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бланка свидетельства о предоставлении временного убежища на территории Российской Федерации и требования к нему утверждены постановлением Правительства Р</w:t>
            </w:r>
            <w:r w:rsidR="003F36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оссийской Федерации 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09.04.2001 №  274 «О предоставлении временного убежища на территории Российской Федерации»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442"/>
        </w:trPr>
        <w:tc>
          <w:tcPr>
            <w:tcW w:w="509" w:type="pct"/>
            <w:vMerge w:val="restar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569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197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 должна содержать следующие сведения:</w:t>
            </w:r>
          </w:p>
          <w:p w:rsidR="00024BC2" w:rsidRPr="00DD0BC4" w:rsidRDefault="00024BC2" w:rsidP="00EB4DAD">
            <w:pPr>
              <w:numPr>
                <w:ilvl w:val="0"/>
                <w:numId w:val="15"/>
              </w:numPr>
              <w:tabs>
                <w:tab w:val="left" w:pos="284"/>
              </w:tabs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ФИО лица, выдавшего доверенность;</w:t>
            </w:r>
          </w:p>
          <w:p w:rsidR="00024BC2" w:rsidRPr="00DD0BC4" w:rsidRDefault="00024BC2" w:rsidP="00EB4DAD">
            <w:pPr>
              <w:numPr>
                <w:ilvl w:val="0"/>
                <w:numId w:val="15"/>
              </w:numPr>
              <w:tabs>
                <w:tab w:val="left" w:pos="284"/>
              </w:tabs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ФИО лица, уполномоченного по доверенности;</w:t>
            </w:r>
          </w:p>
          <w:p w:rsidR="00024BC2" w:rsidRPr="00DD0BC4" w:rsidRDefault="00024BC2" w:rsidP="00EB4DAD">
            <w:pPr>
              <w:numPr>
                <w:ilvl w:val="0"/>
                <w:numId w:val="15"/>
              </w:numPr>
              <w:tabs>
                <w:tab w:val="left" w:pos="284"/>
              </w:tabs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данные документов, удостоверяющих личность этих лиц;</w:t>
            </w:r>
          </w:p>
          <w:p w:rsidR="00024BC2" w:rsidRPr="00DD0BC4" w:rsidRDefault="00024BC2" w:rsidP="00EB4DAD">
            <w:pPr>
              <w:numPr>
                <w:ilvl w:val="0"/>
                <w:numId w:val="15"/>
              </w:numPr>
              <w:tabs>
                <w:tab w:val="left" w:pos="284"/>
              </w:tabs>
              <w:suppressAutoHyphens/>
              <w:spacing w:after="0" w:line="240" w:lineRule="auto"/>
              <w:ind w:left="59" w:firstLine="0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полномочий представителя;</w:t>
            </w:r>
          </w:p>
          <w:p w:rsidR="00024BC2" w:rsidRPr="00DD0BC4" w:rsidRDefault="00024BC2" w:rsidP="00EB4DAD">
            <w:pPr>
              <w:numPr>
                <w:ilvl w:val="0"/>
                <w:numId w:val="15"/>
              </w:numPr>
              <w:tabs>
                <w:tab w:val="left" w:pos="284"/>
              </w:tabs>
              <w:suppressAutoHyphens/>
              <w:spacing w:after="0" w:line="240" w:lineRule="auto"/>
              <w:ind w:left="59" w:firstLine="0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подпись лица, выдавшего доверенность.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 часть 1 Гражданского кодекса РФ)</w:t>
            </w:r>
          </w:p>
        </w:tc>
        <w:tc>
          <w:tcPr>
            <w:tcW w:w="672" w:type="pct"/>
            <w:gridSpan w:val="3"/>
            <w:vMerge w:val="restar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</w:tc>
        <w:tc>
          <w:tcPr>
            <w:tcW w:w="559" w:type="pct"/>
            <w:vMerge w:val="restar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  <w:vMerge w:val="restar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442"/>
        </w:trPr>
        <w:tc>
          <w:tcPr>
            <w:tcW w:w="509" w:type="pct"/>
            <w:vMerge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</w:tcPr>
          <w:p w:rsidR="00024BC2" w:rsidRPr="00E7281D" w:rsidRDefault="007D371A" w:rsidP="007D37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Приказ</w:t>
            </w:r>
            <w:r w:rsidR="00024BC2"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назначении на должность руководителя специализированной службы по вопросам похоронного дела</w:t>
            </w:r>
          </w:p>
        </w:tc>
        <w:tc>
          <w:tcPr>
            <w:tcW w:w="1979" w:type="pct"/>
          </w:tcPr>
          <w:p w:rsidR="00024BC2" w:rsidRPr="00E7281D" w:rsidRDefault="007D371A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Приказ </w:t>
            </w:r>
            <w:r w:rsidR="00024BC2"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должен содержать следующие сведения:</w:t>
            </w:r>
          </w:p>
          <w:p w:rsidR="00024BC2" w:rsidRPr="00E7281D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номер и дата приказа (постановления);</w:t>
            </w:r>
          </w:p>
          <w:p w:rsidR="00024BC2" w:rsidRPr="00E7281D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ФИО лица, который назначен на должность руководителя специализированной службы по вопросам похоронного дела.</w:t>
            </w:r>
          </w:p>
          <w:p w:rsidR="00024BC2" w:rsidRPr="00E7281D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Приказ оформляется на бланке уполномоченного органа местного самоуправления в сфере погребения и похоронного дела.</w:t>
            </w:r>
          </w:p>
          <w:p w:rsidR="00024BC2" w:rsidRPr="00E7281D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pct"/>
            <w:gridSpan w:val="3"/>
            <w:vMerge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vMerge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pct"/>
            <w:vMerge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BC2" w:rsidRPr="00DD0BC4" w:rsidTr="00EB4DAD">
        <w:trPr>
          <w:trHeight w:val="600"/>
        </w:trPr>
        <w:tc>
          <w:tcPr>
            <w:tcW w:w="5000" w:type="pct"/>
            <w:gridSpan w:val="9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2. Документы, предоставляемые Заявителем (представителем Заявителя)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зависимости от основания для обращения</w:t>
            </w:r>
          </w:p>
        </w:tc>
      </w:tr>
      <w:tr w:rsidR="00024BC2" w:rsidRPr="00DD0BC4" w:rsidTr="00EB4DAD">
        <w:trPr>
          <w:trHeight w:val="419"/>
        </w:trPr>
        <w:tc>
          <w:tcPr>
            <w:tcW w:w="5000" w:type="pct"/>
            <w:gridSpan w:val="9"/>
          </w:tcPr>
          <w:p w:rsidR="00024BC2" w:rsidRPr="00DD0BC4" w:rsidRDefault="00024BC2" w:rsidP="00EB4DAD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1) предоставление места для одиночного захоронения</w:t>
            </w:r>
          </w:p>
        </w:tc>
      </w:tr>
      <w:tr w:rsidR="00024BC2" w:rsidRPr="00DD0BC4" w:rsidTr="00EB4DAD">
        <w:trPr>
          <w:trHeight w:val="300"/>
        </w:trPr>
        <w:tc>
          <w:tcPr>
            <w:tcW w:w="1078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Документ, подтверждающий  наделение статусом специализированной службы по вопросам похоронного дела 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jc w:val="both"/>
            </w:pPr>
            <w:r w:rsidRPr="00DD0BC4">
              <w:t>Муниципальный правовой акт, принятый в соответствии с Уставом муниципального образования Московской области</w:t>
            </w:r>
          </w:p>
        </w:tc>
        <w:tc>
          <w:tcPr>
            <w:tcW w:w="661" w:type="pct"/>
          </w:tcPr>
          <w:p w:rsidR="00024BC2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копия документа, заверенная в установленном порядке, для снятия копии документа. Копия заверяется подписью  уполномоченного работника МФЦ и печатью МФЦ</w:t>
            </w:r>
          </w:p>
          <w:p w:rsidR="003F365A" w:rsidRDefault="003F365A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F365A" w:rsidRPr="00DD0BC4" w:rsidRDefault="003F365A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копия документа, заверенная в установленном порядке,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300"/>
        </w:trPr>
        <w:tc>
          <w:tcPr>
            <w:tcW w:w="1078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смерти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>Свидетельство о смерти 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rPr>
                <w:lang w:eastAsia="en-US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 уполномоченного работника МФЦ и печатью МФЦ</w:t>
            </w: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300"/>
        </w:trPr>
        <w:tc>
          <w:tcPr>
            <w:tcW w:w="1078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Справка органов внутренних дел (полиции) о согласии на погребение (для умерших, личность которых не установлена</w:t>
            </w:r>
            <w:proofErr w:type="gramEnd"/>
          </w:p>
        </w:tc>
        <w:tc>
          <w:tcPr>
            <w:tcW w:w="1983" w:type="pct"/>
            <w:gridSpan w:val="2"/>
          </w:tcPr>
          <w:p w:rsidR="00024BC2" w:rsidRPr="00DD0BC4" w:rsidRDefault="00024BC2" w:rsidP="003F365A">
            <w:pPr>
              <w:pStyle w:val="1f7"/>
              <w:shd w:val="clear" w:color="auto" w:fill="auto"/>
              <w:spacing w:line="240" w:lineRule="auto"/>
              <w:jc w:val="both"/>
            </w:pPr>
            <w:r w:rsidRPr="00DD0BC4">
              <w:t xml:space="preserve">Справка органов внутренних дел (полиции) о согласии на погребение составляется в произвольной форме, подписывается уполномоченным должностным лицом органа внутренних дел (полиции) и заверяется печатью </w:t>
            </w:r>
            <w:r w:rsidRPr="00E7281D">
              <w:t>орган</w:t>
            </w:r>
            <w:r w:rsidR="003F365A" w:rsidRPr="00E7281D">
              <w:t>а</w:t>
            </w:r>
            <w:r w:rsidRPr="00DD0BC4">
              <w:t xml:space="preserve"> внутренних дел (полиции)</w:t>
            </w: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502"/>
        </w:trPr>
        <w:tc>
          <w:tcPr>
            <w:tcW w:w="5000" w:type="pct"/>
            <w:gridSpan w:val="9"/>
          </w:tcPr>
          <w:p w:rsidR="00024BC2" w:rsidRPr="00DD0BC4" w:rsidRDefault="00024BC2" w:rsidP="00EB4DAD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0BC4">
              <w:rPr>
                <w:rFonts w:ascii="Times New Roman" w:hAnsi="Times New Roman"/>
                <w:b/>
                <w:sz w:val="20"/>
                <w:szCs w:val="20"/>
              </w:rPr>
              <w:t>2) предоставление места для родственного захоронения</w:t>
            </w:r>
          </w:p>
        </w:tc>
      </w:tr>
      <w:tr w:rsidR="00024BC2" w:rsidRPr="00DD0BC4" w:rsidTr="00EB4DAD">
        <w:trPr>
          <w:trHeight w:val="1959"/>
        </w:trPr>
        <w:tc>
          <w:tcPr>
            <w:tcW w:w="1078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Свидетельство о смерти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>Свидетельство о смерти 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rPr>
                <w:lang w:eastAsia="en-US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1985"/>
        </w:trPr>
        <w:tc>
          <w:tcPr>
            <w:tcW w:w="1078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Справка о кремации в случае захоронения урны с прахом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 xml:space="preserve">Справка о кремации содержит: наименование и адрес местонахождения крематория, ФИО умершего, даты </w:t>
            </w:r>
            <w:proofErr w:type="spellStart"/>
            <w:r w:rsidRPr="00DD0BC4">
              <w:rPr>
                <w:rFonts w:ascii="Times New Roman" w:hAnsi="Times New Roman"/>
                <w:sz w:val="20"/>
                <w:szCs w:val="20"/>
              </w:rPr>
              <w:t>кремирования</w:t>
            </w:r>
            <w:proofErr w:type="spellEnd"/>
            <w:r w:rsidRPr="00DD0BC4">
              <w:rPr>
                <w:rFonts w:ascii="Times New Roman" w:hAnsi="Times New Roman"/>
                <w:sz w:val="20"/>
                <w:szCs w:val="20"/>
              </w:rPr>
              <w:t xml:space="preserve"> и выдачи праха умершего, должность лица, его подпись, заверенная печатью данной организации (крематория), телефон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567"/>
        </w:trPr>
        <w:tc>
          <w:tcPr>
            <w:tcW w:w="5000" w:type="pct"/>
            <w:gridSpan w:val="9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3) предоставление места для воинского захоронения</w:t>
            </w:r>
          </w:p>
        </w:tc>
      </w:tr>
      <w:tr w:rsidR="00024BC2" w:rsidRPr="00DD0BC4" w:rsidTr="00EB4DAD">
        <w:trPr>
          <w:trHeight w:val="1843"/>
        </w:trPr>
        <w:tc>
          <w:tcPr>
            <w:tcW w:w="1078" w:type="pct"/>
            <w:gridSpan w:val="3"/>
          </w:tcPr>
          <w:p w:rsidR="00024BC2" w:rsidRPr="00DD0BC4" w:rsidRDefault="00024BC2" w:rsidP="00EB4DAD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Свидетельство о смерти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>Свидетельство о смерти 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rPr>
                <w:lang w:eastAsia="en-US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1843"/>
        </w:trPr>
        <w:tc>
          <w:tcPr>
            <w:tcW w:w="1078" w:type="pct"/>
            <w:gridSpan w:val="3"/>
          </w:tcPr>
          <w:p w:rsidR="00024BC2" w:rsidRPr="00DD0BC4" w:rsidRDefault="00024BC2" w:rsidP="00EB4DAD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Справка о кремации в случае захоронения урны с прахом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 xml:space="preserve">Справка о кремации содержит: наименование и адрес местонахождения крематория, ФИО умершего, даты </w:t>
            </w:r>
            <w:proofErr w:type="spellStart"/>
            <w:r w:rsidRPr="00DD0BC4">
              <w:rPr>
                <w:rFonts w:ascii="Times New Roman" w:hAnsi="Times New Roman"/>
                <w:sz w:val="20"/>
                <w:szCs w:val="20"/>
              </w:rPr>
              <w:t>кремирования</w:t>
            </w:r>
            <w:proofErr w:type="spellEnd"/>
            <w:r w:rsidRPr="00DD0BC4">
              <w:rPr>
                <w:rFonts w:ascii="Times New Roman" w:hAnsi="Times New Roman"/>
                <w:sz w:val="20"/>
                <w:szCs w:val="20"/>
              </w:rPr>
              <w:t xml:space="preserve"> и выдачи праха умершего, должность лица, его подпись, заверенная печатью данной организации (крематория), телефон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543"/>
        </w:trPr>
        <w:tc>
          <w:tcPr>
            <w:tcW w:w="5000" w:type="pct"/>
            <w:gridSpan w:val="9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4) предоставление места для почетного захоронения</w:t>
            </w:r>
          </w:p>
        </w:tc>
      </w:tr>
      <w:tr w:rsidR="00024BC2" w:rsidRPr="00DD0BC4" w:rsidTr="00EB4DAD">
        <w:trPr>
          <w:trHeight w:val="1843"/>
        </w:trPr>
        <w:tc>
          <w:tcPr>
            <w:tcW w:w="1078" w:type="pct"/>
            <w:gridSpan w:val="3"/>
          </w:tcPr>
          <w:p w:rsidR="00024BC2" w:rsidRPr="00DD0BC4" w:rsidRDefault="00024BC2" w:rsidP="00EB4DAD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Свидетельство о смерти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>Свидетельство о смерти 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rPr>
                <w:lang w:eastAsia="en-US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1843"/>
        </w:trPr>
        <w:tc>
          <w:tcPr>
            <w:tcW w:w="1078" w:type="pct"/>
            <w:gridSpan w:val="3"/>
          </w:tcPr>
          <w:p w:rsidR="00024BC2" w:rsidRPr="00DD0BC4" w:rsidRDefault="00024BC2" w:rsidP="00EB4DAD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Справка о кремации в случае захоронения урны с прахом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 xml:space="preserve">Справка о кремации содержит: наименование и адрес местонахождения крематория, ФИО умершего, даты </w:t>
            </w:r>
            <w:proofErr w:type="spellStart"/>
            <w:r w:rsidRPr="00DD0BC4">
              <w:rPr>
                <w:rFonts w:ascii="Times New Roman" w:hAnsi="Times New Roman"/>
                <w:sz w:val="20"/>
                <w:szCs w:val="20"/>
              </w:rPr>
              <w:t>кремирования</w:t>
            </w:r>
            <w:proofErr w:type="spellEnd"/>
            <w:r w:rsidRPr="00DD0BC4">
              <w:rPr>
                <w:rFonts w:ascii="Times New Roman" w:hAnsi="Times New Roman"/>
                <w:sz w:val="20"/>
                <w:szCs w:val="20"/>
              </w:rPr>
              <w:t xml:space="preserve"> и выдачи праха умершего, должность лица, его подпись, заверенная печатью данной организации (крематория), телефон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1843"/>
        </w:trPr>
        <w:tc>
          <w:tcPr>
            <w:tcW w:w="1078" w:type="pct"/>
            <w:gridSpan w:val="3"/>
          </w:tcPr>
          <w:p w:rsidR="00024BC2" w:rsidRPr="00DD0BC4" w:rsidRDefault="00024BC2" w:rsidP="00EB4DAD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Ходатайство заинтересованных лиц или организаций, их представителей о предоставлении места для почетного захоронения 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Документ, написанный в произвольной форме, в случае если заинтересованными лицами являются физические лица, заверенный подписью (подписями) данных заинтересованных лиц, либо документ, оформленный на бланке организации, в случае если заинтересованным лицом является организация, заверенный подписью руководителя организации (должен иметь реквизиты: дата, номер)</w:t>
            </w: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BD118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281D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1827"/>
        </w:trPr>
        <w:tc>
          <w:tcPr>
            <w:tcW w:w="1078" w:type="pct"/>
            <w:gridSpan w:val="3"/>
          </w:tcPr>
          <w:p w:rsidR="00024BC2" w:rsidRPr="00DD0BC4" w:rsidRDefault="00024BC2" w:rsidP="00EB4DA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 xml:space="preserve">документы, подтверждающие соответствующие заслуги </w:t>
            </w:r>
            <w:proofErr w:type="gramStart"/>
            <w:r w:rsidRPr="00DD0BC4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умершего</w:t>
            </w:r>
            <w:proofErr w:type="gramEnd"/>
            <w:r w:rsidRPr="00DD0BC4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 перед Российской Федерацией, Московской областью, соответствующим муниципальным образованием 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spacing w:val="0"/>
                <w:lang w:bidi="ru-RU"/>
              </w:rPr>
            </w:pPr>
            <w:r w:rsidRPr="00DD0BC4">
              <w:rPr>
                <w:rFonts w:eastAsiaTheme="minorHAnsi"/>
                <w:spacing w:val="0"/>
              </w:rPr>
              <w:t>Перечень документов, подтверждающи</w:t>
            </w:r>
            <w:r w:rsidRPr="00DD0BC4">
              <w:t>х</w:t>
            </w:r>
            <w:r w:rsidRPr="00DD0BC4">
              <w:rPr>
                <w:rFonts w:eastAsiaTheme="minorHAnsi"/>
                <w:spacing w:val="0"/>
              </w:rPr>
              <w:t xml:space="preserve"> соответствующие заслуги умершего перед Российской Федерацией, Московской областью, соответствующим муниципальным образованием Московской области, формируется исходя из соответствующих заслуг умершего (конкретный перечень таких заслуг Законом Московской области № 115/2007-ОЗ </w:t>
            </w:r>
            <w:r w:rsidRPr="00DD0BC4">
              <w:t>«О погребении и похоронном деле в Московской области» не определен)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1824"/>
        </w:trPr>
        <w:tc>
          <w:tcPr>
            <w:tcW w:w="1078" w:type="pct"/>
            <w:gridSpan w:val="3"/>
          </w:tcPr>
          <w:p w:rsidR="00024BC2" w:rsidRPr="00DD0BC4" w:rsidRDefault="00024BC2" w:rsidP="00EB4DAD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Документ о волеизъявлении умершего, его супруга, близких родственников, иных родственников или законного представителя умершего 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Документ, написанный в произвольной форме, в котором изложено волеизъявление умершего,</w:t>
            </w:r>
            <w:r w:rsidRPr="00DD0BC4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 его супруга, близких родственников, иных родственников или законного представителя умершего, заверенное подписью, с указанием даты изложения волеизъявления</w:t>
            </w:r>
            <w:r w:rsidRPr="00DD0B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423"/>
        </w:trPr>
        <w:tc>
          <w:tcPr>
            <w:tcW w:w="5000" w:type="pct"/>
            <w:gridSpan w:val="9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5) предоставление места для семейного (родового) захоронения под настоящие захоронения</w:t>
            </w:r>
          </w:p>
        </w:tc>
      </w:tr>
      <w:tr w:rsidR="00024BC2" w:rsidRPr="00DD0BC4" w:rsidTr="00EB4DAD">
        <w:trPr>
          <w:trHeight w:val="1824"/>
        </w:trPr>
        <w:tc>
          <w:tcPr>
            <w:tcW w:w="1078" w:type="pct"/>
            <w:gridSpan w:val="3"/>
          </w:tcPr>
          <w:p w:rsidR="00024BC2" w:rsidRPr="00DD0BC4" w:rsidRDefault="00024BC2" w:rsidP="00EB4DAD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Свидетельство о смерти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 xml:space="preserve">Свидетельство </w:t>
            </w:r>
            <w:r w:rsidR="00A6455B">
              <w:t xml:space="preserve">о смерти </w:t>
            </w:r>
            <w:r w:rsidRPr="00DD0BC4">
              <w:t>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rPr>
                <w:lang w:eastAsia="en-US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1824"/>
        </w:trPr>
        <w:tc>
          <w:tcPr>
            <w:tcW w:w="1078" w:type="pct"/>
            <w:gridSpan w:val="3"/>
          </w:tcPr>
          <w:p w:rsidR="00024BC2" w:rsidRPr="00DD0BC4" w:rsidRDefault="00024BC2" w:rsidP="00EB4DAD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Справка о кремации в случае захоронения урны с прахом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 xml:space="preserve">Справка о кремации содержит: наименование и адрес местонахождения крематория, ФИО умершего, даты </w:t>
            </w:r>
            <w:proofErr w:type="spellStart"/>
            <w:r w:rsidRPr="00DD0BC4">
              <w:rPr>
                <w:rFonts w:ascii="Times New Roman" w:hAnsi="Times New Roman"/>
                <w:sz w:val="20"/>
                <w:szCs w:val="20"/>
              </w:rPr>
              <w:t>кремирования</w:t>
            </w:r>
            <w:proofErr w:type="spellEnd"/>
            <w:r w:rsidRPr="00DD0BC4">
              <w:rPr>
                <w:rFonts w:ascii="Times New Roman" w:hAnsi="Times New Roman"/>
                <w:sz w:val="20"/>
                <w:szCs w:val="20"/>
              </w:rPr>
              <w:t xml:space="preserve"> и выдачи праха умершего, должность лица, его подпись, заверенная печатью данной организации (крематория), телефон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411"/>
        </w:trPr>
        <w:tc>
          <w:tcPr>
            <w:tcW w:w="5000" w:type="pct"/>
            <w:gridSpan w:val="9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6)предоставление места для семейного (родового) захоронения под будущие захоронения</w:t>
            </w:r>
          </w:p>
        </w:tc>
      </w:tr>
      <w:tr w:rsidR="00024BC2" w:rsidRPr="00DD0BC4" w:rsidTr="00EB4DAD">
        <w:trPr>
          <w:trHeight w:val="403"/>
        </w:trPr>
        <w:tc>
          <w:tcPr>
            <w:tcW w:w="5000" w:type="pct"/>
            <w:gridSpan w:val="9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Документы, предоставляемые Заявителем (представителем Заявителя) в зависимости от основания для обращения по данному основанию не требуются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BC2" w:rsidRPr="00DD0BC4" w:rsidTr="00EB4DAD">
        <w:trPr>
          <w:trHeight w:val="423"/>
        </w:trPr>
        <w:tc>
          <w:tcPr>
            <w:tcW w:w="5000" w:type="pct"/>
            <w:gridSpan w:val="9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7) предоставление ниши  в стене скорби</w:t>
            </w:r>
          </w:p>
        </w:tc>
      </w:tr>
      <w:tr w:rsidR="00024BC2" w:rsidRPr="00DD0BC4" w:rsidTr="00EB4DAD">
        <w:trPr>
          <w:trHeight w:val="1824"/>
        </w:trPr>
        <w:tc>
          <w:tcPr>
            <w:tcW w:w="1078" w:type="pct"/>
            <w:gridSpan w:val="3"/>
          </w:tcPr>
          <w:p w:rsidR="00024BC2" w:rsidRPr="00DD0BC4" w:rsidRDefault="00024BC2" w:rsidP="00EB4DAD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Свидетельство о смерти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 xml:space="preserve">Свидетельство </w:t>
            </w:r>
            <w:r w:rsidR="00A6455B">
              <w:t xml:space="preserve">о смерти </w:t>
            </w:r>
            <w:r w:rsidRPr="00DD0BC4">
              <w:t>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rPr>
                <w:lang w:eastAsia="en-US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1824"/>
        </w:trPr>
        <w:tc>
          <w:tcPr>
            <w:tcW w:w="1078" w:type="pct"/>
            <w:gridSpan w:val="3"/>
          </w:tcPr>
          <w:p w:rsidR="00024BC2" w:rsidRPr="00DD0BC4" w:rsidRDefault="00024BC2" w:rsidP="00EB4DAD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Справка о кремации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 xml:space="preserve">Справка о кремации содержит: наименование и адрес местонахождения крематория, ФИО умершего, даты </w:t>
            </w:r>
            <w:proofErr w:type="spellStart"/>
            <w:r w:rsidRPr="00DD0BC4">
              <w:rPr>
                <w:rFonts w:ascii="Times New Roman" w:hAnsi="Times New Roman"/>
                <w:sz w:val="20"/>
                <w:szCs w:val="20"/>
              </w:rPr>
              <w:t>кремирования</w:t>
            </w:r>
            <w:proofErr w:type="spellEnd"/>
            <w:r w:rsidRPr="00DD0BC4">
              <w:rPr>
                <w:rFonts w:ascii="Times New Roman" w:hAnsi="Times New Roman"/>
                <w:sz w:val="20"/>
                <w:szCs w:val="20"/>
              </w:rPr>
              <w:t xml:space="preserve"> и выдачи праха умершего, должность лица, его подпись, заверенная печатью данной организации (крематория), телефон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384"/>
        </w:trPr>
        <w:tc>
          <w:tcPr>
            <w:tcW w:w="5000" w:type="pct"/>
            <w:gridSpan w:val="9"/>
          </w:tcPr>
          <w:p w:rsidR="00024BC2" w:rsidRPr="00DD0BC4" w:rsidRDefault="00024BC2" w:rsidP="00EB4DAD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8) оформление разрешения на </w:t>
            </w:r>
            <w:proofErr w:type="spellStart"/>
            <w:r w:rsidRPr="00DD0B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подзахоронение</w:t>
            </w:r>
            <w:proofErr w:type="spellEnd"/>
          </w:p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4BC2" w:rsidRPr="00DD0BC4" w:rsidTr="00EB4DAD">
        <w:trPr>
          <w:trHeight w:val="2268"/>
        </w:trPr>
        <w:tc>
          <w:tcPr>
            <w:tcW w:w="51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Удостоверение о захоронении</w:t>
            </w:r>
          </w:p>
        </w:tc>
        <w:tc>
          <w:tcPr>
            <w:tcW w:w="56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Удостоверение о захоронении (родственном, воинском, почетном, семейном (родовом) захоронении, захоронении в стене скорби)</w:t>
            </w:r>
            <w:proofErr w:type="gramEnd"/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Удостоверение о захоронении должно соответствовать форме удостоверения о захоронении, установленной распоряжением Министерства потребительского рынка и услуг Московской области от 29.11.2012 № 29-Р «О реализации отдельных положений Закона Московской области № 115/2007-ОЗ 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«О погребении и похоронном деле 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 Московской области»</w:t>
            </w:r>
            <w:proofErr w:type="gramEnd"/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для внесения сведений об </w:t>
            </w:r>
            <w:proofErr w:type="gram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умершем</w:t>
            </w:r>
            <w:proofErr w:type="gramEnd"/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E7281D" w:rsidRDefault="00E7281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</w:t>
            </w:r>
            <w:r w:rsidR="00024BC2"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ригинал документа </w:t>
            </w:r>
          </w:p>
          <w:p w:rsidR="00024BC2" w:rsidRPr="00DD0BC4" w:rsidRDefault="00BD118B" w:rsidP="008514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281D">
              <w:rPr>
                <w:rFonts w:ascii="Times New Roman" w:hAnsi="Times New Roman"/>
                <w:sz w:val="20"/>
                <w:szCs w:val="20"/>
              </w:rPr>
              <w:t>для сверки с электронными образами, направленными  посредством РПГУ, и</w:t>
            </w: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24BC2"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несения сведений об </w:t>
            </w:r>
            <w:proofErr w:type="gramStart"/>
            <w:r w:rsidR="00024BC2"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умершем</w:t>
            </w:r>
            <w:proofErr w:type="gramEnd"/>
          </w:p>
        </w:tc>
      </w:tr>
      <w:tr w:rsidR="00024BC2" w:rsidRPr="00DD0BC4" w:rsidTr="00EB4DAD">
        <w:trPr>
          <w:trHeight w:val="567"/>
        </w:trPr>
        <w:tc>
          <w:tcPr>
            <w:tcW w:w="1078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Свидетельство о смерти</w:t>
            </w:r>
          </w:p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rPr>
                <w:lang w:eastAsia="en-US"/>
              </w:rPr>
            </w:pP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 xml:space="preserve">Свидетельство </w:t>
            </w:r>
            <w:r w:rsidR="00A6455B">
              <w:t>о смерти д</w:t>
            </w:r>
            <w:r w:rsidRPr="00DD0BC4">
              <w:t>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1979"/>
        </w:trPr>
        <w:tc>
          <w:tcPr>
            <w:tcW w:w="1078" w:type="pct"/>
            <w:gridSpan w:val="3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Справка о кремации в случае захоронения урны с прахом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 xml:space="preserve">Справка о кремации содержит: наименование и адрес местонахождения крематория, ФИО умершего, даты </w:t>
            </w:r>
            <w:proofErr w:type="spellStart"/>
            <w:r w:rsidRPr="00DD0BC4">
              <w:rPr>
                <w:rFonts w:ascii="Times New Roman" w:hAnsi="Times New Roman"/>
                <w:sz w:val="20"/>
                <w:szCs w:val="20"/>
              </w:rPr>
              <w:t>кремирования</w:t>
            </w:r>
            <w:proofErr w:type="spellEnd"/>
            <w:r w:rsidRPr="00DD0BC4">
              <w:rPr>
                <w:rFonts w:ascii="Times New Roman" w:hAnsi="Times New Roman"/>
                <w:sz w:val="20"/>
                <w:szCs w:val="20"/>
              </w:rPr>
              <w:t xml:space="preserve"> и выдачи праха умершего, должность лица, его подпись, заверенная печатью данной организации (крематория), телефон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2063"/>
        </w:trPr>
        <w:tc>
          <w:tcPr>
            <w:tcW w:w="509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Документы, </w:t>
            </w:r>
            <w:proofErr w:type="spell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подверждаю</w:t>
            </w:r>
            <w:proofErr w:type="spellEnd"/>
          </w:p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щие</w:t>
            </w:r>
            <w:proofErr w:type="spellEnd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семейную, родственную связь с лицом, на которое оформлено родственное или семейное (родовое) захоронение </w:t>
            </w:r>
          </w:p>
        </w:tc>
        <w:tc>
          <w:tcPr>
            <w:tcW w:w="569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заключении брака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 xml:space="preserve">Свидетельство </w:t>
            </w:r>
            <w:r w:rsidR="00A6455B" w:rsidRPr="00DD0BC4">
              <w:t xml:space="preserve">о заключении брака </w:t>
            </w:r>
            <w:r w:rsidRPr="00DD0BC4">
              <w:t>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1985"/>
        </w:trPr>
        <w:tc>
          <w:tcPr>
            <w:tcW w:w="509" w:type="pct"/>
            <w:vMerge w:val="restar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Документы, </w:t>
            </w:r>
            <w:proofErr w:type="spell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подверждаю</w:t>
            </w:r>
            <w:proofErr w:type="spellEnd"/>
          </w:p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щие</w:t>
            </w:r>
            <w:proofErr w:type="spellEnd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семейную, родственную связь с лицом, на которое оформлено родственное или семейное (родовое) захоронение</w:t>
            </w:r>
          </w:p>
        </w:tc>
        <w:tc>
          <w:tcPr>
            <w:tcW w:w="569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расторжении брака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 xml:space="preserve">Свидетельство </w:t>
            </w:r>
            <w:r w:rsidR="00A6455B" w:rsidRPr="00DD0BC4">
              <w:t xml:space="preserve">о расторжении брака </w:t>
            </w:r>
            <w:r w:rsidRPr="00DD0BC4">
              <w:t>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состояния».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1843"/>
        </w:trPr>
        <w:tc>
          <w:tcPr>
            <w:tcW w:w="509" w:type="pct"/>
            <w:vMerge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</w:tcPr>
          <w:p w:rsidR="00024BC2" w:rsidRPr="00DD0BC4" w:rsidRDefault="00A6455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рождении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 xml:space="preserve">Свидетельство </w:t>
            </w:r>
            <w:r w:rsidR="00A6455B" w:rsidRPr="00A6455B">
              <w:t>о рождении</w:t>
            </w:r>
            <w:r w:rsidR="00A6455B" w:rsidRPr="00DD0BC4">
              <w:t xml:space="preserve"> </w:t>
            </w:r>
            <w:r w:rsidRPr="00DD0BC4">
              <w:t>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состояния».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1843"/>
        </w:trPr>
        <w:tc>
          <w:tcPr>
            <w:tcW w:w="509" w:type="pct"/>
            <w:vMerge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об усыновлении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(удочерении)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 xml:space="preserve">Свидетельство </w:t>
            </w:r>
            <w:r w:rsidR="00A6455B" w:rsidRPr="00DD0BC4">
              <w:t>об усыновлении</w:t>
            </w:r>
            <w:r w:rsidR="00E86B45">
              <w:t xml:space="preserve"> </w:t>
            </w:r>
            <w:r w:rsidR="00A6455B" w:rsidRPr="00DD0BC4">
              <w:t>(удочерении)</w:t>
            </w:r>
            <w:r w:rsidR="00A6455B">
              <w:t xml:space="preserve"> </w:t>
            </w:r>
            <w:r w:rsidRPr="00DD0BC4">
              <w:t>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состояния».</w:t>
            </w:r>
          </w:p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jc w:val="both"/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1843"/>
        </w:trPr>
        <w:tc>
          <w:tcPr>
            <w:tcW w:w="509" w:type="pct"/>
            <w:vMerge w:val="restar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Документы, </w:t>
            </w:r>
            <w:proofErr w:type="spell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подверждаю</w:t>
            </w:r>
            <w:proofErr w:type="spellEnd"/>
          </w:p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щие</w:t>
            </w:r>
            <w:proofErr w:type="spellEnd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семейную, родственную связь с лицом, на которое оформлено родственное или семейное (родовое) захоронение</w:t>
            </w:r>
          </w:p>
        </w:tc>
        <w:tc>
          <w:tcPr>
            <w:tcW w:w="569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об установлении отцовства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 xml:space="preserve">Свидетельство </w:t>
            </w:r>
            <w:r w:rsidR="00A6455B" w:rsidRPr="00DD0BC4">
              <w:t xml:space="preserve">об установлении отцовства </w:t>
            </w:r>
            <w:r w:rsidRPr="00DD0BC4">
              <w:t>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состояния».</w:t>
            </w:r>
          </w:p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jc w:val="both"/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1843"/>
        </w:trPr>
        <w:tc>
          <w:tcPr>
            <w:tcW w:w="509" w:type="pct"/>
            <w:vMerge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перемене имени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 xml:space="preserve">Свидетельство </w:t>
            </w:r>
            <w:r w:rsidR="00A6455B" w:rsidRPr="00DD0BC4">
              <w:t xml:space="preserve">о перемене имени </w:t>
            </w:r>
            <w:r w:rsidRPr="00DD0BC4">
              <w:t xml:space="preserve">должно быть оформлено в соответствии с приказом Минюста России от 25.06.2014 № 142 </w:t>
            </w:r>
            <w:r w:rsidRPr="00DD0BC4">
              <w:br/>
              <w:t>«Об утверждении форм бланков свидетельств о государственной регистрации актов гражданского состояния».</w:t>
            </w:r>
          </w:p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jc w:val="both"/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1843"/>
        </w:trPr>
        <w:tc>
          <w:tcPr>
            <w:tcW w:w="509" w:type="pct"/>
            <w:vMerge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суда об установлении факта родственных отношений</w:t>
            </w:r>
          </w:p>
        </w:tc>
        <w:tc>
          <w:tcPr>
            <w:tcW w:w="1983" w:type="pct"/>
            <w:gridSpan w:val="2"/>
          </w:tcPr>
          <w:p w:rsidR="00024BC2" w:rsidRPr="00DD0BC4" w:rsidRDefault="00024BC2" w:rsidP="00EB4DA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В соответствии со статьей 268 Гражданского процессуального кодекса Российской Федерации решение суда </w:t>
            </w:r>
            <w:r w:rsidRPr="00DD0BC4">
              <w:rPr>
                <w:rFonts w:ascii="Times New Roman" w:hAnsi="Times New Roman"/>
                <w:sz w:val="20"/>
                <w:szCs w:val="20"/>
                <w:lang w:eastAsia="ru-RU"/>
              </w:rPr>
              <w:t>по заявлению об установлении факта, имеющего юридическое значение, является документом, подтверждающим факт, имеющий юридическое значение, а в отношении факта, подлежащего регистрации, служит основанием для такой регистрации, но не заменяет собой документы, выдаваемые органами, осуществляющими регистрацию.</w:t>
            </w:r>
          </w:p>
          <w:p w:rsidR="00024BC2" w:rsidRPr="00DD0BC4" w:rsidRDefault="00024BC2" w:rsidP="00EB4DAD">
            <w:pPr>
              <w:pStyle w:val="1f7"/>
              <w:shd w:val="clear" w:color="auto" w:fill="auto"/>
              <w:spacing w:line="240" w:lineRule="auto"/>
              <w:jc w:val="both"/>
            </w:pPr>
          </w:p>
        </w:tc>
        <w:tc>
          <w:tcPr>
            <w:tcW w:w="661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024BC2" w:rsidRPr="00DD0BC4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024BC2" w:rsidRPr="00DD0BC4" w:rsidTr="00EB4DAD">
        <w:trPr>
          <w:trHeight w:val="267"/>
        </w:trPr>
        <w:tc>
          <w:tcPr>
            <w:tcW w:w="5000" w:type="pct"/>
            <w:gridSpan w:val="9"/>
          </w:tcPr>
          <w:p w:rsidR="00024BC2" w:rsidRPr="00DD0BC4" w:rsidRDefault="00024BC2" w:rsidP="00EB4DAD">
            <w:pPr>
              <w:pStyle w:val="2-"/>
              <w:numPr>
                <w:ilvl w:val="0"/>
                <w:numId w:val="0"/>
              </w:numPr>
              <w:suppressAutoHyphens/>
              <w:spacing w:before="120" w:after="0"/>
              <w:rPr>
                <w:rFonts w:eastAsia="Times New Roman"/>
                <w:i w:val="0"/>
                <w:sz w:val="20"/>
                <w:szCs w:val="20"/>
                <w:lang w:eastAsia="ru-RU"/>
              </w:rPr>
            </w:pPr>
            <w:r w:rsidRPr="00DD0BC4">
              <w:rPr>
                <w:rFonts w:eastAsia="Times New Roman"/>
                <w:i w:val="0"/>
                <w:sz w:val="20"/>
                <w:szCs w:val="20"/>
                <w:lang w:eastAsia="ru-RU"/>
              </w:rPr>
              <w:t>9) Перерегистрация захоронений на других лиц</w:t>
            </w:r>
          </w:p>
        </w:tc>
      </w:tr>
      <w:tr w:rsidR="00024BC2" w:rsidRPr="00DD0BC4" w:rsidTr="00EB4DAD">
        <w:trPr>
          <w:trHeight w:val="938"/>
        </w:trPr>
        <w:tc>
          <w:tcPr>
            <w:tcW w:w="516" w:type="pct"/>
            <w:gridSpan w:val="2"/>
          </w:tcPr>
          <w:p w:rsidR="00024BC2" w:rsidRPr="00E7281D" w:rsidRDefault="00024BC2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Удостоверение о захоронении</w:t>
            </w:r>
          </w:p>
        </w:tc>
        <w:tc>
          <w:tcPr>
            <w:tcW w:w="562" w:type="pct"/>
          </w:tcPr>
          <w:p w:rsidR="00024BC2" w:rsidRPr="00E7281D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Удостоверение о захоронении (родственном, воинском, почетном, семейном (родовом) захоронении, захоронении в стене скорби)</w:t>
            </w:r>
            <w:proofErr w:type="gramEnd"/>
          </w:p>
          <w:p w:rsidR="00024BC2" w:rsidRPr="00E7281D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pct"/>
            <w:gridSpan w:val="2"/>
          </w:tcPr>
          <w:p w:rsidR="00024BC2" w:rsidRPr="00E7281D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Удостоверение о захоронении должно соответствовать форме удостоверения о захоронении, установленной распоряжением Министерства потребительского рынка и услуг Московской области от 29.11.2012 № 29-Р «О реализации отдельных положений Закона Московской области № 115/2007-ОЗ </w:t>
            </w: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«О погребении и похоронном деле </w:t>
            </w: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 Московской области»</w:t>
            </w:r>
            <w:proofErr w:type="gramEnd"/>
          </w:p>
          <w:p w:rsidR="00024BC2" w:rsidRPr="00E7281D" w:rsidRDefault="00024BC2" w:rsidP="00EB4DAD">
            <w:pPr>
              <w:suppressAutoHyphens/>
              <w:spacing w:after="0" w:line="240" w:lineRule="auto"/>
              <w:jc w:val="both"/>
            </w:pPr>
          </w:p>
        </w:tc>
        <w:tc>
          <w:tcPr>
            <w:tcW w:w="661" w:type="pct"/>
          </w:tcPr>
          <w:p w:rsidR="00024BC2" w:rsidRPr="00E7281D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для внесения сведений об </w:t>
            </w:r>
            <w:proofErr w:type="gramStart"/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умершем</w:t>
            </w:r>
            <w:proofErr w:type="gramEnd"/>
          </w:p>
        </w:tc>
        <w:tc>
          <w:tcPr>
            <w:tcW w:w="566" w:type="pct"/>
            <w:gridSpan w:val="2"/>
          </w:tcPr>
          <w:p w:rsidR="00024BC2" w:rsidRPr="00E7281D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BD118B" w:rsidRPr="00E7281D" w:rsidRDefault="003625BF" w:rsidP="00BD11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</w:t>
            </w:r>
            <w:r w:rsidR="00BD118B"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ригинал документа </w:t>
            </w:r>
          </w:p>
          <w:p w:rsidR="00BD118B" w:rsidRPr="00E7281D" w:rsidRDefault="00BD118B" w:rsidP="00BD11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81D">
              <w:rPr>
                <w:rFonts w:ascii="Times New Roman" w:hAnsi="Times New Roman"/>
                <w:sz w:val="20"/>
                <w:szCs w:val="20"/>
              </w:rPr>
              <w:t>для сверки с электронными образами, направленными  посредством РПГУ</w:t>
            </w:r>
            <w:r w:rsidR="003625BF" w:rsidRPr="00E7281D">
              <w:rPr>
                <w:rFonts w:ascii="Times New Roman" w:hAnsi="Times New Roman"/>
                <w:sz w:val="20"/>
                <w:szCs w:val="20"/>
              </w:rPr>
              <w:t>,</w:t>
            </w:r>
            <w:r w:rsidRPr="00E7281D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несения сведений об </w:t>
            </w:r>
            <w:proofErr w:type="gramStart"/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умершем</w:t>
            </w:r>
            <w:proofErr w:type="gramEnd"/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024BC2" w:rsidRPr="00E7281D" w:rsidRDefault="00024BC2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FAB" w:rsidRPr="00DD0BC4" w:rsidTr="00EB4DAD">
        <w:trPr>
          <w:trHeight w:val="426"/>
        </w:trPr>
        <w:tc>
          <w:tcPr>
            <w:tcW w:w="516" w:type="pct"/>
            <w:gridSpan w:val="2"/>
          </w:tcPr>
          <w:p w:rsidR="00904FAB" w:rsidRPr="00E7281D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Свидетельство о смерти </w:t>
            </w:r>
          </w:p>
          <w:p w:rsidR="00904FAB" w:rsidRPr="00E7281D" w:rsidRDefault="00904FAB" w:rsidP="00EB4DAD">
            <w:pPr>
              <w:pStyle w:val="1f7"/>
              <w:shd w:val="clear" w:color="auto" w:fill="auto"/>
              <w:spacing w:line="240" w:lineRule="auto"/>
              <w:rPr>
                <w:lang w:eastAsia="en-US"/>
              </w:rPr>
            </w:pPr>
          </w:p>
          <w:p w:rsidR="00904FAB" w:rsidRPr="00E7281D" w:rsidRDefault="00904FAB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</w:tcPr>
          <w:p w:rsidR="00904FAB" w:rsidRPr="00E7281D" w:rsidRDefault="00904FAB" w:rsidP="00904FA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смерти (</w:t>
            </w:r>
            <w:proofErr w:type="gramStart"/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  </w:t>
            </w:r>
            <w:proofErr w:type="spellStart"/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ся</w:t>
            </w:r>
            <w:proofErr w:type="spellEnd"/>
            <w:proofErr w:type="gramEnd"/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Заявителем в случае смерти лица, на которое  </w:t>
            </w:r>
            <w:proofErr w:type="spellStart"/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зарегистриро</w:t>
            </w:r>
            <w:proofErr w:type="spellEnd"/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вано</w:t>
            </w:r>
            <w:proofErr w:type="spellEnd"/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место захоронения)</w:t>
            </w:r>
          </w:p>
          <w:p w:rsidR="00904FAB" w:rsidRPr="00E7281D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pct"/>
            <w:gridSpan w:val="2"/>
          </w:tcPr>
          <w:p w:rsidR="00904FAB" w:rsidRPr="00E7281D" w:rsidRDefault="00904FAB" w:rsidP="00904FAB">
            <w:pPr>
              <w:pStyle w:val="1f7"/>
              <w:shd w:val="clear" w:color="auto" w:fill="auto"/>
              <w:spacing w:line="240" w:lineRule="auto"/>
              <w:jc w:val="both"/>
            </w:pPr>
            <w:r w:rsidRPr="00E7281D">
              <w:t>Свидетельство 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состояния».</w:t>
            </w:r>
          </w:p>
          <w:p w:rsidR="00904FAB" w:rsidRPr="00E7281D" w:rsidRDefault="00904FAB" w:rsidP="00EB4DAD">
            <w:pPr>
              <w:pStyle w:val="1f7"/>
              <w:shd w:val="clear" w:color="auto" w:fill="auto"/>
              <w:spacing w:line="240" w:lineRule="auto"/>
              <w:jc w:val="both"/>
            </w:pPr>
          </w:p>
        </w:tc>
        <w:tc>
          <w:tcPr>
            <w:tcW w:w="661" w:type="pct"/>
          </w:tcPr>
          <w:p w:rsidR="00904FAB" w:rsidRPr="00E7281D" w:rsidRDefault="00904FAB" w:rsidP="00904FA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904FAB" w:rsidRPr="00E7281D" w:rsidRDefault="00904FAB" w:rsidP="00904FA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904FAB" w:rsidRPr="00E7281D" w:rsidRDefault="00904FAB" w:rsidP="00036C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281D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904FAB" w:rsidRPr="00E7281D" w:rsidRDefault="00904FAB" w:rsidP="00EB4DAD">
            <w:pPr>
              <w:pStyle w:val="1f7"/>
              <w:shd w:val="clear" w:color="auto" w:fill="auto"/>
              <w:spacing w:line="240" w:lineRule="auto"/>
              <w:rPr>
                <w:lang w:eastAsia="en-US"/>
              </w:rPr>
            </w:pPr>
            <w:r w:rsidRPr="00E7281D">
              <w:t>Предоставляется оригинал документа для сверки с электронными образами, направленными  посредством РПГУ</w:t>
            </w:r>
          </w:p>
          <w:p w:rsidR="00904FAB" w:rsidRPr="00E7281D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FAB" w:rsidRPr="00DD0BC4" w:rsidTr="00EB4DAD">
        <w:trPr>
          <w:trHeight w:val="426"/>
        </w:trPr>
        <w:tc>
          <w:tcPr>
            <w:tcW w:w="516" w:type="pct"/>
            <w:gridSpan w:val="2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Документы, подтверждающие факт родства с Заявителем либо захороненным </w:t>
            </w:r>
          </w:p>
          <w:p w:rsidR="00904FAB" w:rsidRPr="00DD0BC4" w:rsidRDefault="00904FAB" w:rsidP="00A645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(для </w:t>
            </w:r>
            <w:proofErr w:type="spellStart"/>
            <w:proofErr w:type="gram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перерегистра</w:t>
            </w:r>
            <w:proofErr w:type="spellEnd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ции</w:t>
            </w:r>
            <w:proofErr w:type="spellEnd"/>
            <w:proofErr w:type="gramEnd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родст</w:t>
            </w:r>
            <w:proofErr w:type="spellEnd"/>
            <w:r w:rsidR="00A64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семейных   (родовых) захоронений)</w:t>
            </w:r>
          </w:p>
        </w:tc>
        <w:tc>
          <w:tcPr>
            <w:tcW w:w="562" w:type="pct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заключении брака</w:t>
            </w:r>
          </w:p>
        </w:tc>
        <w:tc>
          <w:tcPr>
            <w:tcW w:w="1983" w:type="pct"/>
            <w:gridSpan w:val="2"/>
          </w:tcPr>
          <w:p w:rsidR="00904FAB" w:rsidRPr="00DD0BC4" w:rsidRDefault="00904FAB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 xml:space="preserve">Свидетельство </w:t>
            </w:r>
            <w:r w:rsidR="00A6455B" w:rsidRPr="00DD0BC4">
              <w:t xml:space="preserve">о заключении брака </w:t>
            </w:r>
            <w:r w:rsidRPr="00DD0BC4">
              <w:t>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состояния».</w:t>
            </w:r>
          </w:p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904FAB" w:rsidRPr="00DD0BC4" w:rsidRDefault="00904FAB" w:rsidP="00A645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</w:tc>
        <w:tc>
          <w:tcPr>
            <w:tcW w:w="566" w:type="pct"/>
            <w:gridSpan w:val="2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BD1FDB" w:rsidRPr="00DD0BC4" w:rsidTr="00EB4DAD">
        <w:trPr>
          <w:trHeight w:val="938"/>
        </w:trPr>
        <w:tc>
          <w:tcPr>
            <w:tcW w:w="516" w:type="pct"/>
            <w:gridSpan w:val="2"/>
            <w:vMerge w:val="restart"/>
          </w:tcPr>
          <w:p w:rsidR="00BD1FDB" w:rsidRPr="00DD0BC4" w:rsidRDefault="00E86B45" w:rsidP="00E86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F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Документы, подтверждающие факт родства с Заявителем либо захороненным (для перерегистрации родственных и семейных   (родовых) захоронений)</w:t>
            </w:r>
          </w:p>
        </w:tc>
        <w:tc>
          <w:tcPr>
            <w:tcW w:w="562" w:type="pct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расторжении брака</w:t>
            </w:r>
          </w:p>
        </w:tc>
        <w:tc>
          <w:tcPr>
            <w:tcW w:w="1983" w:type="pct"/>
            <w:gridSpan w:val="2"/>
          </w:tcPr>
          <w:p w:rsidR="00BD1FDB" w:rsidRPr="00DD0BC4" w:rsidRDefault="00BD1FDB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 xml:space="preserve">Свидетельство </w:t>
            </w:r>
            <w:r w:rsidR="00E86B45" w:rsidRPr="00DD0BC4">
              <w:t xml:space="preserve">о расторжении брака </w:t>
            </w:r>
            <w:r w:rsidRPr="00DD0BC4">
              <w:t>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состояния».</w:t>
            </w:r>
          </w:p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 уполномоченного работника МФЦ и печатью МФЦ</w:t>
            </w:r>
          </w:p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BD1FDB" w:rsidRPr="00DD0BC4" w:rsidTr="00EB4DAD">
        <w:trPr>
          <w:trHeight w:val="938"/>
        </w:trPr>
        <w:tc>
          <w:tcPr>
            <w:tcW w:w="516" w:type="pct"/>
            <w:gridSpan w:val="2"/>
            <w:vMerge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рождении</w:t>
            </w:r>
          </w:p>
        </w:tc>
        <w:tc>
          <w:tcPr>
            <w:tcW w:w="1983" w:type="pct"/>
            <w:gridSpan w:val="2"/>
          </w:tcPr>
          <w:p w:rsidR="00BD1FDB" w:rsidRPr="00DD0BC4" w:rsidRDefault="00BD1FDB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 xml:space="preserve">Свидетельство </w:t>
            </w:r>
            <w:r w:rsidR="00E86B45" w:rsidRPr="00DD0BC4">
              <w:t xml:space="preserve">о рождении </w:t>
            </w:r>
            <w:r w:rsidRPr="00DD0BC4">
              <w:t>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состояния».</w:t>
            </w:r>
          </w:p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BD1FDB" w:rsidRPr="00DD0BC4" w:rsidTr="00EB4DAD">
        <w:trPr>
          <w:trHeight w:val="425"/>
        </w:trPr>
        <w:tc>
          <w:tcPr>
            <w:tcW w:w="516" w:type="pct"/>
            <w:gridSpan w:val="2"/>
            <w:vMerge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об усыновлении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(удочерении)</w:t>
            </w:r>
          </w:p>
        </w:tc>
        <w:tc>
          <w:tcPr>
            <w:tcW w:w="1983" w:type="pct"/>
            <w:gridSpan w:val="2"/>
          </w:tcPr>
          <w:p w:rsidR="00BD1FDB" w:rsidRPr="00DD0BC4" w:rsidRDefault="00BD1FDB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 xml:space="preserve">Свидетельство </w:t>
            </w:r>
            <w:r w:rsidR="00E86B45" w:rsidRPr="00DD0BC4">
              <w:t>об усыновлении</w:t>
            </w:r>
            <w:r w:rsidR="00E86B45">
              <w:t xml:space="preserve"> </w:t>
            </w:r>
            <w:r w:rsidR="00E86B45" w:rsidRPr="00DD0BC4">
              <w:t>(удочерении)</w:t>
            </w:r>
            <w:r w:rsidR="00E86B45">
              <w:t xml:space="preserve"> </w:t>
            </w:r>
            <w:r w:rsidRPr="00DD0BC4">
              <w:t>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состояния».</w:t>
            </w:r>
          </w:p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 уполномоченного работника МФЦ и печатью МФЦ</w:t>
            </w:r>
          </w:p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BD1FDB" w:rsidRPr="00DD0BC4" w:rsidTr="00EB4DAD">
        <w:trPr>
          <w:trHeight w:val="938"/>
        </w:trPr>
        <w:tc>
          <w:tcPr>
            <w:tcW w:w="516" w:type="pct"/>
            <w:gridSpan w:val="2"/>
            <w:vMerge w:val="restart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F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Документы, подтверждающие факт родства с Заявителем либо захороненным (для перерегистрации родственных и семейных   (родовых) захоронений)</w:t>
            </w:r>
          </w:p>
        </w:tc>
        <w:tc>
          <w:tcPr>
            <w:tcW w:w="562" w:type="pct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об установлении отцовства</w:t>
            </w:r>
          </w:p>
        </w:tc>
        <w:tc>
          <w:tcPr>
            <w:tcW w:w="1983" w:type="pct"/>
            <w:gridSpan w:val="2"/>
          </w:tcPr>
          <w:p w:rsidR="00BD1FDB" w:rsidRPr="00DD0BC4" w:rsidRDefault="00BD1FDB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 xml:space="preserve">Свидетельство </w:t>
            </w:r>
            <w:r w:rsidR="00963257" w:rsidRPr="00DD0BC4">
              <w:t xml:space="preserve">об установлении отцовства </w:t>
            </w:r>
            <w:r w:rsidRPr="00DD0BC4">
              <w:t>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состояния».</w:t>
            </w:r>
          </w:p>
          <w:p w:rsidR="00BD1FDB" w:rsidRPr="00DD0BC4" w:rsidRDefault="00BD1FDB" w:rsidP="00EB4DAD">
            <w:pPr>
              <w:pStyle w:val="1f7"/>
              <w:shd w:val="clear" w:color="auto" w:fill="auto"/>
              <w:spacing w:line="240" w:lineRule="auto"/>
              <w:jc w:val="both"/>
            </w:pPr>
          </w:p>
        </w:tc>
        <w:tc>
          <w:tcPr>
            <w:tcW w:w="661" w:type="pct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BD1FDB" w:rsidRPr="00DD0BC4" w:rsidTr="00EB4DAD">
        <w:trPr>
          <w:trHeight w:val="938"/>
        </w:trPr>
        <w:tc>
          <w:tcPr>
            <w:tcW w:w="516" w:type="pct"/>
            <w:gridSpan w:val="2"/>
            <w:vMerge/>
          </w:tcPr>
          <w:p w:rsidR="00BD1FDB" w:rsidRPr="00BD1FDB" w:rsidRDefault="00BD1FDB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перемене имени</w:t>
            </w:r>
          </w:p>
        </w:tc>
        <w:tc>
          <w:tcPr>
            <w:tcW w:w="1983" w:type="pct"/>
            <w:gridSpan w:val="2"/>
          </w:tcPr>
          <w:p w:rsidR="00BD1FDB" w:rsidRPr="00DD0BC4" w:rsidRDefault="00BD1FDB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 xml:space="preserve">Свидетельство </w:t>
            </w:r>
            <w:r w:rsidR="00963257" w:rsidRPr="00DD0BC4">
              <w:t xml:space="preserve">о перемене имени </w:t>
            </w:r>
            <w:r w:rsidRPr="00DD0BC4">
              <w:t xml:space="preserve">должно быть оформлено в соответствии с приказом Минюста России от 25.06.2014 № 142 </w:t>
            </w:r>
            <w:r w:rsidRPr="00DD0BC4">
              <w:br/>
              <w:t>«Об утверждении форм бланков свидетельств о государственной регистрации актов гражданского состояния».</w:t>
            </w:r>
          </w:p>
          <w:p w:rsidR="00BD1FDB" w:rsidRPr="00DD0BC4" w:rsidRDefault="00BD1FDB" w:rsidP="00EB4DAD">
            <w:pPr>
              <w:pStyle w:val="1f7"/>
              <w:shd w:val="clear" w:color="auto" w:fill="auto"/>
              <w:spacing w:line="240" w:lineRule="auto"/>
              <w:jc w:val="both"/>
            </w:pPr>
          </w:p>
        </w:tc>
        <w:tc>
          <w:tcPr>
            <w:tcW w:w="661" w:type="pct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работника МФЦ</w:t>
            </w:r>
          </w:p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BD1FDB" w:rsidRPr="00DD0BC4" w:rsidTr="00EB4DAD">
        <w:trPr>
          <w:trHeight w:val="938"/>
        </w:trPr>
        <w:tc>
          <w:tcPr>
            <w:tcW w:w="516" w:type="pct"/>
            <w:gridSpan w:val="2"/>
            <w:vMerge/>
          </w:tcPr>
          <w:p w:rsidR="00BD1FDB" w:rsidRPr="00BD1FDB" w:rsidRDefault="00BD1FDB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суда об установлении факта родственных отношений</w:t>
            </w:r>
          </w:p>
        </w:tc>
        <w:tc>
          <w:tcPr>
            <w:tcW w:w="1983" w:type="pct"/>
            <w:gridSpan w:val="2"/>
          </w:tcPr>
          <w:p w:rsidR="00BD1FDB" w:rsidRPr="00DD0BC4" w:rsidRDefault="00BD1FDB" w:rsidP="00EB4DA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В соответствии со статьей 268 Гражданского процессуального кодекса Российской Федерации решение суда </w:t>
            </w:r>
            <w:r w:rsidRPr="00DD0BC4">
              <w:rPr>
                <w:rFonts w:ascii="Times New Roman" w:hAnsi="Times New Roman"/>
                <w:sz w:val="20"/>
                <w:szCs w:val="20"/>
                <w:lang w:eastAsia="ru-RU"/>
              </w:rPr>
              <w:t>по заявлению об установлении факта, имеющего юридическое значение, является документом, подтверждающим факт, имеющий юридическое значение, а в отношении факта, подлежащего регистрации, служит основанием для такой регистрации, но не заменяет собой документы, выдаваемые органами, осуществляющими регистрацию.</w:t>
            </w:r>
          </w:p>
          <w:p w:rsidR="00BD1FDB" w:rsidRPr="00DD0BC4" w:rsidRDefault="00BD1FDB" w:rsidP="00EB4DAD">
            <w:pPr>
              <w:autoSpaceDE w:val="0"/>
              <w:autoSpaceDN w:val="0"/>
              <w:adjustRightInd w:val="0"/>
              <w:spacing w:after="0" w:line="240" w:lineRule="auto"/>
              <w:ind w:hanging="68"/>
              <w:jc w:val="both"/>
            </w:pPr>
          </w:p>
        </w:tc>
        <w:tc>
          <w:tcPr>
            <w:tcW w:w="661" w:type="pct"/>
          </w:tcPr>
          <w:p w:rsidR="00BD1FDB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2C1025" w:rsidRDefault="002C1025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D1FDB" w:rsidRPr="00DD0BC4" w:rsidRDefault="00774835" w:rsidP="0096325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pct"/>
            <w:gridSpan w:val="2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BD1FDB" w:rsidRPr="00DD0BC4" w:rsidRDefault="00BD1FDB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904FAB" w:rsidRPr="00DD0BC4" w:rsidTr="00EB4DAD">
        <w:trPr>
          <w:trHeight w:val="496"/>
        </w:trPr>
        <w:tc>
          <w:tcPr>
            <w:tcW w:w="5000" w:type="pct"/>
            <w:gridSpan w:val="9"/>
          </w:tcPr>
          <w:p w:rsidR="00904FAB" w:rsidRPr="00DD0BC4" w:rsidRDefault="00904FAB" w:rsidP="00EB4DAD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10) оформление удостоверений на захоронения, произведенные до 1 августа 2004 года</w:t>
            </w:r>
          </w:p>
        </w:tc>
      </w:tr>
      <w:tr w:rsidR="00904FAB" w:rsidRPr="00DD0BC4" w:rsidTr="00EB4DAD">
        <w:trPr>
          <w:trHeight w:val="1409"/>
        </w:trPr>
        <w:tc>
          <w:tcPr>
            <w:tcW w:w="1078" w:type="pct"/>
            <w:gridSpan w:val="3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Свидетельство о смерти</w:t>
            </w:r>
          </w:p>
          <w:p w:rsidR="00904FAB" w:rsidRPr="00DD0BC4" w:rsidRDefault="00904FAB" w:rsidP="00EB4DAD">
            <w:pPr>
              <w:pStyle w:val="1f7"/>
              <w:shd w:val="clear" w:color="auto" w:fill="auto"/>
              <w:spacing w:line="240" w:lineRule="auto"/>
              <w:rPr>
                <w:lang w:eastAsia="en-US"/>
              </w:rPr>
            </w:pPr>
          </w:p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pct"/>
            <w:gridSpan w:val="2"/>
          </w:tcPr>
          <w:p w:rsidR="00904FAB" w:rsidRPr="00DD0BC4" w:rsidRDefault="00904FAB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>Свидетельство о смерти 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состояния».</w:t>
            </w:r>
          </w:p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работника МФЦ</w:t>
            </w:r>
          </w:p>
        </w:tc>
        <w:tc>
          <w:tcPr>
            <w:tcW w:w="566" w:type="pct"/>
            <w:gridSpan w:val="2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904FAB" w:rsidRPr="00DD0BC4" w:rsidTr="00EB4DAD">
        <w:trPr>
          <w:trHeight w:val="1409"/>
        </w:trPr>
        <w:tc>
          <w:tcPr>
            <w:tcW w:w="1078" w:type="pct"/>
            <w:gridSpan w:val="3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Справка о кремации в случае захоронения урны с прахом</w:t>
            </w:r>
          </w:p>
        </w:tc>
        <w:tc>
          <w:tcPr>
            <w:tcW w:w="1983" w:type="pct"/>
            <w:gridSpan w:val="2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 xml:space="preserve">Справка о кремации содержит: наименование и адрес местонахождения крематория, ФИО умершего, даты </w:t>
            </w:r>
            <w:proofErr w:type="spellStart"/>
            <w:r w:rsidRPr="00DD0BC4">
              <w:rPr>
                <w:rFonts w:ascii="Times New Roman" w:hAnsi="Times New Roman"/>
                <w:sz w:val="20"/>
                <w:szCs w:val="20"/>
              </w:rPr>
              <w:t>кремирования</w:t>
            </w:r>
            <w:proofErr w:type="spellEnd"/>
            <w:r w:rsidRPr="00DD0BC4">
              <w:rPr>
                <w:rFonts w:ascii="Times New Roman" w:hAnsi="Times New Roman"/>
                <w:sz w:val="20"/>
                <w:szCs w:val="20"/>
              </w:rPr>
              <w:t xml:space="preserve"> и выдачи праха умершего, должность лица, его подпись, заверенная печатью данной организации (крематория), телефон</w:t>
            </w:r>
          </w:p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 уполномоченного работника МФЦ и печатью МФЦ</w:t>
            </w:r>
          </w:p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904FAB" w:rsidRPr="00DD0BC4" w:rsidTr="00EB4DAD">
        <w:trPr>
          <w:trHeight w:val="1985"/>
        </w:trPr>
        <w:tc>
          <w:tcPr>
            <w:tcW w:w="516" w:type="pct"/>
            <w:gridSpan w:val="2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Документы, подтверждающие родственную связь с умершим (такие документы представляются в отношении всех умерших, погребенных на соответствующем месте захоронения)</w:t>
            </w:r>
          </w:p>
        </w:tc>
        <w:tc>
          <w:tcPr>
            <w:tcW w:w="562" w:type="pct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заключении брака</w:t>
            </w:r>
          </w:p>
        </w:tc>
        <w:tc>
          <w:tcPr>
            <w:tcW w:w="1983" w:type="pct"/>
            <w:gridSpan w:val="2"/>
          </w:tcPr>
          <w:p w:rsidR="00904FAB" w:rsidRPr="00DD0BC4" w:rsidRDefault="00904FAB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 xml:space="preserve">Свидетельство </w:t>
            </w:r>
            <w:r w:rsidR="00963257" w:rsidRPr="00DD0BC4">
              <w:t xml:space="preserve">о заключении брака </w:t>
            </w:r>
            <w:r w:rsidRPr="00DD0BC4">
              <w:t>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973FFD" w:rsidRPr="00DD0BC4" w:rsidTr="00EB4DAD">
        <w:trPr>
          <w:trHeight w:val="1409"/>
        </w:trPr>
        <w:tc>
          <w:tcPr>
            <w:tcW w:w="516" w:type="pct"/>
            <w:gridSpan w:val="2"/>
            <w:vMerge w:val="restart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Документы, подтверждающие родственную связь с умершим (такие документы представляются в отношении всех умерших, погребенных на соответствующем месте захоронения</w:t>
            </w:r>
            <w:proofErr w:type="gramEnd"/>
          </w:p>
        </w:tc>
        <w:tc>
          <w:tcPr>
            <w:tcW w:w="562" w:type="pct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расторжении брака</w:t>
            </w:r>
          </w:p>
        </w:tc>
        <w:tc>
          <w:tcPr>
            <w:tcW w:w="1983" w:type="pct"/>
            <w:gridSpan w:val="2"/>
          </w:tcPr>
          <w:p w:rsidR="00973FFD" w:rsidRPr="00DD0BC4" w:rsidRDefault="00973FFD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>Свидетельство о расторжении брака 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973FFD" w:rsidRPr="00DD0BC4" w:rsidTr="00EB4DAD">
        <w:trPr>
          <w:trHeight w:val="463"/>
        </w:trPr>
        <w:tc>
          <w:tcPr>
            <w:tcW w:w="516" w:type="pct"/>
            <w:gridSpan w:val="2"/>
            <w:vMerge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рождении</w:t>
            </w:r>
          </w:p>
        </w:tc>
        <w:tc>
          <w:tcPr>
            <w:tcW w:w="1983" w:type="pct"/>
            <w:gridSpan w:val="2"/>
          </w:tcPr>
          <w:p w:rsidR="00973FFD" w:rsidRPr="00DD0BC4" w:rsidRDefault="00973FFD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>Свидетельство о рождении 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973FFD" w:rsidRPr="00DD0BC4" w:rsidTr="00EB4DAD">
        <w:trPr>
          <w:trHeight w:val="600"/>
        </w:trPr>
        <w:tc>
          <w:tcPr>
            <w:tcW w:w="516" w:type="pct"/>
            <w:gridSpan w:val="2"/>
            <w:vMerge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об усыновлении (удочерении)</w:t>
            </w:r>
          </w:p>
        </w:tc>
        <w:tc>
          <w:tcPr>
            <w:tcW w:w="1983" w:type="pct"/>
            <w:gridSpan w:val="2"/>
          </w:tcPr>
          <w:p w:rsidR="00973FFD" w:rsidRPr="00DD0BC4" w:rsidRDefault="00973FFD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>Свидетельство об усыновлении (удочерении)</w:t>
            </w:r>
            <w:r>
              <w:t xml:space="preserve"> </w:t>
            </w:r>
            <w:r w:rsidRPr="00DD0BC4">
              <w:t>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</w:tc>
        <w:tc>
          <w:tcPr>
            <w:tcW w:w="566" w:type="pct"/>
            <w:gridSpan w:val="2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973FFD" w:rsidRPr="00DD0BC4" w:rsidTr="00EB4DAD">
        <w:trPr>
          <w:trHeight w:val="600"/>
        </w:trPr>
        <w:tc>
          <w:tcPr>
            <w:tcW w:w="516" w:type="pct"/>
            <w:gridSpan w:val="2"/>
            <w:vMerge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об установлении отцовства</w:t>
            </w:r>
          </w:p>
        </w:tc>
        <w:tc>
          <w:tcPr>
            <w:tcW w:w="1983" w:type="pct"/>
            <w:gridSpan w:val="2"/>
          </w:tcPr>
          <w:p w:rsidR="00973FFD" w:rsidRPr="00DD0BC4" w:rsidRDefault="00973FFD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>Свидетельство об установлении отцовства 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  <w:p w:rsidR="00973FFD" w:rsidRPr="00DD0BC4" w:rsidRDefault="00973FFD" w:rsidP="00EB4DAD">
            <w:pPr>
              <w:pStyle w:val="1f7"/>
              <w:shd w:val="clear" w:color="auto" w:fill="auto"/>
              <w:spacing w:line="240" w:lineRule="auto"/>
              <w:jc w:val="both"/>
            </w:pPr>
          </w:p>
        </w:tc>
        <w:tc>
          <w:tcPr>
            <w:tcW w:w="661" w:type="pct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973FFD" w:rsidRPr="00DD0BC4" w:rsidTr="00EB4DAD">
        <w:trPr>
          <w:trHeight w:val="600"/>
        </w:trPr>
        <w:tc>
          <w:tcPr>
            <w:tcW w:w="516" w:type="pct"/>
            <w:gridSpan w:val="2"/>
            <w:vMerge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перемене имени</w:t>
            </w:r>
          </w:p>
        </w:tc>
        <w:tc>
          <w:tcPr>
            <w:tcW w:w="1983" w:type="pct"/>
            <w:gridSpan w:val="2"/>
          </w:tcPr>
          <w:p w:rsidR="00973FFD" w:rsidRPr="00DD0BC4" w:rsidRDefault="00973FFD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 xml:space="preserve">Свидетельство о перемене имени должно быть оформлено в соответствии с приказом Минюста России от 25.06.2014 № 142 </w:t>
            </w:r>
            <w:r w:rsidRPr="00DD0BC4">
              <w:br/>
              <w:t>«Об утверждении форм бланков свидетельств о государственной регистрации актов гражданского состояния».</w:t>
            </w:r>
          </w:p>
          <w:p w:rsidR="00973FFD" w:rsidRPr="00DD0BC4" w:rsidRDefault="00973FFD" w:rsidP="00EB4DAD">
            <w:pPr>
              <w:pStyle w:val="1f7"/>
              <w:shd w:val="clear" w:color="auto" w:fill="auto"/>
              <w:spacing w:line="240" w:lineRule="auto"/>
              <w:jc w:val="both"/>
            </w:pPr>
          </w:p>
        </w:tc>
        <w:tc>
          <w:tcPr>
            <w:tcW w:w="661" w:type="pct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973FFD" w:rsidRPr="00DD0BC4" w:rsidTr="00EB4DAD">
        <w:trPr>
          <w:trHeight w:val="600"/>
        </w:trPr>
        <w:tc>
          <w:tcPr>
            <w:tcW w:w="516" w:type="pct"/>
            <w:gridSpan w:val="2"/>
            <w:vMerge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суда об установлении факта родственных отношений</w:t>
            </w:r>
          </w:p>
        </w:tc>
        <w:tc>
          <w:tcPr>
            <w:tcW w:w="1983" w:type="pct"/>
            <w:gridSpan w:val="2"/>
          </w:tcPr>
          <w:p w:rsidR="00973FFD" w:rsidRPr="00DD0BC4" w:rsidRDefault="00973FFD" w:rsidP="00EB4DA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В соответствии со статьей 268 Гражданского процессуального кодекса Российской Федерации решение суда </w:t>
            </w:r>
            <w:r w:rsidRPr="00DD0BC4">
              <w:rPr>
                <w:rFonts w:ascii="Times New Roman" w:hAnsi="Times New Roman"/>
                <w:sz w:val="20"/>
                <w:szCs w:val="20"/>
                <w:lang w:eastAsia="ru-RU"/>
              </w:rPr>
              <w:t>по заявлению об установлении факта, имеющего юридическое значение, является документом, подтверждающим факт, имеющий юридическое значение, а в отношении факта, подлежащего регистрации, служит основанием для такой регистрации, но не заменяет собой документы, выдаваемые органами, осуществляющими регистрацию.</w:t>
            </w:r>
          </w:p>
          <w:p w:rsidR="00973FFD" w:rsidRPr="00DD0BC4" w:rsidRDefault="00973FFD" w:rsidP="00EB4DAD">
            <w:pPr>
              <w:pStyle w:val="1f7"/>
              <w:shd w:val="clear" w:color="auto" w:fill="auto"/>
              <w:spacing w:line="240" w:lineRule="auto"/>
              <w:jc w:val="both"/>
            </w:pPr>
          </w:p>
        </w:tc>
        <w:tc>
          <w:tcPr>
            <w:tcW w:w="661" w:type="pct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</w:tc>
        <w:tc>
          <w:tcPr>
            <w:tcW w:w="566" w:type="pct"/>
            <w:gridSpan w:val="2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973FFD" w:rsidRPr="00DD0BC4" w:rsidRDefault="00973FFD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904FAB" w:rsidRPr="00DD0BC4" w:rsidTr="00EB4DAD">
        <w:trPr>
          <w:trHeight w:val="600"/>
        </w:trPr>
        <w:tc>
          <w:tcPr>
            <w:tcW w:w="5000" w:type="pct"/>
            <w:gridSpan w:val="9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11) оформление удостоверений на захоронения, произведенные после 1 августа 2004 года, в случае если удостоверения о захоронениях не выданы в соответствии с требованиями  Закона Московской области № 115/2007-ОЗ «О погребении и похоронном деле в Московской области»</w:t>
            </w:r>
          </w:p>
        </w:tc>
      </w:tr>
      <w:tr w:rsidR="00904FAB" w:rsidRPr="00DD0BC4" w:rsidTr="00EB4DAD">
        <w:trPr>
          <w:trHeight w:val="600"/>
        </w:trPr>
        <w:tc>
          <w:tcPr>
            <w:tcW w:w="1078" w:type="pct"/>
            <w:gridSpan w:val="3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смерти</w:t>
            </w:r>
          </w:p>
          <w:p w:rsidR="00904FAB" w:rsidRPr="00DD0BC4" w:rsidRDefault="00904FAB" w:rsidP="00EB4DAD">
            <w:pPr>
              <w:pStyle w:val="1f7"/>
              <w:shd w:val="clear" w:color="auto" w:fill="auto"/>
              <w:spacing w:line="240" w:lineRule="auto"/>
              <w:rPr>
                <w:lang w:eastAsia="en-US"/>
              </w:rPr>
            </w:pPr>
          </w:p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pct"/>
            <w:gridSpan w:val="2"/>
          </w:tcPr>
          <w:p w:rsidR="00904FAB" w:rsidRPr="00DD0BC4" w:rsidRDefault="00904FAB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>Свидетельство о смерти 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состояния».</w:t>
            </w:r>
          </w:p>
          <w:p w:rsidR="00904FAB" w:rsidRPr="00DD0BC4" w:rsidRDefault="00904FAB" w:rsidP="00EB4DAD">
            <w:pPr>
              <w:pStyle w:val="1f7"/>
              <w:shd w:val="clear" w:color="auto" w:fill="auto"/>
              <w:spacing w:line="240" w:lineRule="auto"/>
              <w:jc w:val="both"/>
            </w:pPr>
          </w:p>
        </w:tc>
        <w:tc>
          <w:tcPr>
            <w:tcW w:w="661" w:type="pct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</w:tc>
        <w:tc>
          <w:tcPr>
            <w:tcW w:w="566" w:type="pct"/>
            <w:gridSpan w:val="2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904FAB" w:rsidRPr="00DD0BC4" w:rsidTr="00EB4DAD">
        <w:trPr>
          <w:trHeight w:val="600"/>
        </w:trPr>
        <w:tc>
          <w:tcPr>
            <w:tcW w:w="1078" w:type="pct"/>
            <w:gridSpan w:val="3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Справка о кремации в случае захоронения урны с прахом</w:t>
            </w:r>
          </w:p>
        </w:tc>
        <w:tc>
          <w:tcPr>
            <w:tcW w:w="1983" w:type="pct"/>
            <w:gridSpan w:val="2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 xml:space="preserve">Справка о кремации содержит: наименование и адрес местонахождения крематория, ФИО умершего, даты </w:t>
            </w:r>
            <w:proofErr w:type="spellStart"/>
            <w:r w:rsidRPr="00DD0BC4">
              <w:rPr>
                <w:rFonts w:ascii="Times New Roman" w:hAnsi="Times New Roman"/>
                <w:sz w:val="20"/>
                <w:szCs w:val="20"/>
              </w:rPr>
              <w:t>кремирования</w:t>
            </w:r>
            <w:proofErr w:type="spellEnd"/>
            <w:r w:rsidRPr="00DD0BC4">
              <w:rPr>
                <w:rFonts w:ascii="Times New Roman" w:hAnsi="Times New Roman"/>
                <w:sz w:val="20"/>
                <w:szCs w:val="20"/>
              </w:rPr>
              <w:t xml:space="preserve"> и выдачи праха умершего, должность лица, его подпись, заверенная печатью данной организации (крематория), телефон</w:t>
            </w:r>
          </w:p>
          <w:p w:rsidR="00904FAB" w:rsidRPr="00DD0BC4" w:rsidRDefault="00904FAB" w:rsidP="00EB4DAD">
            <w:pPr>
              <w:pStyle w:val="1f7"/>
              <w:shd w:val="clear" w:color="auto" w:fill="auto"/>
              <w:spacing w:line="240" w:lineRule="auto"/>
              <w:jc w:val="both"/>
            </w:pPr>
          </w:p>
        </w:tc>
        <w:tc>
          <w:tcPr>
            <w:tcW w:w="661" w:type="pct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F377C8" w:rsidRPr="00DD0BC4" w:rsidTr="00EB4DAD">
        <w:trPr>
          <w:trHeight w:val="600"/>
        </w:trPr>
        <w:tc>
          <w:tcPr>
            <w:tcW w:w="516" w:type="pct"/>
            <w:gridSpan w:val="2"/>
            <w:vMerge w:val="restart"/>
          </w:tcPr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Документы, подтверждающие родственную связь с умершим (такие документы 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представляются в отношении всех умерших, погребенных на соотв. месте захоронения)</w:t>
            </w:r>
          </w:p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</w:tcPr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Свидетельство о заключении брака</w:t>
            </w:r>
          </w:p>
        </w:tc>
        <w:tc>
          <w:tcPr>
            <w:tcW w:w="1983" w:type="pct"/>
            <w:gridSpan w:val="2"/>
          </w:tcPr>
          <w:p w:rsidR="00F377C8" w:rsidRPr="00DD0BC4" w:rsidRDefault="00F377C8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>Свидетельство о заключении брака 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  <w:p w:rsidR="00F377C8" w:rsidRPr="00DD0BC4" w:rsidRDefault="00F377C8" w:rsidP="00EB4DAD">
            <w:pPr>
              <w:pStyle w:val="1f7"/>
              <w:shd w:val="clear" w:color="auto" w:fill="auto"/>
              <w:spacing w:line="240" w:lineRule="auto"/>
              <w:jc w:val="both"/>
            </w:pPr>
          </w:p>
        </w:tc>
        <w:tc>
          <w:tcPr>
            <w:tcW w:w="661" w:type="pct"/>
          </w:tcPr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для снятия копии документа. Копия заверяется подписью  уполномоченного 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работника МФЦ и печатью МФЦ</w:t>
            </w:r>
          </w:p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lastRenderedPageBreak/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F377C8" w:rsidRPr="00DD0BC4" w:rsidTr="00EB4DAD">
        <w:trPr>
          <w:trHeight w:val="600"/>
        </w:trPr>
        <w:tc>
          <w:tcPr>
            <w:tcW w:w="516" w:type="pct"/>
            <w:gridSpan w:val="2"/>
            <w:vMerge/>
          </w:tcPr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</w:tcPr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расторжении брака</w:t>
            </w:r>
          </w:p>
        </w:tc>
        <w:tc>
          <w:tcPr>
            <w:tcW w:w="1983" w:type="pct"/>
            <w:gridSpan w:val="2"/>
          </w:tcPr>
          <w:p w:rsidR="00F377C8" w:rsidRPr="00DD0BC4" w:rsidRDefault="00F377C8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>Свидетельство о расторжении брака 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  <w:p w:rsidR="00F377C8" w:rsidRPr="00DD0BC4" w:rsidRDefault="00F377C8" w:rsidP="00EB4DAD">
            <w:pPr>
              <w:pStyle w:val="1f7"/>
              <w:shd w:val="clear" w:color="auto" w:fill="auto"/>
              <w:spacing w:line="240" w:lineRule="auto"/>
              <w:jc w:val="both"/>
            </w:pPr>
          </w:p>
        </w:tc>
        <w:tc>
          <w:tcPr>
            <w:tcW w:w="661" w:type="pct"/>
          </w:tcPr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</w:tc>
        <w:tc>
          <w:tcPr>
            <w:tcW w:w="566" w:type="pct"/>
            <w:gridSpan w:val="2"/>
          </w:tcPr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F377C8" w:rsidRPr="00DD0BC4" w:rsidTr="00EB4DAD">
        <w:trPr>
          <w:trHeight w:val="600"/>
        </w:trPr>
        <w:tc>
          <w:tcPr>
            <w:tcW w:w="516" w:type="pct"/>
            <w:gridSpan w:val="2"/>
            <w:vMerge/>
          </w:tcPr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</w:tcPr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рождении</w:t>
            </w:r>
          </w:p>
        </w:tc>
        <w:tc>
          <w:tcPr>
            <w:tcW w:w="1983" w:type="pct"/>
            <w:gridSpan w:val="2"/>
          </w:tcPr>
          <w:p w:rsidR="00F377C8" w:rsidRPr="00DD0BC4" w:rsidRDefault="00F377C8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>Свидетельство о рождении 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  <w:p w:rsidR="00F377C8" w:rsidRPr="00DD0BC4" w:rsidRDefault="00F377C8" w:rsidP="00EB4DAD">
            <w:pPr>
              <w:pStyle w:val="1f7"/>
              <w:shd w:val="clear" w:color="auto" w:fill="auto"/>
              <w:spacing w:line="240" w:lineRule="auto"/>
              <w:jc w:val="both"/>
            </w:pPr>
          </w:p>
        </w:tc>
        <w:tc>
          <w:tcPr>
            <w:tcW w:w="661" w:type="pct"/>
          </w:tcPr>
          <w:p w:rsidR="00F377C8" w:rsidRPr="00DD0BC4" w:rsidRDefault="00F377C8" w:rsidP="009207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F377C8" w:rsidRPr="00DD0BC4" w:rsidRDefault="00F377C8" w:rsidP="009207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F377C8" w:rsidRPr="00DD0BC4" w:rsidTr="00EB4DAD">
        <w:trPr>
          <w:trHeight w:val="600"/>
        </w:trPr>
        <w:tc>
          <w:tcPr>
            <w:tcW w:w="516" w:type="pct"/>
            <w:gridSpan w:val="2"/>
            <w:vMerge/>
          </w:tcPr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</w:tcPr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об усыновлении (удочерении)</w:t>
            </w:r>
          </w:p>
        </w:tc>
        <w:tc>
          <w:tcPr>
            <w:tcW w:w="1983" w:type="pct"/>
            <w:gridSpan w:val="2"/>
          </w:tcPr>
          <w:p w:rsidR="00F377C8" w:rsidRPr="00DD0BC4" w:rsidRDefault="00F377C8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>Свидетельство об усыновлении (удочерении)</w:t>
            </w:r>
            <w:r>
              <w:t xml:space="preserve"> </w:t>
            </w:r>
            <w:r w:rsidRPr="00DD0BC4">
              <w:t>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  <w:p w:rsidR="00F377C8" w:rsidRPr="00DD0BC4" w:rsidRDefault="00F377C8" w:rsidP="00EB4DAD">
            <w:pPr>
              <w:pStyle w:val="1f7"/>
              <w:shd w:val="clear" w:color="auto" w:fill="auto"/>
              <w:spacing w:line="240" w:lineRule="auto"/>
              <w:jc w:val="both"/>
            </w:pPr>
          </w:p>
        </w:tc>
        <w:tc>
          <w:tcPr>
            <w:tcW w:w="661" w:type="pct"/>
          </w:tcPr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F377C8" w:rsidRPr="00DD0BC4" w:rsidRDefault="00F377C8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3B390C" w:rsidRPr="00DD0BC4" w:rsidTr="00EB4DAD">
        <w:trPr>
          <w:trHeight w:val="600"/>
        </w:trPr>
        <w:tc>
          <w:tcPr>
            <w:tcW w:w="516" w:type="pct"/>
            <w:gridSpan w:val="2"/>
            <w:vMerge w:val="restart"/>
          </w:tcPr>
          <w:p w:rsidR="003B390C" w:rsidRPr="00DD0BC4" w:rsidRDefault="003B390C" w:rsidP="003B39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Документы, подтверждающие родственную связь с умершим (такие документы представляются в отношении всех умерших, погребенных на соотв. месте захоронения)</w:t>
            </w:r>
          </w:p>
          <w:p w:rsidR="003B390C" w:rsidRPr="00DD0BC4" w:rsidRDefault="003B390C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</w:tcPr>
          <w:p w:rsidR="003B390C" w:rsidRPr="00DD0BC4" w:rsidRDefault="003B390C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об установлении отцовства</w:t>
            </w:r>
          </w:p>
        </w:tc>
        <w:tc>
          <w:tcPr>
            <w:tcW w:w="1983" w:type="pct"/>
            <w:gridSpan w:val="2"/>
          </w:tcPr>
          <w:p w:rsidR="003B390C" w:rsidRPr="00DD0BC4" w:rsidRDefault="003B390C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 xml:space="preserve">Свидетельство </w:t>
            </w:r>
            <w:r w:rsidR="005B1350" w:rsidRPr="00DD0BC4">
              <w:t xml:space="preserve">об установлении отцовства </w:t>
            </w:r>
            <w:r w:rsidRPr="00DD0BC4">
              <w:t>должно быть оформлено в соответствии с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  <w:p w:rsidR="003B390C" w:rsidRPr="00DD0BC4" w:rsidRDefault="003B390C" w:rsidP="00EB4DAD">
            <w:pPr>
              <w:pStyle w:val="1f7"/>
              <w:shd w:val="clear" w:color="auto" w:fill="auto"/>
              <w:spacing w:line="240" w:lineRule="auto"/>
              <w:jc w:val="both"/>
            </w:pPr>
          </w:p>
        </w:tc>
        <w:tc>
          <w:tcPr>
            <w:tcW w:w="661" w:type="pct"/>
          </w:tcPr>
          <w:p w:rsidR="003B390C" w:rsidRPr="00DD0BC4" w:rsidRDefault="003B390C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</w:tc>
        <w:tc>
          <w:tcPr>
            <w:tcW w:w="566" w:type="pct"/>
            <w:gridSpan w:val="2"/>
          </w:tcPr>
          <w:p w:rsidR="003B390C" w:rsidRPr="00DD0BC4" w:rsidRDefault="003B390C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3B390C" w:rsidRPr="00DD0BC4" w:rsidRDefault="003B390C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3B390C" w:rsidRPr="00DD0BC4" w:rsidTr="00EB4DAD">
        <w:trPr>
          <w:trHeight w:val="600"/>
        </w:trPr>
        <w:tc>
          <w:tcPr>
            <w:tcW w:w="516" w:type="pct"/>
            <w:gridSpan w:val="2"/>
            <w:vMerge/>
          </w:tcPr>
          <w:p w:rsidR="003B390C" w:rsidRPr="00DD0BC4" w:rsidRDefault="003B390C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</w:tcPr>
          <w:p w:rsidR="003B390C" w:rsidRPr="00DD0BC4" w:rsidRDefault="003B390C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перемене имени</w:t>
            </w:r>
          </w:p>
        </w:tc>
        <w:tc>
          <w:tcPr>
            <w:tcW w:w="1983" w:type="pct"/>
            <w:gridSpan w:val="2"/>
          </w:tcPr>
          <w:p w:rsidR="003B390C" w:rsidRPr="00DD0BC4" w:rsidRDefault="003B390C" w:rsidP="00EB4DAD">
            <w:pPr>
              <w:pStyle w:val="1f7"/>
              <w:shd w:val="clear" w:color="auto" w:fill="auto"/>
              <w:spacing w:line="240" w:lineRule="auto"/>
              <w:jc w:val="both"/>
              <w:rPr>
                <w:rFonts w:eastAsia="Courier New"/>
                <w:lang w:bidi="ru-RU"/>
              </w:rPr>
            </w:pPr>
            <w:r w:rsidRPr="00DD0BC4">
              <w:t xml:space="preserve">Свидетельство </w:t>
            </w:r>
            <w:r w:rsidR="005B1350" w:rsidRPr="00DD0BC4">
              <w:t xml:space="preserve">о перемене имени </w:t>
            </w:r>
            <w:r w:rsidRPr="00DD0BC4">
              <w:t xml:space="preserve">должно быть оформлено в соответствии с приказом Минюста России от 25.06.2014 № 142 </w:t>
            </w:r>
            <w:r w:rsidRPr="00DD0BC4">
              <w:br/>
              <w:t>«Об утверждении форм бланков свидетельств о государственной регистрации актов гражданского состояния».</w:t>
            </w:r>
          </w:p>
          <w:p w:rsidR="003B390C" w:rsidRPr="00DD0BC4" w:rsidRDefault="003B390C" w:rsidP="00EB4DAD">
            <w:pPr>
              <w:pStyle w:val="1f7"/>
              <w:shd w:val="clear" w:color="auto" w:fill="auto"/>
              <w:spacing w:line="240" w:lineRule="auto"/>
              <w:jc w:val="both"/>
            </w:pPr>
          </w:p>
        </w:tc>
        <w:tc>
          <w:tcPr>
            <w:tcW w:w="661" w:type="pct"/>
          </w:tcPr>
          <w:p w:rsidR="003B390C" w:rsidRPr="00DD0BC4" w:rsidRDefault="003B390C" w:rsidP="00CE44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  <w:p w:rsidR="003B390C" w:rsidRPr="00DD0BC4" w:rsidRDefault="003B390C" w:rsidP="00CE44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gridSpan w:val="2"/>
          </w:tcPr>
          <w:p w:rsidR="003B390C" w:rsidRPr="00DD0BC4" w:rsidRDefault="003B390C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3B390C" w:rsidRPr="00DD0BC4" w:rsidRDefault="003B390C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3B390C" w:rsidRPr="00DD0BC4" w:rsidTr="00EB4DAD">
        <w:trPr>
          <w:trHeight w:val="600"/>
        </w:trPr>
        <w:tc>
          <w:tcPr>
            <w:tcW w:w="516" w:type="pct"/>
            <w:gridSpan w:val="2"/>
            <w:vMerge/>
          </w:tcPr>
          <w:p w:rsidR="003B390C" w:rsidRPr="00DD0BC4" w:rsidRDefault="003B390C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</w:tcPr>
          <w:p w:rsidR="003B390C" w:rsidRPr="00DD0BC4" w:rsidRDefault="003B390C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суда об установлении факта родственных отношений</w:t>
            </w:r>
          </w:p>
        </w:tc>
        <w:tc>
          <w:tcPr>
            <w:tcW w:w="1983" w:type="pct"/>
            <w:gridSpan w:val="2"/>
          </w:tcPr>
          <w:p w:rsidR="003B390C" w:rsidRPr="00DD0BC4" w:rsidRDefault="003B390C" w:rsidP="00EB4DA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В соответствии со статьей 268 Гражданского процессуального кодекса Российской Федерации решение суда </w:t>
            </w:r>
            <w:r w:rsidRPr="00DD0BC4">
              <w:rPr>
                <w:rFonts w:ascii="Times New Roman" w:hAnsi="Times New Roman"/>
                <w:sz w:val="20"/>
                <w:szCs w:val="20"/>
                <w:lang w:eastAsia="ru-RU"/>
              </w:rPr>
              <w:t>по заявлению об установлении факта, имеющего юридическое значение, является документом, подтверждающим факт, имеющий юридическое значение, а в отношении факта, подлежащего регистрации, служит основанием для такой регистрации, но не заменяет собой документы, выдаваемые органами, осуществляющими регистрацию.</w:t>
            </w:r>
          </w:p>
          <w:p w:rsidR="003B390C" w:rsidRPr="00DD0BC4" w:rsidRDefault="003B390C" w:rsidP="00EB4DAD">
            <w:pPr>
              <w:pStyle w:val="1f7"/>
              <w:shd w:val="clear" w:color="auto" w:fill="auto"/>
              <w:spacing w:line="240" w:lineRule="auto"/>
              <w:jc w:val="both"/>
            </w:pPr>
          </w:p>
        </w:tc>
        <w:tc>
          <w:tcPr>
            <w:tcW w:w="661" w:type="pct"/>
          </w:tcPr>
          <w:p w:rsidR="003B390C" w:rsidRPr="00DD0BC4" w:rsidRDefault="003B390C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</w:tc>
        <w:tc>
          <w:tcPr>
            <w:tcW w:w="566" w:type="pct"/>
            <w:gridSpan w:val="2"/>
          </w:tcPr>
          <w:p w:rsidR="003B390C" w:rsidRPr="00DD0BC4" w:rsidRDefault="003B390C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3B390C" w:rsidRPr="00DD0BC4" w:rsidRDefault="003B390C" w:rsidP="00EB4D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  <w:tr w:rsidR="00904FAB" w:rsidRPr="00DD0BC4" w:rsidTr="00EB4DAD">
        <w:trPr>
          <w:trHeight w:val="617"/>
        </w:trPr>
        <w:tc>
          <w:tcPr>
            <w:tcW w:w="5000" w:type="pct"/>
            <w:gridSpan w:val="9"/>
          </w:tcPr>
          <w:p w:rsidR="00904FAB" w:rsidRPr="00DD0BC4" w:rsidRDefault="00904FAB" w:rsidP="00EB4DAD">
            <w:pPr>
              <w:suppressAutoHyphens/>
              <w:spacing w:after="0" w:line="240" w:lineRule="auto"/>
              <w:ind w:left="99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12) регистрация установки и замены надмогильных сооружений (надгробий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</w:tr>
      <w:tr w:rsidR="00904FAB" w:rsidRPr="00DD0BC4" w:rsidTr="00EB4DAD">
        <w:trPr>
          <w:trHeight w:val="2898"/>
        </w:trPr>
        <w:tc>
          <w:tcPr>
            <w:tcW w:w="516" w:type="pct"/>
            <w:gridSpan w:val="2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Удостоверение о захоронении</w:t>
            </w:r>
          </w:p>
        </w:tc>
        <w:tc>
          <w:tcPr>
            <w:tcW w:w="562" w:type="pct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Удостоверение о захоронении (родственном, воинском, почетном, семейном (родовом) захоронении, захоронении в стене скорби)</w:t>
            </w:r>
            <w:proofErr w:type="gramEnd"/>
          </w:p>
        </w:tc>
        <w:tc>
          <w:tcPr>
            <w:tcW w:w="1983" w:type="pct"/>
            <w:gridSpan w:val="2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Удостоверение о захоронении должно соответствовать форме удостоверения о захоронении, установленной распоряжением Министерства потребительского рынка и услуг Московской области от 29.11.2012 № 29-Р «О реализации отдельных положений Закона Московской области № 115/2007-ОЗ 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«О погребении и похоронном деле 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 Московской области»</w:t>
            </w:r>
            <w:proofErr w:type="gramEnd"/>
          </w:p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 и внесения сведений об установке (замены) надмогильного сооружения (надгробия). Копия заверяется подписью уполномоченного работника МФЦ и печатью МФЦ</w:t>
            </w:r>
          </w:p>
        </w:tc>
        <w:tc>
          <w:tcPr>
            <w:tcW w:w="566" w:type="pct"/>
            <w:gridSpan w:val="2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631799" w:rsidRPr="00E7281D" w:rsidRDefault="00631799" w:rsidP="0063179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Представляется оригинал документа </w:t>
            </w:r>
          </w:p>
          <w:p w:rsidR="00904FAB" w:rsidRPr="00DD0BC4" w:rsidRDefault="00631799" w:rsidP="0063179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281D">
              <w:rPr>
                <w:rFonts w:ascii="Times New Roman" w:hAnsi="Times New Roman"/>
                <w:sz w:val="20"/>
                <w:szCs w:val="20"/>
              </w:rPr>
              <w:t>для сверки с электронными образами, направленными  посредством РПГУ</w:t>
            </w:r>
            <w:r w:rsidRPr="00E728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04FAB"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внесения сведений об установке (замены) надмогильного сооружения  (надгробия). </w:t>
            </w:r>
          </w:p>
        </w:tc>
      </w:tr>
      <w:tr w:rsidR="00904FAB" w:rsidRPr="00DD0BC4" w:rsidTr="00EB4DAD">
        <w:trPr>
          <w:trHeight w:val="2158"/>
        </w:trPr>
        <w:tc>
          <w:tcPr>
            <w:tcW w:w="516" w:type="pct"/>
            <w:gridSpan w:val="2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Документы об изготовлении (</w:t>
            </w:r>
            <w:proofErr w:type="spellStart"/>
            <w:proofErr w:type="gramStart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приобрете-нии</w:t>
            </w:r>
            <w:proofErr w:type="spellEnd"/>
            <w:proofErr w:type="gramEnd"/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 надмогильного сооружения (надгробия) </w:t>
            </w:r>
          </w:p>
        </w:tc>
        <w:tc>
          <w:tcPr>
            <w:tcW w:w="562" w:type="pct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Квитанция</w:t>
            </w:r>
          </w:p>
          <w:p w:rsidR="00904FAB" w:rsidRPr="00DD0BC4" w:rsidRDefault="00904FAB" w:rsidP="00EB4D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pct"/>
            <w:gridSpan w:val="2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D0BC4">
              <w:rPr>
                <w:rFonts w:ascii="Times New Roman" w:hAnsi="Times New Roman"/>
                <w:sz w:val="20"/>
                <w:szCs w:val="20"/>
              </w:rPr>
              <w:t>к</w:t>
            </w: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витанция (товарная накладная, приходно-расходный ордер и т.п.) об изготовлении надгробного сооружения (надгробия) или квитанция (иной документ) о приобретении надмогильного сооружения (надгробия) либо квитанция (иной документ) о приобретении материалов для изготовления надгробного сооружения (надгробия), имеющие подпись уполномоченного должностного лица организации, который оказал данную услугу (работу), заверенная печатью данной организации</w:t>
            </w:r>
            <w:proofErr w:type="gramEnd"/>
          </w:p>
        </w:tc>
        <w:tc>
          <w:tcPr>
            <w:tcW w:w="661" w:type="pct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оригинал документа для снятия копии документа. Копия заверяется подписью уполномоченного работника МФЦ и печатью МФЦ</w:t>
            </w:r>
          </w:p>
        </w:tc>
        <w:tc>
          <w:tcPr>
            <w:tcW w:w="566" w:type="pct"/>
            <w:gridSpan w:val="2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При подаче представляется электронный образ документа</w:t>
            </w:r>
          </w:p>
        </w:tc>
        <w:tc>
          <w:tcPr>
            <w:tcW w:w="712" w:type="pct"/>
          </w:tcPr>
          <w:p w:rsidR="00904FAB" w:rsidRPr="00DD0BC4" w:rsidRDefault="00904FAB" w:rsidP="00EB4D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0BC4">
              <w:rPr>
                <w:rFonts w:ascii="Times New Roman" w:hAnsi="Times New Roman"/>
                <w:sz w:val="20"/>
                <w:szCs w:val="20"/>
              </w:rPr>
              <w:t>Предоставляется оригинал документа для сверки с электронными образами, направленными  посредством РПГУ</w:t>
            </w:r>
          </w:p>
        </w:tc>
      </w:tr>
    </w:tbl>
    <w:p w:rsidR="00024BC2" w:rsidRPr="00DD0BC4" w:rsidRDefault="00024BC2" w:rsidP="004771C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C93BD0" w:rsidRPr="00DD0BC4" w:rsidRDefault="00C93BD0" w:rsidP="002373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3F31F0" w:rsidRPr="00DD0BC4" w:rsidRDefault="003F31F0" w:rsidP="00421218">
      <w:pPr>
        <w:rPr>
          <w:rFonts w:ascii="Times New Roman" w:hAnsi="Times New Roman"/>
          <w:sz w:val="24"/>
          <w:szCs w:val="24"/>
        </w:rPr>
        <w:sectPr w:rsidR="003F31F0" w:rsidRPr="00DD0BC4" w:rsidSect="003F31F0">
          <w:headerReference w:type="default" r:id="rId20"/>
          <w:footerReference w:type="default" r:id="rId21"/>
          <w:headerReference w:type="first" r:id="rId22"/>
          <w:pgSz w:w="16838" w:h="11906" w:orient="landscape" w:code="9"/>
          <w:pgMar w:top="1134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E96EFF" w:rsidRPr="00DD0BC4" w:rsidRDefault="00E96EFF" w:rsidP="00E96EFF">
      <w:pPr>
        <w:pStyle w:val="1-"/>
        <w:spacing w:before="0" w:after="0" w:line="240" w:lineRule="auto"/>
        <w:ind w:left="5103"/>
        <w:jc w:val="left"/>
        <w:rPr>
          <w:b w:val="0"/>
          <w:sz w:val="24"/>
          <w:szCs w:val="24"/>
        </w:rPr>
      </w:pPr>
      <w:bookmarkStart w:id="171" w:name="_Toc437973309"/>
      <w:bookmarkStart w:id="172" w:name="_Toc438110051"/>
      <w:bookmarkStart w:id="173" w:name="_Toc438376263"/>
      <w:bookmarkStart w:id="174" w:name="_Toc441496579"/>
      <w:bookmarkStart w:id="175" w:name="_Toc437973321"/>
      <w:bookmarkStart w:id="176" w:name="_Toc438110063"/>
      <w:bookmarkStart w:id="177" w:name="_Toc438376275"/>
      <w:bookmarkStart w:id="178" w:name="_Toc441496572"/>
      <w:bookmarkEnd w:id="169"/>
      <w:r w:rsidRPr="00DD0BC4">
        <w:rPr>
          <w:b w:val="0"/>
          <w:sz w:val="24"/>
          <w:szCs w:val="24"/>
        </w:rPr>
        <w:lastRenderedPageBreak/>
        <w:t>Приложение</w:t>
      </w:r>
      <w:r>
        <w:rPr>
          <w:b w:val="0"/>
          <w:sz w:val="24"/>
          <w:szCs w:val="24"/>
        </w:rPr>
        <w:t xml:space="preserve"> 9</w:t>
      </w:r>
    </w:p>
    <w:p w:rsidR="00E96EFF" w:rsidRPr="00DD0BC4" w:rsidRDefault="00E96EFF" w:rsidP="00E96EF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E96EFF" w:rsidRDefault="00E96EFF" w:rsidP="00E96EFF">
      <w:pPr>
        <w:pStyle w:val="Default"/>
        <w:ind w:left="5103"/>
      </w:pPr>
      <w:r w:rsidRPr="00DD0BC4">
        <w:rPr>
          <w:bCs/>
          <w:iCs/>
        </w:rPr>
        <w:t xml:space="preserve">предоставления муниципальной услуги </w:t>
      </w:r>
      <w:r w:rsidRPr="00DD0BC4">
        <w:rPr>
          <w:bCs/>
          <w:iCs/>
        </w:rPr>
        <w:br/>
      </w:r>
      <w:r w:rsidRPr="00776849">
        <w:rPr>
          <w:color w:val="auto"/>
        </w:rPr>
        <w:t>предоставления муниципальной услуги по предоставлению мест для захоронения (</w:t>
      </w:r>
      <w:proofErr w:type="spellStart"/>
      <w:r w:rsidRPr="00776849">
        <w:rPr>
          <w:color w:val="auto"/>
        </w:rPr>
        <w:t>подзахоронения</w:t>
      </w:r>
      <w:proofErr w:type="spellEnd"/>
      <w:r w:rsidRPr="00776849">
        <w:rPr>
          <w:color w:val="auto"/>
        </w:rPr>
        <w:t>), перерегистрации захоронений на других лиц, регистрации установки и замены надмогильных сооружений (надгробий)</w:t>
      </w:r>
      <w:r>
        <w:rPr>
          <w:color w:val="auto"/>
        </w:rPr>
        <w:t xml:space="preserve"> </w:t>
      </w:r>
      <w:r w:rsidRPr="00180CB8">
        <w:t xml:space="preserve">на территории  сельских поселений, городского поселения Сергиев Посад и </w:t>
      </w:r>
      <w:proofErr w:type="spellStart"/>
      <w:r w:rsidRPr="00180CB8">
        <w:t>межпоселенческих</w:t>
      </w:r>
      <w:proofErr w:type="spellEnd"/>
      <w:r>
        <w:t xml:space="preserve"> </w:t>
      </w:r>
      <w:r w:rsidRPr="00180CB8">
        <w:t xml:space="preserve"> территориях  Сергиево-Посадского </w:t>
      </w:r>
      <w:r>
        <w:t xml:space="preserve"> </w:t>
      </w:r>
      <w:r w:rsidRPr="00180CB8">
        <w:t>муниципального района</w:t>
      </w:r>
    </w:p>
    <w:p w:rsidR="00E96EFF" w:rsidRPr="00DD0BC4" w:rsidRDefault="00E96EFF" w:rsidP="00E96EF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Московской области</w:t>
      </w:r>
    </w:p>
    <w:p w:rsidR="00722A9E" w:rsidRPr="00DD0BC4" w:rsidRDefault="00722A9E" w:rsidP="00722A9E">
      <w:pPr>
        <w:keepNext/>
        <w:spacing w:after="0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22A9E" w:rsidRPr="00DD0BC4" w:rsidRDefault="00722A9E" w:rsidP="00722A9E">
      <w:pPr>
        <w:keepNext/>
        <w:spacing w:after="0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22A9E" w:rsidRPr="00DD0BC4" w:rsidRDefault="00722A9E" w:rsidP="00722A9E">
      <w:pPr>
        <w:keepNext/>
        <w:spacing w:after="0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Форма </w:t>
      </w:r>
    </w:p>
    <w:p w:rsidR="00722A9E" w:rsidRPr="00DD0BC4" w:rsidRDefault="00722A9E" w:rsidP="00722A9E">
      <w:pPr>
        <w:keepNext/>
        <w:spacing w:after="0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22A9E" w:rsidRPr="00DD0BC4" w:rsidRDefault="00722A9E" w:rsidP="00722A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2A9E" w:rsidRPr="00DD0BC4" w:rsidRDefault="00722A9E" w:rsidP="00722A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>РЕШЕНИЕ</w:t>
      </w:r>
    </w:p>
    <w:p w:rsidR="001569AE" w:rsidRPr="00DD0BC4" w:rsidRDefault="00722A9E" w:rsidP="00722A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 xml:space="preserve">об отказе в регистрации документов, необходимых для предоставления </w:t>
      </w:r>
    </w:p>
    <w:p w:rsidR="00722A9E" w:rsidRPr="00DD0BC4" w:rsidRDefault="00722A9E" w:rsidP="00722A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722A9E" w:rsidRPr="00DD0BC4" w:rsidRDefault="00722A9E" w:rsidP="00722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>(офор</w:t>
      </w:r>
      <w:r w:rsidR="00E96EFF">
        <w:rPr>
          <w:rFonts w:ascii="Times New Roman" w:hAnsi="Times New Roman"/>
          <w:i/>
          <w:sz w:val="24"/>
          <w:szCs w:val="24"/>
          <w:vertAlign w:val="superscript"/>
        </w:rPr>
        <w:t xml:space="preserve">мляется на бланке 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МКУ)</w:t>
      </w:r>
    </w:p>
    <w:p w:rsidR="00722A9E" w:rsidRPr="00DD0BC4" w:rsidRDefault="00722A9E" w:rsidP="00722A9E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:rsidR="00722A9E" w:rsidRPr="00DD0BC4" w:rsidRDefault="00722A9E" w:rsidP="00722A9E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Кому:</w:t>
      </w:r>
    </w:p>
    <w:p w:rsidR="00722A9E" w:rsidRPr="00DD0BC4" w:rsidRDefault="00722A9E" w:rsidP="00722A9E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  <w:r w:rsidR="006F3050" w:rsidRPr="00DD0BC4">
        <w:rPr>
          <w:rFonts w:ascii="Times New Roman" w:hAnsi="Times New Roman"/>
          <w:sz w:val="24"/>
          <w:szCs w:val="24"/>
        </w:rPr>
        <w:t>__</w:t>
      </w:r>
    </w:p>
    <w:p w:rsidR="00722A9E" w:rsidRPr="00DD0BC4" w:rsidRDefault="00722A9E" w:rsidP="00722A9E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(1)фамилия, имя, отчество (при наличии) физического лица,  адрес места жительства (адрес места пребывания), адрес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</w:t>
      </w:r>
      <w:r w:rsidR="001569AE" w:rsidRPr="00DD0BC4">
        <w:rPr>
          <w:rFonts w:ascii="Times New Roman" w:hAnsi="Times New Roman"/>
          <w:i/>
          <w:sz w:val="24"/>
          <w:szCs w:val="24"/>
          <w:vertAlign w:val="superscript"/>
        </w:rPr>
        <w:t>);</w:t>
      </w:r>
    </w:p>
    <w:p w:rsidR="00722A9E" w:rsidRPr="00DD0BC4" w:rsidRDefault="001569AE" w:rsidP="00722A9E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>2)</w:t>
      </w:r>
      <w:r w:rsidR="00722A9E" w:rsidRPr="00DD0BC4">
        <w:rPr>
          <w:rFonts w:ascii="Times New Roman" w:hAnsi="Times New Roman"/>
          <w:i/>
          <w:sz w:val="24"/>
          <w:szCs w:val="24"/>
          <w:vertAlign w:val="superscript"/>
        </w:rPr>
        <w:t>. наименование специализированной службы по вопросам похоронного дела, адр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>е</w:t>
      </w:r>
      <w:r w:rsidR="00722A9E"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с </w:t>
      </w:r>
      <w:proofErr w:type="spellStart"/>
      <w:r w:rsidR="00722A9E"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="00722A9E"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="00722A9E"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="00722A9E" w:rsidRPr="00DD0BC4">
        <w:rPr>
          <w:rFonts w:ascii="Times New Roman" w:hAnsi="Times New Roman"/>
          <w:i/>
          <w:sz w:val="24"/>
          <w:szCs w:val="24"/>
          <w:vertAlign w:val="superscript"/>
        </w:rPr>
        <w:t>)</w:t>
      </w:r>
    </w:p>
    <w:p w:rsidR="00722A9E" w:rsidRPr="00DD0BC4" w:rsidRDefault="00722A9E" w:rsidP="00722A9E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>3</w:t>
      </w:r>
      <w:r w:rsidR="001569AE" w:rsidRPr="00DD0BC4">
        <w:rPr>
          <w:rFonts w:ascii="Times New Roman" w:hAnsi="Times New Roman"/>
          <w:i/>
          <w:sz w:val="24"/>
          <w:szCs w:val="24"/>
          <w:vertAlign w:val="superscript"/>
        </w:rPr>
        <w:t>)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>. наименование организации, обратившейся с заявлени</w:t>
      </w:r>
      <w:r w:rsidR="001569AE" w:rsidRPr="00DD0BC4">
        <w:rPr>
          <w:rFonts w:ascii="Times New Roman" w:hAnsi="Times New Roman"/>
          <w:i/>
          <w:sz w:val="24"/>
          <w:szCs w:val="24"/>
          <w:vertAlign w:val="superscript"/>
        </w:rPr>
        <w:t>ем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="001569AE"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о 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>предоста</w:t>
      </w:r>
      <w:r w:rsidR="001569AE" w:rsidRPr="00DD0BC4">
        <w:rPr>
          <w:rFonts w:ascii="Times New Roman" w:hAnsi="Times New Roman"/>
          <w:i/>
          <w:sz w:val="24"/>
          <w:szCs w:val="24"/>
          <w:vertAlign w:val="superscript"/>
        </w:rPr>
        <w:t>в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>лении почетного захоронения</w:t>
      </w:r>
      <w:r w:rsidR="001569AE"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, адрес </w:t>
      </w:r>
      <w:proofErr w:type="spellStart"/>
      <w:r w:rsidR="001569AE"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="001569AE"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="001569AE"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)</w:t>
      </w:r>
    </w:p>
    <w:p w:rsidR="00722A9E" w:rsidRPr="00DD0BC4" w:rsidRDefault="00722A9E" w:rsidP="00722A9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22A9E" w:rsidRPr="00DD0BC4" w:rsidRDefault="00722A9E" w:rsidP="00722A9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22A9E" w:rsidRPr="00DD0BC4" w:rsidRDefault="00722A9E" w:rsidP="00054E49">
      <w:pPr>
        <w:spacing w:after="0" w:line="0" w:lineRule="atLeast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</w:rPr>
        <w:t>Уважаемый (</w:t>
      </w:r>
      <w:proofErr w:type="spellStart"/>
      <w:r w:rsidRPr="00DD0BC4">
        <w:rPr>
          <w:rFonts w:ascii="Times New Roman" w:hAnsi="Times New Roman"/>
          <w:sz w:val="24"/>
          <w:szCs w:val="24"/>
        </w:rPr>
        <w:t>ая</w:t>
      </w:r>
      <w:proofErr w:type="spellEnd"/>
      <w:r w:rsidRPr="00DD0BC4">
        <w:rPr>
          <w:rFonts w:ascii="Times New Roman" w:hAnsi="Times New Roman"/>
          <w:sz w:val="24"/>
          <w:szCs w:val="24"/>
        </w:rPr>
        <w:t>)_______________________________!</w:t>
      </w:r>
    </w:p>
    <w:p w:rsidR="00722A9E" w:rsidRPr="00DD0BC4" w:rsidRDefault="00722A9E" w:rsidP="00722A9E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722A9E" w:rsidRPr="00DD0BC4" w:rsidRDefault="00722A9E" w:rsidP="00722A9E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722A9E" w:rsidRPr="00DD0BC4" w:rsidRDefault="00722A9E" w:rsidP="00722A9E">
      <w:pPr>
        <w:spacing w:after="0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DD0BC4">
        <w:rPr>
          <w:rFonts w:ascii="Times New Roman" w:hAnsi="Times New Roman"/>
          <w:sz w:val="24"/>
          <w:szCs w:val="24"/>
        </w:rPr>
        <w:t>_______________(</w:t>
      </w:r>
      <w:r w:rsidRPr="00DD0BC4">
        <w:rPr>
          <w:rFonts w:ascii="Times New Roman" w:hAnsi="Times New Roman"/>
          <w:i/>
          <w:sz w:val="24"/>
          <w:szCs w:val="24"/>
        </w:rPr>
        <w:t>наименование МФЦ)</w:t>
      </w:r>
      <w:r w:rsidRPr="00DD0BC4">
        <w:rPr>
          <w:rFonts w:ascii="Times New Roman" w:hAnsi="Times New Roman"/>
          <w:sz w:val="24"/>
          <w:szCs w:val="24"/>
        </w:rPr>
        <w:t>, рассмотрев представленные «___»__________20___г. заявление и прилагаемые к нему документы для ________________________________________________________________________</w:t>
      </w:r>
      <w:r w:rsidR="00B71B05" w:rsidRPr="00DD0BC4">
        <w:rPr>
          <w:rFonts w:ascii="Times New Roman" w:hAnsi="Times New Roman"/>
          <w:sz w:val="24"/>
          <w:szCs w:val="24"/>
        </w:rPr>
        <w:t>___________</w:t>
      </w:r>
      <w:r w:rsidRPr="00DD0BC4">
        <w:rPr>
          <w:rFonts w:ascii="Times New Roman" w:hAnsi="Times New Roman"/>
          <w:sz w:val="24"/>
          <w:szCs w:val="24"/>
        </w:rPr>
        <w:t xml:space="preserve">, </w:t>
      </w:r>
      <w:r w:rsidRPr="00DD0BC4">
        <w:rPr>
          <w:rFonts w:ascii="Times New Roman" w:hAnsi="Times New Roman"/>
          <w:sz w:val="24"/>
          <w:szCs w:val="24"/>
          <w:vertAlign w:val="superscript"/>
        </w:rPr>
        <w:t>(предоставления места для родственного, воинского, почетного, семейного (родового) захоронения (под настоящ</w:t>
      </w:r>
      <w:r w:rsidR="00F605AB" w:rsidRPr="00DD0BC4">
        <w:rPr>
          <w:rFonts w:ascii="Times New Roman" w:hAnsi="Times New Roman"/>
          <w:sz w:val="24"/>
          <w:szCs w:val="24"/>
          <w:vertAlign w:val="superscript"/>
        </w:rPr>
        <w:t>и</w:t>
      </w:r>
      <w:r w:rsidRPr="00DD0BC4">
        <w:rPr>
          <w:rFonts w:ascii="Times New Roman" w:hAnsi="Times New Roman"/>
          <w:sz w:val="24"/>
          <w:szCs w:val="24"/>
          <w:vertAlign w:val="superscript"/>
        </w:rPr>
        <w:t>е или будущие захоронения) или ниши в стене скорби, перерегистраци</w:t>
      </w:r>
      <w:r w:rsidR="003B642E" w:rsidRPr="00DD0BC4">
        <w:rPr>
          <w:rFonts w:ascii="Times New Roman" w:hAnsi="Times New Roman"/>
          <w:sz w:val="24"/>
          <w:szCs w:val="24"/>
          <w:vertAlign w:val="superscript"/>
        </w:rPr>
        <w:t>и</w:t>
      </w: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места </w:t>
      </w:r>
      <w:r w:rsidR="003B642E" w:rsidRPr="00DD0BC4">
        <w:rPr>
          <w:rFonts w:ascii="Times New Roman" w:hAnsi="Times New Roman"/>
          <w:sz w:val="24"/>
          <w:szCs w:val="24"/>
          <w:vertAlign w:val="superscript"/>
        </w:rPr>
        <w:t>захоронения на другое лицо, оформления</w:t>
      </w: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удостоверения </w:t>
      </w:r>
      <w:r w:rsidR="00054E49" w:rsidRPr="00DD0BC4">
        <w:rPr>
          <w:rFonts w:ascii="Times New Roman" w:hAnsi="Times New Roman"/>
          <w:sz w:val="24"/>
          <w:szCs w:val="24"/>
          <w:vertAlign w:val="superscript"/>
        </w:rPr>
        <w:t>на</w:t>
      </w: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захоронени</w:t>
      </w:r>
      <w:r w:rsidR="00054E49" w:rsidRPr="00DD0BC4">
        <w:rPr>
          <w:rFonts w:ascii="Times New Roman" w:hAnsi="Times New Roman"/>
          <w:sz w:val="24"/>
          <w:szCs w:val="24"/>
          <w:vertAlign w:val="superscript"/>
        </w:rPr>
        <w:t>е</w:t>
      </w: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,  </w:t>
      </w:r>
      <w:r w:rsidR="001E75EA" w:rsidRPr="00DD0BC4">
        <w:rPr>
          <w:rFonts w:ascii="Times New Roman" w:hAnsi="Times New Roman"/>
          <w:sz w:val="24"/>
          <w:szCs w:val="24"/>
          <w:vertAlign w:val="superscript"/>
        </w:rPr>
        <w:t>произведенное до 1 августа 2004 года, оформлени</w:t>
      </w:r>
      <w:r w:rsidR="003B642E" w:rsidRPr="00DD0BC4">
        <w:rPr>
          <w:rFonts w:ascii="Times New Roman" w:hAnsi="Times New Roman"/>
          <w:sz w:val="24"/>
          <w:szCs w:val="24"/>
          <w:vertAlign w:val="superscript"/>
        </w:rPr>
        <w:t>я</w:t>
      </w:r>
      <w:r w:rsidR="001E75EA" w:rsidRPr="00DD0BC4">
        <w:rPr>
          <w:rFonts w:ascii="Times New Roman" w:hAnsi="Times New Roman"/>
          <w:sz w:val="24"/>
          <w:szCs w:val="24"/>
          <w:vertAlign w:val="superscript"/>
        </w:rPr>
        <w:t xml:space="preserve"> удостоверения на захоронение, произв</w:t>
      </w:r>
      <w:r w:rsidR="003B642E" w:rsidRPr="00DD0BC4">
        <w:rPr>
          <w:rFonts w:ascii="Times New Roman" w:hAnsi="Times New Roman"/>
          <w:sz w:val="24"/>
          <w:szCs w:val="24"/>
          <w:vertAlign w:val="superscript"/>
        </w:rPr>
        <w:t>е</w:t>
      </w:r>
      <w:r w:rsidR="001E75EA" w:rsidRPr="00DD0BC4">
        <w:rPr>
          <w:rFonts w:ascii="Times New Roman" w:hAnsi="Times New Roman"/>
          <w:sz w:val="24"/>
          <w:szCs w:val="24"/>
          <w:vertAlign w:val="superscript"/>
        </w:rPr>
        <w:t>денное после 1 августа 2004 года в случае</w:t>
      </w:r>
      <w:proofErr w:type="gramEnd"/>
      <w:r w:rsidR="001E75EA" w:rsidRPr="00DD0BC4">
        <w:rPr>
          <w:rFonts w:ascii="Times New Roman" w:hAnsi="Times New Roman"/>
          <w:sz w:val="24"/>
          <w:szCs w:val="24"/>
          <w:vertAlign w:val="superscript"/>
        </w:rPr>
        <w:t xml:space="preserve"> если удостоверение о захоронении не выдано в соответствии с требованиями </w:t>
      </w:r>
      <w:r w:rsidR="003D2D4D" w:rsidRPr="00DD0BC4">
        <w:rPr>
          <w:rFonts w:ascii="Times New Roman" w:hAnsi="Times New Roman"/>
          <w:sz w:val="24"/>
          <w:szCs w:val="24"/>
          <w:vertAlign w:val="superscript"/>
        </w:rPr>
        <w:t>З</w:t>
      </w:r>
      <w:r w:rsidR="001E75EA" w:rsidRPr="00DD0BC4">
        <w:rPr>
          <w:rFonts w:ascii="Times New Roman" w:hAnsi="Times New Roman"/>
          <w:sz w:val="24"/>
          <w:szCs w:val="24"/>
          <w:vertAlign w:val="superscript"/>
        </w:rPr>
        <w:t>акона Московской об</w:t>
      </w:r>
      <w:r w:rsidR="003B642E" w:rsidRPr="00DD0BC4">
        <w:rPr>
          <w:rFonts w:ascii="Times New Roman" w:hAnsi="Times New Roman"/>
          <w:sz w:val="24"/>
          <w:szCs w:val="24"/>
          <w:vertAlign w:val="superscript"/>
        </w:rPr>
        <w:t>ласти</w:t>
      </w:r>
      <w:r w:rsidR="001E75EA" w:rsidRPr="00DD0BC4">
        <w:rPr>
          <w:rFonts w:ascii="Times New Roman" w:hAnsi="Times New Roman"/>
          <w:sz w:val="24"/>
          <w:szCs w:val="24"/>
          <w:vertAlign w:val="superscript"/>
        </w:rPr>
        <w:t xml:space="preserve"> № 115/2007-ОЗ «О погребении и похоронном деле в Московской области, </w:t>
      </w:r>
      <w:r w:rsidRPr="00DD0BC4">
        <w:rPr>
          <w:rFonts w:ascii="Times New Roman" w:hAnsi="Times New Roman"/>
          <w:sz w:val="24"/>
          <w:szCs w:val="24"/>
          <w:vertAlign w:val="superscript"/>
        </w:rPr>
        <w:t>регистраци</w:t>
      </w:r>
      <w:r w:rsidR="003B642E" w:rsidRPr="00DD0BC4">
        <w:rPr>
          <w:rFonts w:ascii="Times New Roman" w:hAnsi="Times New Roman"/>
          <w:sz w:val="24"/>
          <w:szCs w:val="24"/>
          <w:vertAlign w:val="superscript"/>
        </w:rPr>
        <w:t>и</w:t>
      </w: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установки (замены) надмогильного сооружения (надгробия), выдачи разрешения на </w:t>
      </w:r>
      <w:proofErr w:type="spellStart"/>
      <w:r w:rsidRPr="00DD0BC4">
        <w:rPr>
          <w:rFonts w:ascii="Times New Roman" w:hAnsi="Times New Roman"/>
          <w:sz w:val="24"/>
          <w:szCs w:val="24"/>
          <w:vertAlign w:val="superscript"/>
        </w:rPr>
        <w:t>подзахоронение</w:t>
      </w:r>
      <w:proofErr w:type="spellEnd"/>
      <w:r w:rsidRPr="00DD0BC4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722A9E" w:rsidRPr="00DD0BC4" w:rsidRDefault="00722A9E" w:rsidP="00722A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принял решение об отказе в регистрации документов</w:t>
      </w:r>
      <w:r w:rsidR="003B642E" w:rsidRPr="00DD0BC4">
        <w:rPr>
          <w:rFonts w:ascii="Times New Roman" w:hAnsi="Times New Roman"/>
          <w:sz w:val="24"/>
          <w:szCs w:val="24"/>
        </w:rPr>
        <w:t>,</w:t>
      </w:r>
      <w:r w:rsidRPr="00DD0BC4">
        <w:rPr>
          <w:sz w:val="24"/>
          <w:szCs w:val="24"/>
        </w:rPr>
        <w:t xml:space="preserve"> </w:t>
      </w:r>
      <w:r w:rsidRPr="00DD0BC4">
        <w:rPr>
          <w:rFonts w:ascii="Times New Roman" w:hAnsi="Times New Roman"/>
          <w:sz w:val="24"/>
          <w:szCs w:val="24"/>
        </w:rPr>
        <w:t>необходимых для предоставления Муниципальной услуги по следующим основаниям:</w:t>
      </w:r>
    </w:p>
    <w:p w:rsidR="00722A9E" w:rsidRPr="00DD0BC4" w:rsidRDefault="00722A9E" w:rsidP="00722A9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722A9E" w:rsidRPr="00DD0BC4" w:rsidRDefault="003D2D4D" w:rsidP="00A367C9">
      <w:pPr>
        <w:pStyle w:val="affff2"/>
        <w:numPr>
          <w:ilvl w:val="0"/>
          <w:numId w:val="2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 w:rsidRPr="00DD0BC4">
        <w:rPr>
          <w:rFonts w:ascii="Times New Roman" w:hAnsi="Times New Roman"/>
          <w:i/>
          <w:sz w:val="24"/>
          <w:szCs w:val="24"/>
        </w:rPr>
        <w:lastRenderedPageBreak/>
        <w:t>О</w:t>
      </w:r>
      <w:r w:rsidR="00722A9E" w:rsidRPr="00DD0BC4">
        <w:rPr>
          <w:rFonts w:ascii="Times New Roman" w:hAnsi="Times New Roman"/>
          <w:i/>
          <w:sz w:val="24"/>
          <w:szCs w:val="24"/>
        </w:rPr>
        <w:t>бращение за предоставлением Муниципальной услуги, которая Администрацией, МКУ не предоставляется;</w:t>
      </w:r>
    </w:p>
    <w:p w:rsidR="00722A9E" w:rsidRPr="00DD0BC4" w:rsidRDefault="003D2D4D" w:rsidP="00A367C9">
      <w:pPr>
        <w:pStyle w:val="affff2"/>
        <w:numPr>
          <w:ilvl w:val="0"/>
          <w:numId w:val="2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 w:rsidRPr="00DD0BC4">
        <w:rPr>
          <w:rFonts w:ascii="Times New Roman" w:hAnsi="Times New Roman"/>
          <w:i/>
          <w:sz w:val="24"/>
          <w:szCs w:val="24"/>
        </w:rPr>
        <w:t>О</w:t>
      </w:r>
      <w:r w:rsidR="00722A9E" w:rsidRPr="00DD0BC4">
        <w:rPr>
          <w:rFonts w:ascii="Times New Roman" w:hAnsi="Times New Roman"/>
          <w:i/>
          <w:sz w:val="24"/>
          <w:szCs w:val="24"/>
        </w:rPr>
        <w:t>бращение за предоставлением Муниципальной услуги без предъявления документа, позволяющего установить личность Заявителя (представителя Заявителя);</w:t>
      </w:r>
    </w:p>
    <w:p w:rsidR="00722A9E" w:rsidRPr="00DD0BC4" w:rsidRDefault="003D2D4D" w:rsidP="00A367C9">
      <w:pPr>
        <w:pStyle w:val="affff2"/>
        <w:numPr>
          <w:ilvl w:val="0"/>
          <w:numId w:val="2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 w:rsidRPr="00DD0BC4">
        <w:rPr>
          <w:rFonts w:ascii="Times New Roman" w:hAnsi="Times New Roman"/>
          <w:i/>
          <w:sz w:val="24"/>
          <w:szCs w:val="24"/>
        </w:rPr>
        <w:t>О</w:t>
      </w:r>
      <w:r w:rsidR="00722A9E" w:rsidRPr="00DD0BC4">
        <w:rPr>
          <w:rFonts w:ascii="Times New Roman" w:hAnsi="Times New Roman"/>
          <w:i/>
          <w:sz w:val="24"/>
          <w:szCs w:val="24"/>
        </w:rPr>
        <w:t>бращение за предоставлением Муниципальной услуги  без предъявления документа, удостоверяющего полномочия представителя Заявителя;</w:t>
      </w:r>
    </w:p>
    <w:p w:rsidR="00722A9E" w:rsidRPr="00DD0BC4" w:rsidRDefault="003D2D4D" w:rsidP="00A367C9">
      <w:pPr>
        <w:pStyle w:val="affff2"/>
        <w:numPr>
          <w:ilvl w:val="0"/>
          <w:numId w:val="2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 w:rsidRPr="00DD0BC4">
        <w:rPr>
          <w:rFonts w:ascii="Times New Roman" w:hAnsi="Times New Roman"/>
          <w:i/>
          <w:sz w:val="24"/>
          <w:szCs w:val="24"/>
        </w:rPr>
        <w:t>Н</w:t>
      </w:r>
      <w:r w:rsidR="00722A9E" w:rsidRPr="00DD0BC4">
        <w:rPr>
          <w:rFonts w:ascii="Times New Roman" w:hAnsi="Times New Roman"/>
          <w:i/>
          <w:sz w:val="24"/>
          <w:szCs w:val="24"/>
        </w:rPr>
        <w:t>есоответствие категории Заявителя кругу лиц, указанных в пункте 2.2 настоящего Административного регламента (по соответствующему основанию);</w:t>
      </w:r>
    </w:p>
    <w:p w:rsidR="00722A9E" w:rsidRPr="00DD0BC4" w:rsidRDefault="003D2D4D" w:rsidP="00A367C9">
      <w:pPr>
        <w:pStyle w:val="affff2"/>
        <w:numPr>
          <w:ilvl w:val="0"/>
          <w:numId w:val="2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 w:rsidRPr="00DD0BC4">
        <w:rPr>
          <w:rFonts w:ascii="Times New Roman" w:hAnsi="Times New Roman"/>
          <w:i/>
          <w:sz w:val="24"/>
          <w:szCs w:val="24"/>
        </w:rPr>
        <w:t>П</w:t>
      </w:r>
      <w:r w:rsidR="00722A9E" w:rsidRPr="00DD0BC4">
        <w:rPr>
          <w:rFonts w:ascii="Times New Roman" w:hAnsi="Times New Roman"/>
          <w:i/>
          <w:sz w:val="24"/>
          <w:szCs w:val="24"/>
        </w:rPr>
        <w:t>редставленные документы содержат подчистки, а также исправления, не заверенные в установленном законодательством Российской Федерации порядке;</w:t>
      </w:r>
    </w:p>
    <w:p w:rsidR="00722A9E" w:rsidRPr="00DD0BC4" w:rsidRDefault="003D2D4D" w:rsidP="00A367C9">
      <w:pPr>
        <w:pStyle w:val="affff2"/>
        <w:numPr>
          <w:ilvl w:val="0"/>
          <w:numId w:val="2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 w:rsidRPr="00DD0BC4">
        <w:rPr>
          <w:rFonts w:ascii="Times New Roman" w:hAnsi="Times New Roman"/>
          <w:i/>
          <w:sz w:val="24"/>
          <w:szCs w:val="24"/>
        </w:rPr>
        <w:t>П</w:t>
      </w:r>
      <w:r w:rsidR="00722A9E" w:rsidRPr="00DD0BC4">
        <w:rPr>
          <w:rFonts w:ascii="Times New Roman" w:hAnsi="Times New Roman"/>
          <w:i/>
          <w:sz w:val="24"/>
          <w:szCs w:val="24"/>
        </w:rPr>
        <w:t>редставленные документы содержат повреждения, наличие которых не позволяет однозначно истолковать их содержание;</w:t>
      </w:r>
    </w:p>
    <w:p w:rsidR="00722A9E" w:rsidRPr="00DD0BC4" w:rsidRDefault="003D2D4D" w:rsidP="00A367C9">
      <w:pPr>
        <w:pStyle w:val="affff2"/>
        <w:numPr>
          <w:ilvl w:val="0"/>
          <w:numId w:val="2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hAnsi="Times New Roman"/>
          <w:i/>
          <w:sz w:val="24"/>
          <w:szCs w:val="24"/>
        </w:rPr>
      </w:pPr>
      <w:r w:rsidRPr="00DD0BC4">
        <w:rPr>
          <w:rFonts w:ascii="Times New Roman" w:hAnsi="Times New Roman"/>
          <w:i/>
          <w:sz w:val="24"/>
          <w:szCs w:val="24"/>
        </w:rPr>
        <w:t>К</w:t>
      </w:r>
      <w:r w:rsidR="00722A9E" w:rsidRPr="00DD0BC4">
        <w:rPr>
          <w:rFonts w:ascii="Times New Roman" w:hAnsi="Times New Roman"/>
          <w:i/>
          <w:sz w:val="24"/>
          <w:szCs w:val="24"/>
        </w:rPr>
        <w:t>ачество предоставленных документов не позволяет в полном объеме прочитать сведения, содержащиеся в документах и /или распознать реквизиты документов;</w:t>
      </w:r>
    </w:p>
    <w:p w:rsidR="00722A9E" w:rsidRPr="00DD0BC4" w:rsidRDefault="00722A9E" w:rsidP="00A367C9">
      <w:pPr>
        <w:pStyle w:val="affff2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1070"/>
        <w:jc w:val="both"/>
        <w:rPr>
          <w:rFonts w:ascii="Times New Roman" w:eastAsia="BatangChe" w:hAnsi="Times New Roman"/>
          <w:i/>
          <w:sz w:val="24"/>
          <w:szCs w:val="24"/>
        </w:rPr>
      </w:pPr>
      <w:r w:rsidRPr="00DD0BC4">
        <w:rPr>
          <w:rFonts w:ascii="Times New Roman" w:hAnsi="Times New Roman"/>
          <w:i/>
          <w:sz w:val="24"/>
          <w:szCs w:val="24"/>
        </w:rPr>
        <w:t xml:space="preserve"> </w:t>
      </w:r>
      <w:r w:rsidR="003D2D4D" w:rsidRPr="00DD0BC4">
        <w:rPr>
          <w:rFonts w:ascii="Times New Roman" w:hAnsi="Times New Roman"/>
          <w:i/>
          <w:sz w:val="24"/>
          <w:szCs w:val="24"/>
        </w:rPr>
        <w:t>П</w:t>
      </w:r>
      <w:r w:rsidRPr="00DD0BC4">
        <w:rPr>
          <w:rFonts w:ascii="Times New Roman" w:eastAsia="BatangChe" w:hAnsi="Times New Roman"/>
          <w:i/>
          <w:sz w:val="24"/>
          <w:szCs w:val="24"/>
        </w:rPr>
        <w:t xml:space="preserve">редоставление </w:t>
      </w:r>
      <w:r w:rsidR="00C91CE8" w:rsidRPr="00DD0BC4">
        <w:rPr>
          <w:rFonts w:ascii="Times New Roman" w:eastAsia="BatangChe" w:hAnsi="Times New Roman"/>
          <w:i/>
          <w:sz w:val="24"/>
          <w:szCs w:val="24"/>
        </w:rPr>
        <w:t>З</w:t>
      </w:r>
      <w:r w:rsidRPr="00DD0BC4">
        <w:rPr>
          <w:rFonts w:ascii="Times New Roman" w:eastAsia="BatangChe" w:hAnsi="Times New Roman"/>
          <w:i/>
          <w:sz w:val="24"/>
          <w:szCs w:val="24"/>
        </w:rPr>
        <w:t xml:space="preserve">аявителем (представителем Заявителя) неполного перечня документов, </w:t>
      </w:r>
      <w:r w:rsidR="00D651A7" w:rsidRPr="00DD0BC4">
        <w:rPr>
          <w:rFonts w:ascii="Times New Roman" w:eastAsia="BatangChe" w:hAnsi="Times New Roman"/>
          <w:i/>
          <w:sz w:val="24"/>
          <w:szCs w:val="24"/>
        </w:rPr>
        <w:t xml:space="preserve">указанных в </w:t>
      </w:r>
      <w:r w:rsidR="00BF5CC6" w:rsidRPr="00DD0BC4">
        <w:rPr>
          <w:rFonts w:ascii="Times New Roman" w:eastAsia="BatangChe" w:hAnsi="Times New Roman"/>
          <w:i/>
          <w:sz w:val="24"/>
          <w:szCs w:val="24"/>
        </w:rPr>
        <w:t>пунктах 10.1 и 10.2 настоящего</w:t>
      </w:r>
      <w:r w:rsidRPr="00DD0BC4">
        <w:rPr>
          <w:rFonts w:ascii="Times New Roman" w:eastAsia="BatangChe" w:hAnsi="Times New Roman"/>
          <w:i/>
          <w:sz w:val="24"/>
          <w:szCs w:val="24"/>
        </w:rPr>
        <w:t xml:space="preserve"> Административно</w:t>
      </w:r>
      <w:r w:rsidR="00BF5CC6" w:rsidRPr="00DD0BC4">
        <w:rPr>
          <w:rFonts w:ascii="Times New Roman" w:eastAsia="BatangChe" w:hAnsi="Times New Roman"/>
          <w:i/>
          <w:sz w:val="24"/>
          <w:szCs w:val="24"/>
        </w:rPr>
        <w:t>го</w:t>
      </w:r>
      <w:r w:rsidRPr="00DD0BC4">
        <w:rPr>
          <w:rFonts w:ascii="Times New Roman" w:eastAsia="BatangChe" w:hAnsi="Times New Roman"/>
          <w:i/>
          <w:sz w:val="24"/>
          <w:szCs w:val="24"/>
        </w:rPr>
        <w:t xml:space="preserve"> регламент</w:t>
      </w:r>
      <w:r w:rsidR="00BF5CC6" w:rsidRPr="00DD0BC4">
        <w:rPr>
          <w:rFonts w:ascii="Times New Roman" w:eastAsia="BatangChe" w:hAnsi="Times New Roman"/>
          <w:i/>
          <w:sz w:val="24"/>
          <w:szCs w:val="24"/>
        </w:rPr>
        <w:t>а</w:t>
      </w:r>
      <w:r w:rsidRPr="00DD0BC4">
        <w:rPr>
          <w:rFonts w:ascii="Times New Roman" w:eastAsia="BatangChe" w:hAnsi="Times New Roman"/>
          <w:i/>
          <w:sz w:val="24"/>
          <w:szCs w:val="24"/>
        </w:rPr>
        <w:t xml:space="preserve"> </w:t>
      </w:r>
    </w:p>
    <w:p w:rsidR="00722A9E" w:rsidRPr="00DD0BC4" w:rsidRDefault="00722A9E" w:rsidP="00A367C9">
      <w:pPr>
        <w:pStyle w:val="11"/>
        <w:numPr>
          <w:ilvl w:val="0"/>
          <w:numId w:val="22"/>
        </w:numPr>
        <w:ind w:left="0" w:firstLine="1070"/>
        <w:rPr>
          <w:i/>
          <w:sz w:val="24"/>
          <w:szCs w:val="24"/>
        </w:rPr>
      </w:pPr>
      <w:r w:rsidRPr="00DD0BC4">
        <w:rPr>
          <w:i/>
          <w:sz w:val="24"/>
          <w:szCs w:val="24"/>
        </w:rPr>
        <w:t xml:space="preserve"> </w:t>
      </w:r>
      <w:r w:rsidR="003D2D4D" w:rsidRPr="00DD0BC4">
        <w:rPr>
          <w:i/>
          <w:sz w:val="24"/>
          <w:szCs w:val="24"/>
        </w:rPr>
        <w:t>Н</w:t>
      </w:r>
      <w:r w:rsidRPr="00DD0BC4">
        <w:rPr>
          <w:i/>
          <w:sz w:val="24"/>
          <w:szCs w:val="24"/>
        </w:rPr>
        <w:t xml:space="preserve">есоответствие документов, </w:t>
      </w:r>
      <w:r w:rsidR="00D651A7" w:rsidRPr="00DD0BC4">
        <w:rPr>
          <w:i/>
          <w:sz w:val="24"/>
          <w:szCs w:val="24"/>
        </w:rPr>
        <w:t xml:space="preserve">указанных в </w:t>
      </w:r>
      <w:r w:rsidR="00BF5CC6" w:rsidRPr="00DD0BC4">
        <w:rPr>
          <w:i/>
          <w:sz w:val="24"/>
          <w:szCs w:val="24"/>
        </w:rPr>
        <w:t>пунктах 10.1 и 10.2</w:t>
      </w:r>
      <w:r w:rsidR="00B009EC" w:rsidRPr="00DD0BC4">
        <w:rPr>
          <w:i/>
          <w:sz w:val="24"/>
          <w:szCs w:val="24"/>
        </w:rPr>
        <w:t xml:space="preserve"> </w:t>
      </w:r>
      <w:r w:rsidRPr="00DD0BC4">
        <w:rPr>
          <w:i/>
          <w:sz w:val="24"/>
          <w:szCs w:val="24"/>
        </w:rPr>
        <w:t>настояще</w:t>
      </w:r>
      <w:r w:rsidR="00BF5CC6" w:rsidRPr="00DD0BC4">
        <w:rPr>
          <w:i/>
          <w:sz w:val="24"/>
          <w:szCs w:val="24"/>
        </w:rPr>
        <w:t>го</w:t>
      </w:r>
      <w:r w:rsidRPr="00DD0BC4">
        <w:rPr>
          <w:i/>
          <w:sz w:val="24"/>
          <w:szCs w:val="24"/>
        </w:rPr>
        <w:t xml:space="preserve"> Административно</w:t>
      </w:r>
      <w:r w:rsidR="00BF5CC6" w:rsidRPr="00DD0BC4">
        <w:rPr>
          <w:i/>
          <w:sz w:val="24"/>
          <w:szCs w:val="24"/>
        </w:rPr>
        <w:t>го</w:t>
      </w:r>
      <w:r w:rsidRPr="00DD0BC4">
        <w:rPr>
          <w:i/>
          <w:sz w:val="24"/>
          <w:szCs w:val="24"/>
        </w:rPr>
        <w:t xml:space="preserve"> регламент</w:t>
      </w:r>
      <w:r w:rsidR="00BF5CC6" w:rsidRPr="00DD0BC4">
        <w:rPr>
          <w:i/>
          <w:sz w:val="24"/>
          <w:szCs w:val="24"/>
        </w:rPr>
        <w:t>а</w:t>
      </w:r>
      <w:r w:rsidRPr="00DD0BC4">
        <w:rPr>
          <w:i/>
          <w:sz w:val="24"/>
          <w:szCs w:val="24"/>
        </w:rPr>
        <w:t>, по форме или содержанию требованиям законодательства Российской Федерации.</w:t>
      </w:r>
    </w:p>
    <w:p w:rsidR="00722A9E" w:rsidRPr="00DD0BC4" w:rsidRDefault="003D2D4D" w:rsidP="00A367C9">
      <w:pPr>
        <w:pStyle w:val="111"/>
        <w:numPr>
          <w:ilvl w:val="0"/>
          <w:numId w:val="22"/>
        </w:numPr>
        <w:ind w:left="0" w:firstLine="1070"/>
        <w:rPr>
          <w:i/>
          <w:sz w:val="24"/>
          <w:szCs w:val="24"/>
        </w:rPr>
      </w:pPr>
      <w:r w:rsidRPr="00DD0BC4">
        <w:rPr>
          <w:i/>
          <w:sz w:val="24"/>
          <w:szCs w:val="24"/>
        </w:rPr>
        <w:t>Н</w:t>
      </w:r>
      <w:r w:rsidR="00722A9E" w:rsidRPr="00DD0BC4">
        <w:rPr>
          <w:i/>
          <w:sz w:val="24"/>
          <w:szCs w:val="24"/>
        </w:rPr>
        <w:t>екорректное заполнение обязательных полей в форме интерактивного запроса РПГУ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регламентом);</w:t>
      </w:r>
    </w:p>
    <w:p w:rsidR="00722A9E" w:rsidRPr="00DD0BC4" w:rsidRDefault="003D2D4D" w:rsidP="00A367C9">
      <w:pPr>
        <w:pStyle w:val="111"/>
        <w:numPr>
          <w:ilvl w:val="0"/>
          <w:numId w:val="22"/>
        </w:numPr>
        <w:ind w:left="0" w:firstLine="1070"/>
        <w:rPr>
          <w:i/>
          <w:sz w:val="24"/>
          <w:szCs w:val="24"/>
        </w:rPr>
      </w:pPr>
      <w:r w:rsidRPr="00DD0BC4">
        <w:rPr>
          <w:i/>
          <w:sz w:val="24"/>
          <w:szCs w:val="24"/>
        </w:rPr>
        <w:t>П</w:t>
      </w:r>
      <w:r w:rsidR="00722A9E" w:rsidRPr="00DD0BC4">
        <w:rPr>
          <w:i/>
          <w:sz w:val="24"/>
          <w:szCs w:val="24"/>
        </w:rPr>
        <w:t>редоставление электронных копий (электронных образов) документов, не позволяющих в полном объеме прочитать текст документа и/или распознать реквизиты документа;</w:t>
      </w:r>
    </w:p>
    <w:p w:rsidR="00722A9E" w:rsidRPr="00DD0BC4" w:rsidRDefault="003D2D4D" w:rsidP="00A367C9">
      <w:pPr>
        <w:pStyle w:val="111"/>
        <w:numPr>
          <w:ilvl w:val="0"/>
          <w:numId w:val="22"/>
        </w:numPr>
        <w:ind w:left="0" w:firstLine="1070"/>
        <w:rPr>
          <w:i/>
          <w:sz w:val="24"/>
          <w:szCs w:val="24"/>
        </w:rPr>
      </w:pPr>
      <w:r w:rsidRPr="00DD0BC4">
        <w:rPr>
          <w:i/>
          <w:sz w:val="24"/>
          <w:szCs w:val="24"/>
        </w:rPr>
        <w:t>П</w:t>
      </w:r>
      <w:r w:rsidR="00722A9E" w:rsidRPr="00DD0BC4">
        <w:rPr>
          <w:i/>
          <w:sz w:val="24"/>
          <w:szCs w:val="24"/>
        </w:rPr>
        <w:t>одача заявления и иных документов в электронной форме, подписанных с использованием простой электронной подписи, не принадлежащей Заявителю (представителю Заявителя).</w:t>
      </w:r>
    </w:p>
    <w:p w:rsidR="00722A9E" w:rsidRPr="00DD0BC4" w:rsidRDefault="00722A9E" w:rsidP="00722A9E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722A9E" w:rsidRPr="00DD0BC4" w:rsidRDefault="00722A9E" w:rsidP="00722A9E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722A9E" w:rsidRPr="00DD0BC4" w:rsidRDefault="00722A9E" w:rsidP="00722A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_________________________                                                       ________________________________</w:t>
      </w:r>
    </w:p>
    <w:p w:rsidR="00722A9E" w:rsidRPr="00DD0BC4" w:rsidRDefault="00722A9E" w:rsidP="00722A9E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D0BC4">
        <w:rPr>
          <w:rFonts w:ascii="Times New Roman" w:hAnsi="Times New Roman"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                  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 ИО, подпись)</w:t>
      </w:r>
    </w:p>
    <w:p w:rsidR="00722A9E" w:rsidRPr="00DD0BC4" w:rsidRDefault="00722A9E" w:rsidP="00722A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«_____»________20__г.</w:t>
      </w:r>
    </w:p>
    <w:p w:rsidR="00722A9E" w:rsidRPr="00DD0BC4" w:rsidRDefault="00722A9E" w:rsidP="00722A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2A9E" w:rsidRPr="00DD0BC4" w:rsidRDefault="00722A9E" w:rsidP="00722A9E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С решением </w:t>
      </w:r>
      <w:proofErr w:type="gramStart"/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ознакомлен</w:t>
      </w:r>
      <w:proofErr w:type="gramEnd"/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(а), причины отказа разъяснены</w:t>
      </w:r>
    </w:p>
    <w:p w:rsidR="00722A9E" w:rsidRPr="00DD0BC4" w:rsidRDefault="00722A9E" w:rsidP="00722A9E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Один экз. решения получил (а) </w:t>
      </w:r>
    </w:p>
    <w:p w:rsidR="00722A9E" w:rsidRPr="00DD0BC4" w:rsidRDefault="00722A9E" w:rsidP="00722A9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2A9E" w:rsidRPr="00DD0BC4" w:rsidRDefault="00722A9E" w:rsidP="00722A9E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</w:p>
    <w:p w:rsidR="00722A9E" w:rsidRPr="00DD0BC4" w:rsidRDefault="00722A9E" w:rsidP="00722A9E">
      <w:pPr>
        <w:spacing w:after="0"/>
        <w:jc w:val="right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(дата, ФИО Заявителя, его представителя)</w:t>
      </w:r>
    </w:p>
    <w:p w:rsidR="00722A9E" w:rsidRPr="00DD0BC4" w:rsidRDefault="00722A9E" w:rsidP="00722A9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42E" w:rsidRPr="00DD0BC4" w:rsidRDefault="003B642E" w:rsidP="00722A9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42E" w:rsidRPr="00DD0BC4" w:rsidRDefault="003B642E" w:rsidP="00722A9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2A9E" w:rsidRPr="00DD0BC4" w:rsidRDefault="00722A9E" w:rsidP="00722A9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hAnsi="Times New Roman"/>
          <w:sz w:val="24"/>
          <w:szCs w:val="24"/>
        </w:rPr>
        <w:t>Данное решение может быть обжаловано в Министерство потребительского рынка и услуг Московской области или в судебном порядке</w:t>
      </w:r>
    </w:p>
    <w:p w:rsidR="00722A9E" w:rsidRPr="00DD0BC4" w:rsidRDefault="00722A9E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br w:type="page"/>
      </w:r>
    </w:p>
    <w:p w:rsidR="00E96EFF" w:rsidRPr="00DD0BC4" w:rsidRDefault="00E96EFF" w:rsidP="00E96EFF">
      <w:pPr>
        <w:pStyle w:val="1-"/>
        <w:spacing w:before="0" w:after="0" w:line="240" w:lineRule="auto"/>
        <w:ind w:left="5103"/>
        <w:jc w:val="left"/>
        <w:rPr>
          <w:b w:val="0"/>
          <w:sz w:val="24"/>
          <w:szCs w:val="24"/>
        </w:rPr>
      </w:pPr>
      <w:r w:rsidRPr="00DD0BC4">
        <w:rPr>
          <w:b w:val="0"/>
          <w:sz w:val="24"/>
          <w:szCs w:val="24"/>
        </w:rPr>
        <w:lastRenderedPageBreak/>
        <w:t>Приложение</w:t>
      </w:r>
      <w:r>
        <w:rPr>
          <w:b w:val="0"/>
          <w:sz w:val="24"/>
          <w:szCs w:val="24"/>
        </w:rPr>
        <w:t xml:space="preserve"> 10</w:t>
      </w:r>
    </w:p>
    <w:p w:rsidR="00E96EFF" w:rsidRPr="00DD0BC4" w:rsidRDefault="00E96EFF" w:rsidP="00E96EF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E96EFF" w:rsidRDefault="00E96EFF" w:rsidP="00E96EFF">
      <w:pPr>
        <w:pStyle w:val="Default"/>
        <w:ind w:left="5103"/>
      </w:pPr>
      <w:r w:rsidRPr="00DD0BC4">
        <w:rPr>
          <w:bCs/>
          <w:iCs/>
        </w:rPr>
        <w:t xml:space="preserve">предоставления муниципальной услуги </w:t>
      </w:r>
      <w:r w:rsidRPr="00DD0BC4">
        <w:rPr>
          <w:bCs/>
          <w:iCs/>
        </w:rPr>
        <w:br/>
      </w:r>
      <w:r w:rsidRPr="00776849">
        <w:rPr>
          <w:color w:val="auto"/>
        </w:rPr>
        <w:t>предоставления муниципальной услуги по предоставлению мест для захоронения (</w:t>
      </w:r>
      <w:proofErr w:type="spellStart"/>
      <w:r w:rsidRPr="00776849">
        <w:rPr>
          <w:color w:val="auto"/>
        </w:rPr>
        <w:t>подзахоронения</w:t>
      </w:r>
      <w:proofErr w:type="spellEnd"/>
      <w:r w:rsidRPr="00776849">
        <w:rPr>
          <w:color w:val="auto"/>
        </w:rPr>
        <w:t>), перерегистрации захоронений на других лиц, регистрации установки и замены надмогильных сооружений (надгробий)</w:t>
      </w:r>
      <w:r>
        <w:rPr>
          <w:color w:val="auto"/>
        </w:rPr>
        <w:t xml:space="preserve"> </w:t>
      </w:r>
      <w:r w:rsidRPr="00180CB8">
        <w:t xml:space="preserve">на территории  сельских поселений, городского поселения Сергиев Посад и </w:t>
      </w:r>
      <w:proofErr w:type="spellStart"/>
      <w:r w:rsidRPr="00180CB8">
        <w:t>межпоселенческих</w:t>
      </w:r>
      <w:proofErr w:type="spellEnd"/>
      <w:r>
        <w:t xml:space="preserve"> </w:t>
      </w:r>
      <w:r w:rsidRPr="00180CB8">
        <w:t xml:space="preserve"> территориях  Сергиево-Посадского </w:t>
      </w:r>
      <w:r>
        <w:t xml:space="preserve"> </w:t>
      </w:r>
      <w:r w:rsidRPr="00180CB8">
        <w:t>муниципального района</w:t>
      </w:r>
    </w:p>
    <w:p w:rsidR="00E96EFF" w:rsidRPr="00DD0BC4" w:rsidRDefault="00E96EFF" w:rsidP="00E96EF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Московской области</w:t>
      </w:r>
    </w:p>
    <w:p w:rsidR="000E675F" w:rsidRPr="00DD0BC4" w:rsidRDefault="000E675F" w:rsidP="009F008D">
      <w:pPr>
        <w:keepNext/>
        <w:spacing w:after="0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F008D" w:rsidRPr="00DD0BC4" w:rsidRDefault="009F008D" w:rsidP="009F008D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ФОРМЫ ЗАЯВЛЕНИЙ</w:t>
      </w:r>
    </w:p>
    <w:p w:rsidR="009F008D" w:rsidRPr="00DD0BC4" w:rsidRDefault="009F008D" w:rsidP="009F008D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 предоставлении Муниципальной услуги</w:t>
      </w:r>
    </w:p>
    <w:p w:rsidR="004D2E7D" w:rsidRPr="00DD0BC4" w:rsidRDefault="004D2E7D" w:rsidP="004D2E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Форма 1</w:t>
      </w:r>
    </w:p>
    <w:p w:rsidR="004D2E7D" w:rsidRPr="00DD0BC4" w:rsidRDefault="004D2E7D" w:rsidP="004D2E7D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_____________________________________________________________________________________________</w:t>
      </w:r>
      <w:r w:rsidR="006F3050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____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 </w:t>
      </w:r>
      <w:r w:rsidRPr="00DD0BC4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дела, уполномоченного органа Московской области в сфере погребения и похоронного дела)</w:t>
      </w:r>
      <w:r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*</w:t>
      </w:r>
    </w:p>
    <w:p w:rsidR="004D2E7D" w:rsidRPr="00DD0BC4" w:rsidRDefault="004D2E7D" w:rsidP="004D2E7D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D2E7D" w:rsidRPr="00DD0BC4" w:rsidRDefault="004D2E7D" w:rsidP="004D2E7D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__________________________________________________________________________________________________</w:t>
      </w:r>
    </w:p>
    <w:p w:rsidR="00347CE3" w:rsidRPr="00DD0BC4" w:rsidRDefault="00DE268E" w:rsidP="005E3B63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>(полное наименование специализированной службы по вопросам похоронного дел</w:t>
      </w:r>
      <w:r w:rsidR="000503B9" w:rsidRPr="00DD0BC4">
        <w:rPr>
          <w:rFonts w:ascii="Times New Roman" w:hAnsi="Times New Roman"/>
          <w:i/>
          <w:sz w:val="24"/>
          <w:szCs w:val="24"/>
          <w:vertAlign w:val="superscript"/>
        </w:rPr>
        <w:t>а</w:t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, адрес почтовой связи, адрес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)</w:t>
      </w:r>
    </w:p>
    <w:p w:rsidR="004D2E7D" w:rsidRPr="00DD0BC4" w:rsidRDefault="004D2E7D" w:rsidP="004D2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4D2E7D" w:rsidRPr="00DD0BC4" w:rsidRDefault="004D2E7D" w:rsidP="004D2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>о предоставлении места для одиночного захоронения</w:t>
      </w:r>
    </w:p>
    <w:p w:rsidR="00E14987" w:rsidRPr="00DD0BC4" w:rsidRDefault="00E14987" w:rsidP="004D2E7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465D" w:rsidRPr="00DD0BC4" w:rsidRDefault="004D2E7D" w:rsidP="00750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Прошу предоставить место для одиночного захоронения</w:t>
      </w:r>
      <w:r w:rsidR="0001465D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погребения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__________________________</w:t>
      </w:r>
      <w:r w:rsidR="0001465D"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  <w:r w:rsidR="006F3050" w:rsidRPr="00DD0BC4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</w:p>
    <w:p w:rsidR="004D2E7D" w:rsidRPr="00DD0BC4" w:rsidRDefault="0001465D" w:rsidP="000146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</w:t>
      </w:r>
      <w:proofErr w:type="gramStart"/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ФИО умершего)</w:t>
      </w:r>
      <w:proofErr w:type="gramEnd"/>
    </w:p>
    <w:p w:rsidR="0001465D" w:rsidRPr="00DD0BC4" w:rsidRDefault="0001465D" w:rsidP="004D2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2E7D" w:rsidRPr="00DD0BC4" w:rsidRDefault="004D2E7D" w:rsidP="004D2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Прилагаю документы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4D2E7D" w:rsidRPr="00DD0BC4" w:rsidRDefault="004D2E7D" w:rsidP="004D2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._____________________________________________________________________</w:t>
      </w:r>
    </w:p>
    <w:p w:rsidR="004D2E7D" w:rsidRPr="00DD0BC4" w:rsidRDefault="004D2E7D" w:rsidP="004D2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</w:t>
      </w:r>
    </w:p>
    <w:p w:rsidR="004D2E7D" w:rsidRPr="00DD0BC4" w:rsidRDefault="004D2E7D" w:rsidP="004D2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</w:t>
      </w:r>
    </w:p>
    <w:p w:rsidR="00F97E2A" w:rsidRPr="00DD0BC4" w:rsidRDefault="00F97E2A" w:rsidP="004D2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7E2A" w:rsidRPr="00DD0BC4" w:rsidRDefault="00F97E2A" w:rsidP="00F97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:rsidR="005E3B63" w:rsidRPr="00DD0BC4" w:rsidRDefault="005E3B63" w:rsidP="00F97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7E2A" w:rsidRPr="00DD0BC4" w:rsidRDefault="00F97E2A" w:rsidP="00F97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:rsidR="00F97E2A" w:rsidRPr="00DD0BC4" w:rsidRDefault="00F97E2A" w:rsidP="00F97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:rsidR="00F97E2A" w:rsidRPr="00DD0BC4" w:rsidRDefault="00F97E2A" w:rsidP="00F97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:rsidR="00F97E2A" w:rsidRPr="00DD0BC4" w:rsidRDefault="00F97E2A" w:rsidP="004D2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7E2A" w:rsidRPr="00DD0BC4" w:rsidRDefault="004D2E7D" w:rsidP="004D2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</w:t>
      </w:r>
      <w:r w:rsidR="005E3B63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прошу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выдать:</w:t>
      </w:r>
    </w:p>
    <w:p w:rsidR="0001465D" w:rsidRPr="00DD0BC4" w:rsidRDefault="004D2E7D" w:rsidP="000146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</w:t>
      </w:r>
    </w:p>
    <w:p w:rsidR="0001465D" w:rsidRPr="00DD0BC4" w:rsidRDefault="0001465D" w:rsidP="000146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</w:t>
      </w:r>
      <w:r w:rsidR="005E3B63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 </w:t>
      </w:r>
      <w:r w:rsidR="005E3B63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</w:t>
      </w:r>
      <w:r w:rsidR="000E675F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</w:t>
      </w:r>
      <w:r w:rsidR="005E3B63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0503B9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</w:t>
      </w:r>
      <w:r w:rsidR="005E3B63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_________________________  </w:t>
      </w:r>
    </w:p>
    <w:p w:rsidR="000503B9" w:rsidRPr="00DD0BC4" w:rsidRDefault="000503B9" w:rsidP="000503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</w:t>
      </w:r>
      <w:r w:rsidR="0001465D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(подпись Заявителя)</w:t>
      </w:r>
      <w:r w:rsidR="005E3B63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         (дата)</w:t>
      </w:r>
    </w:p>
    <w:p w:rsidR="000503B9" w:rsidRPr="00DD0BC4" w:rsidRDefault="000503B9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008D" w:rsidRPr="00DD0BC4" w:rsidRDefault="009F008D" w:rsidP="00E96E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</w:t>
      </w:r>
      <w:r w:rsidR="0001465D" w:rsidRPr="00DD0BC4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______________________________________________________________________________________________ </w:t>
      </w:r>
      <w:r w:rsidRPr="00DD0BC4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дела, уполномоченного органа Московской области в сфере погребения и похоронного дела)</w:t>
      </w:r>
      <w:r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*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________________________________________________________________________________</w:t>
      </w:r>
      <w:r w:rsidR="004D2E7D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</w:t>
      </w:r>
    </w:p>
    <w:p w:rsidR="009F008D" w:rsidRPr="00DD0BC4" w:rsidRDefault="009F008D" w:rsidP="009F008D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- при наличии) заявителя, адрес места жительства (адрес места пребывания), адрес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  <w:r w:rsidR="005A3F31"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либо наименование организации (при обращении с заявлением о предоставлении места для почетного захоронения)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D2E7D" w:rsidRPr="00DD0BC4" w:rsidRDefault="004D2E7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ED4DFE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>о предоставлении места для захоронения</w:t>
      </w:r>
      <w:r w:rsidR="0001465D"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(родственного, воинского, почетного, </w:t>
      </w:r>
      <w:proofErr w:type="gramEnd"/>
    </w:p>
    <w:p w:rsidR="009F008D" w:rsidRPr="00DD0BC4" w:rsidRDefault="0001465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>ниши в стене скорби</w:t>
      </w:r>
      <w:r w:rsidR="00F156EB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) (</w:t>
      </w:r>
      <w:proofErr w:type="gramStart"/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нужное</w:t>
      </w:r>
      <w:proofErr w:type="gramEnd"/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подчеркнуть)</w:t>
      </w:r>
    </w:p>
    <w:p w:rsidR="00E14987" w:rsidRPr="00DD0BC4" w:rsidRDefault="00E14987" w:rsidP="009F00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008D" w:rsidRPr="00DD0BC4" w:rsidRDefault="009F008D" w:rsidP="00750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Прошу предоставить место для захоронения __________________________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                                                                                              </w:t>
      </w:r>
      <w:r w:rsidR="004D2E7D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(ФИО умершего)</w:t>
      </w:r>
    </w:p>
    <w:p w:rsidR="0001465D" w:rsidRPr="00DD0BC4" w:rsidRDefault="0001465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на кладбище_______________________________________________________________________</w:t>
      </w:r>
      <w:r w:rsidR="006F3050" w:rsidRPr="00DD0BC4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01465D" w:rsidRPr="00DD0BC4" w:rsidRDefault="0001465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</w:t>
      </w:r>
      <w:proofErr w:type="gramStart"/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(наименование кладбища, место его нахождени</w:t>
      </w:r>
      <w:r w:rsidR="00F156EB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я (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адрес)</w:t>
      </w:r>
      <w:proofErr w:type="gramEnd"/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и выдать </w:t>
      </w:r>
      <w:r w:rsidR="00A71457" w:rsidRPr="00DD0BC4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достоверение о захоронении</w:t>
      </w:r>
      <w:r w:rsidR="00EC6F3E" w:rsidRPr="00DD0BC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D2E7D" w:rsidRPr="00DD0BC4" w:rsidRDefault="004D2E7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Прилагаю документы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.____________________________________________________________________</w:t>
      </w:r>
      <w:r w:rsidR="00641527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</w:t>
      </w:r>
      <w:r w:rsidR="00641527"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</w:t>
      </w:r>
      <w:r w:rsidR="00641527"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 выдать: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C7751" w:rsidRPr="00DD0BC4" w:rsidRDefault="004C7751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C7751" w:rsidRPr="00DD0BC4" w:rsidRDefault="004C7751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</w:t>
      </w:r>
      <w:r w:rsidR="00CC0874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_________________________  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(подпись Заявителя)                                                                   </w:t>
      </w:r>
      <w:r w:rsidR="00CC0874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(дата)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C6F3E" w:rsidRPr="00DD0BC4" w:rsidRDefault="00EC6F3E" w:rsidP="009F00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6F3E" w:rsidRPr="00DD0BC4" w:rsidRDefault="00EC6F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Форма </w:t>
      </w:r>
      <w:r w:rsidR="005A3F31" w:rsidRPr="00DD0BC4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571DF0" w:rsidRPr="00DD0BC4" w:rsidRDefault="00571DF0" w:rsidP="009F00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DF0" w:rsidRPr="00DD0BC4" w:rsidRDefault="00676F99" w:rsidP="00056913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 w:rsidR="00571DF0" w:rsidRPr="00DD0BC4">
        <w:rPr>
          <w:rFonts w:ascii="Times New Roman" w:eastAsia="Times New Roman" w:hAnsi="Times New Roman"/>
          <w:sz w:val="24"/>
          <w:szCs w:val="24"/>
          <w:lang w:eastAsia="ru-RU"/>
        </w:rPr>
        <w:t>Утверждена</w:t>
      </w:r>
      <w:proofErr w:type="gramEnd"/>
      <w:r w:rsidR="00571DF0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распоряжением</w:t>
      </w:r>
      <w:r w:rsidR="006426B9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71DF0" w:rsidRPr="00DD0BC4">
        <w:rPr>
          <w:rFonts w:ascii="Times New Roman" w:eastAsia="Times New Roman" w:hAnsi="Times New Roman"/>
          <w:sz w:val="24"/>
          <w:szCs w:val="24"/>
          <w:lang w:eastAsia="ru-RU"/>
        </w:rPr>
        <w:t>Министерства потребительского рынка и</w:t>
      </w:r>
      <w:r w:rsidR="006426B9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71DF0" w:rsidRPr="00DD0BC4">
        <w:rPr>
          <w:rFonts w:ascii="Times New Roman" w:eastAsia="Times New Roman" w:hAnsi="Times New Roman"/>
          <w:sz w:val="24"/>
          <w:szCs w:val="24"/>
          <w:lang w:eastAsia="ru-RU"/>
        </w:rPr>
        <w:t>услуг Московской области от 07.11.2016 № 17РВ-43 «Об утверждении формы заявления о предоставлении места для создания семейного</w:t>
      </w:r>
      <w:r w:rsidR="0053382E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71DF0" w:rsidRPr="00DD0BC4">
        <w:rPr>
          <w:rFonts w:ascii="Times New Roman" w:eastAsia="Times New Roman" w:hAnsi="Times New Roman"/>
          <w:sz w:val="24"/>
          <w:szCs w:val="24"/>
          <w:lang w:eastAsia="ru-RU"/>
        </w:rPr>
        <w:t>(родового) захоронения»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______________________________________________________________________________________________</w:t>
      </w:r>
      <w:r w:rsidR="006426B9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____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DD0BC4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дела, уполномоченного органа Московской области в сфере погребения и похоронного дела)</w:t>
      </w:r>
      <w:r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*</w:t>
      </w: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__________________________________________________________________________________________________</w:t>
      </w:r>
    </w:p>
    <w:p w:rsidR="00571DF0" w:rsidRPr="00DD0BC4" w:rsidRDefault="00571DF0" w:rsidP="00571DF0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- при наличии) заявителя, адрес места жительства (адрес места пребывания), адрес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>о предоставлении места для создания семейного (родового) захоронения под настоящие/ будущие захоронения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</w:t>
      </w:r>
      <w:proofErr w:type="gramStart"/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нужное</w:t>
      </w:r>
      <w:proofErr w:type="gramEnd"/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подчеркнуть)</w:t>
      </w: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2E98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Прошу предоставить мест</w:t>
      </w:r>
      <w:r w:rsidR="00ED4DFE" w:rsidRPr="00DD0BC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1A51CB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создания семейного (родового) захоронения под настоящие захоронения, будущие захоронения (</w:t>
      </w:r>
      <w:r w:rsidR="001A51CB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 w:rsidR="001A51CB" w:rsidRPr="00DD0BC4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ED4DFE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кладбище_________________________</w:t>
      </w:r>
      <w:r w:rsidR="00582E98"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__________________________________________________,</w:t>
      </w:r>
    </w:p>
    <w:p w:rsidR="00ED4DFE" w:rsidRPr="00DD0BC4" w:rsidRDefault="00582E98" w:rsidP="00571D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</w:t>
      </w:r>
      <w:r w:rsidR="00ED4DFE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proofErr w:type="gramStart"/>
      <w:r w:rsidR="00ED4DFE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 наименование кладбища, его местонахождение (адрес)</w:t>
      </w:r>
      <w:proofErr w:type="gramEnd"/>
    </w:p>
    <w:p w:rsidR="00582E98" w:rsidRPr="00DD0BC4" w:rsidRDefault="00ED4DFE" w:rsidP="00ED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порядковый номер</w:t>
      </w:r>
      <w:r w:rsidR="00582E98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места семейного (родового) захоронения_______________________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582E98" w:rsidRPr="00DD0BC4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="001A3854" w:rsidRPr="00DD0BC4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ED4DFE" w:rsidRPr="00DD0BC4" w:rsidRDefault="00ED4DFE" w:rsidP="00ED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размером____________________________________</w:t>
      </w:r>
      <w:r w:rsidR="008C6E5C" w:rsidRPr="00DD0BC4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582E98" w:rsidRPr="00DD0BC4">
        <w:rPr>
          <w:rFonts w:ascii="Times New Roman" w:eastAsia="Times New Roman" w:hAnsi="Times New Roman"/>
          <w:sz w:val="24"/>
          <w:szCs w:val="24"/>
          <w:lang w:eastAsia="ru-RU"/>
        </w:rPr>
        <w:t>_ для захоронения_____________________</w:t>
      </w:r>
    </w:p>
    <w:p w:rsidR="0053382E" w:rsidRPr="00DD0BC4" w:rsidRDefault="00582E98" w:rsidP="005338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</w:t>
      </w:r>
      <w:r w:rsidR="005E7198" w:rsidRPr="00DD0BC4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53382E" w:rsidRPr="00DD0BC4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DD0BC4">
        <w:rPr>
          <w:rFonts w:ascii="Times New Roman" w:eastAsia="Times New Roman" w:hAnsi="Times New Roman"/>
          <w:sz w:val="16"/>
          <w:szCs w:val="16"/>
          <w:lang w:eastAsia="ru-RU"/>
        </w:rPr>
        <w:t>ра</w:t>
      </w:r>
      <w:r w:rsidR="0053382E" w:rsidRPr="00DD0BC4">
        <w:rPr>
          <w:rFonts w:ascii="Times New Roman" w:eastAsia="Times New Roman" w:hAnsi="Times New Roman"/>
          <w:sz w:val="16"/>
          <w:szCs w:val="16"/>
          <w:lang w:eastAsia="ru-RU"/>
        </w:rPr>
        <w:t>змер места для создания семейного (родового) захоронения</w:t>
      </w:r>
      <w:r w:rsidR="008C6E5C" w:rsidRPr="00DD0BC4">
        <w:rPr>
          <w:rFonts w:ascii="Times New Roman" w:eastAsia="Times New Roman" w:hAnsi="Times New Roman"/>
          <w:sz w:val="16"/>
          <w:szCs w:val="16"/>
          <w:lang w:eastAsia="ru-RU"/>
        </w:rPr>
        <w:t xml:space="preserve">, </w:t>
      </w:r>
      <w:proofErr w:type="spellStart"/>
      <w:r w:rsidR="008C6E5C" w:rsidRPr="00DD0BC4">
        <w:rPr>
          <w:rFonts w:ascii="Times New Roman" w:eastAsia="Times New Roman" w:hAnsi="Times New Roman"/>
          <w:sz w:val="16"/>
          <w:szCs w:val="16"/>
          <w:lang w:eastAsia="ru-RU"/>
        </w:rPr>
        <w:t>кв</w:t>
      </w:r>
      <w:proofErr w:type="gramStart"/>
      <w:r w:rsidR="008C6E5C" w:rsidRPr="00DD0BC4">
        <w:rPr>
          <w:rFonts w:ascii="Times New Roman" w:eastAsia="Times New Roman" w:hAnsi="Times New Roman"/>
          <w:sz w:val="16"/>
          <w:szCs w:val="16"/>
          <w:lang w:eastAsia="ru-RU"/>
        </w:rPr>
        <w:t>.м</w:t>
      </w:r>
      <w:proofErr w:type="gramEnd"/>
      <w:r w:rsidR="008C6E5C" w:rsidRPr="00DD0BC4">
        <w:rPr>
          <w:rFonts w:ascii="Times New Roman" w:eastAsia="Times New Roman" w:hAnsi="Times New Roman"/>
          <w:sz w:val="16"/>
          <w:szCs w:val="16"/>
          <w:lang w:eastAsia="ru-RU"/>
        </w:rPr>
        <w:t>етров</w:t>
      </w:r>
      <w:proofErr w:type="spellEnd"/>
      <w:r w:rsidR="008C6E5C" w:rsidRPr="00DD0BC4">
        <w:rPr>
          <w:rFonts w:ascii="Times New Roman" w:eastAsia="Times New Roman" w:hAnsi="Times New Roman"/>
          <w:sz w:val="16"/>
          <w:szCs w:val="16"/>
          <w:lang w:eastAsia="ru-RU"/>
        </w:rPr>
        <w:t>.</w:t>
      </w:r>
      <w:r w:rsidR="00ED4DFE" w:rsidRPr="00DD0BC4">
        <w:rPr>
          <w:rFonts w:ascii="Times New Roman" w:eastAsia="Times New Roman" w:hAnsi="Times New Roman"/>
          <w:sz w:val="16"/>
          <w:szCs w:val="16"/>
          <w:lang w:eastAsia="ru-RU"/>
        </w:rPr>
        <w:t>)</w:t>
      </w:r>
      <w:r w:rsidRPr="00DD0BC4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</w:t>
      </w:r>
      <w:r w:rsidR="00F62449" w:rsidRPr="00DD0BC4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</w:t>
      </w:r>
      <w:r w:rsidRPr="00DD0BC4">
        <w:rPr>
          <w:rFonts w:ascii="Times New Roman" w:eastAsia="Times New Roman" w:hAnsi="Times New Roman"/>
          <w:sz w:val="16"/>
          <w:szCs w:val="16"/>
          <w:lang w:eastAsia="ru-RU"/>
        </w:rPr>
        <w:t xml:space="preserve">    (ФИО </w:t>
      </w:r>
      <w:proofErr w:type="gramStart"/>
      <w:r w:rsidRPr="00DD0BC4">
        <w:rPr>
          <w:rFonts w:ascii="Times New Roman" w:eastAsia="Times New Roman" w:hAnsi="Times New Roman"/>
          <w:sz w:val="16"/>
          <w:szCs w:val="16"/>
          <w:lang w:eastAsia="ru-RU"/>
        </w:rPr>
        <w:t>умершего</w:t>
      </w:r>
      <w:proofErr w:type="gramEnd"/>
      <w:r w:rsidRPr="00DD0BC4">
        <w:rPr>
          <w:rFonts w:ascii="Times New Roman" w:eastAsia="Times New Roman" w:hAnsi="Times New Roman"/>
          <w:sz w:val="16"/>
          <w:szCs w:val="16"/>
          <w:lang w:eastAsia="ru-RU"/>
        </w:rPr>
        <w:t>)</w:t>
      </w:r>
      <w:r w:rsidR="00F62449" w:rsidRPr="00DD0BC4">
        <w:rPr>
          <w:rFonts w:ascii="Times New Roman" w:eastAsia="Times New Roman" w:hAnsi="Times New Roman"/>
          <w:sz w:val="16"/>
          <w:szCs w:val="16"/>
          <w:lang w:eastAsia="ru-RU"/>
        </w:rPr>
        <w:t>**</w:t>
      </w:r>
    </w:p>
    <w:p w:rsidR="00571DF0" w:rsidRPr="00DD0BC4" w:rsidRDefault="00F62449" w:rsidP="001A5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и выдать </w:t>
      </w:r>
      <w:r w:rsidR="0053382E" w:rsidRPr="00DD0BC4">
        <w:rPr>
          <w:rFonts w:ascii="Times New Roman" w:eastAsia="Times New Roman" w:hAnsi="Times New Roman"/>
          <w:sz w:val="24"/>
          <w:szCs w:val="24"/>
          <w:lang w:eastAsia="ru-RU"/>
        </w:rPr>
        <w:t>удостоверение о семейном родовом) захоронении.</w:t>
      </w:r>
    </w:p>
    <w:p w:rsidR="00F62449" w:rsidRPr="00DD0BC4" w:rsidRDefault="00F62449" w:rsidP="0057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Прилагаю документы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.__________________________________________________________________________________</w:t>
      </w: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2.__________________________________________________________________________________</w:t>
      </w:r>
    </w:p>
    <w:p w:rsidR="00F62449" w:rsidRPr="00DD0BC4" w:rsidRDefault="001A3854" w:rsidP="0057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3.__________________________________________________________________________________</w:t>
      </w:r>
    </w:p>
    <w:p w:rsidR="001A3854" w:rsidRPr="00DD0BC4" w:rsidRDefault="001A3854" w:rsidP="0057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выдать:</w:t>
      </w: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</w:t>
      </w: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         _________________________  </w:t>
      </w: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(подпись Заявителя)                                                                                            (дата)</w:t>
      </w: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**) не заполняется при обращении с заявлением о предоставлении места для семейного (родового) захоронения под будущие захоронения</w:t>
      </w:r>
    </w:p>
    <w:p w:rsidR="00571DF0" w:rsidRPr="00DD0BC4" w:rsidRDefault="00571DF0" w:rsidP="00571D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Форма 4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_____________________________________________________________________________________________</w:t>
      </w:r>
      <w:r w:rsidR="005A3F31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</w:t>
      </w:r>
      <w:r w:rsidR="006F3050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 </w:t>
      </w:r>
      <w:r w:rsidRPr="00DD0BC4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</w:t>
      </w:r>
      <w:r w:rsidR="00E22CDB" w:rsidRPr="00DD0BC4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)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________________________________________________________________________________</w:t>
      </w:r>
    </w:p>
    <w:p w:rsidR="009F008D" w:rsidRPr="00DD0BC4" w:rsidRDefault="009F008D" w:rsidP="009F008D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- при наличии) заявителя, адрес места жительства (адрес места пребывания), адрес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D2E7D" w:rsidRPr="00DD0BC4" w:rsidRDefault="004D2E7D" w:rsidP="009F008D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предоставлении места для </w:t>
      </w:r>
      <w:proofErr w:type="spellStart"/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>подзахоронения</w:t>
      </w:r>
      <w:proofErr w:type="spellEnd"/>
    </w:p>
    <w:p w:rsidR="00E14987" w:rsidRPr="00DD0BC4" w:rsidRDefault="00E14987" w:rsidP="009F00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Прошу разрешить подзахоронить умершего __________________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                                                                                                </w:t>
      </w:r>
      <w:r w:rsidR="00EC6F3E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(ФИО умершего)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gramStart"/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на месте родственного, семейного (родового), воинского, почетного захоронения или в нише стены скорби (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), расположенно</w:t>
      </w:r>
      <w:r w:rsidR="00750209" w:rsidRPr="00DD0BC4">
        <w:rPr>
          <w:rFonts w:ascii="Times New Roman" w:eastAsia="Times New Roman" w:hAnsi="Times New Roman"/>
          <w:sz w:val="24"/>
          <w:szCs w:val="24"/>
          <w:lang w:eastAsia="ru-RU"/>
        </w:rPr>
        <w:t>го (ой)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кладбище ______________________________________________________________________</w:t>
      </w:r>
      <w:proofErr w:type="gramEnd"/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</w:t>
      </w:r>
      <w:proofErr w:type="gramStart"/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Прилагаю документы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6F3050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1._____________________________________________________________________</w:t>
      </w:r>
      <w:r w:rsidR="006F3050"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</w:t>
      </w:r>
      <w:r w:rsidR="006F3050"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</w:t>
      </w:r>
      <w:r w:rsidR="006F3050"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 выдать: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</w:t>
      </w:r>
      <w:r w:rsidR="004072E9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_________________________  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(подпись Заявителя)                                                                   </w:t>
      </w:r>
      <w:r w:rsidR="004072E9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(дата)</w:t>
      </w:r>
    </w:p>
    <w:p w:rsidR="005E3B63" w:rsidRPr="00DD0BC4" w:rsidRDefault="005E3B63" w:rsidP="009F00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9F00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9F00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9F00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9F00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9F00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E1A" w:rsidRPr="00DD0BC4" w:rsidRDefault="00330E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Форма </w:t>
      </w:r>
      <w:r w:rsidR="001F4948" w:rsidRPr="00DD0BC4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4D2E7D" w:rsidRPr="00DD0BC4" w:rsidRDefault="004D2E7D" w:rsidP="009F00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_____________________________________________________________________________________________</w:t>
      </w:r>
      <w:r w:rsidR="004D2E7D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</w:t>
      </w:r>
      <w:r w:rsidR="00C86145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</w:t>
      </w:r>
      <w:r w:rsidR="004D2E7D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DD0BC4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</w:t>
      </w:r>
      <w:r w:rsidR="00E22CDB" w:rsidRPr="00DD0BC4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)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____________________________________________________________________________________________</w:t>
      </w:r>
      <w:r w:rsidR="005A3F31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____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br/>
      </w: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- при наличии) заявителя, адрес места жительства (адрес места пребывания), адрес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перерегистрации захоронения на </w:t>
      </w:r>
      <w:r w:rsidR="00E22CDB"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>другое</w:t>
      </w:r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лицо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Прошу перерегистрировать родственное, семейное (родовое), воинское, почетное захоронение или нишу в стене скорби (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), расположенное</w:t>
      </w:r>
      <w:r w:rsidR="00750209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="00750209" w:rsidRPr="00DD0BC4"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proofErr w:type="spellEnd"/>
      <w:r w:rsidR="00750209" w:rsidRPr="00DD0BC4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кладбище ______________________________________________________________________________</w:t>
      </w:r>
      <w:r w:rsidR="00C86145" w:rsidRPr="00DD0BC4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__,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             </w:t>
      </w:r>
      <w:proofErr w:type="gramStart"/>
      <w:r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(наименование кладбища, его местонахождение (адрес)</w:t>
      </w:r>
      <w:proofErr w:type="gramEnd"/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на___________________________________________________________________________</w:t>
      </w:r>
      <w:r w:rsidR="00C86145" w:rsidRPr="00DD0BC4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___ 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(</w:t>
      </w:r>
      <w:r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ФИО лица, на которое заявитель просит перерегистрировать место захоронения)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в связи_______________________________________________________________________</w:t>
      </w:r>
      <w:r w:rsidR="00C86145" w:rsidRPr="00DD0BC4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</w:t>
      </w:r>
      <w:r w:rsidR="00C86145" w:rsidRPr="00DD0BC4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</w:t>
      </w:r>
      <w:r w:rsidR="00C86145" w:rsidRPr="00DD0BC4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Прилагаю следующие документы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._____________________________________________________________________________</w:t>
      </w:r>
      <w:r w:rsidR="00C86145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___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</w:t>
      </w:r>
      <w:r w:rsidR="00C86145" w:rsidRPr="00DD0BC4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</w:t>
      </w:r>
      <w:r w:rsidR="00C86145" w:rsidRPr="00DD0BC4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 выдать: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</w:t>
      </w:r>
      <w:r w:rsidR="005E1B54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_________________________  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(подпись Заявителя)                                                        </w:t>
      </w:r>
      <w:r w:rsidR="005E1B54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</w:t>
      </w:r>
      <w:r w:rsidR="005E1B54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(дата)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008D" w:rsidRPr="00DD0BC4" w:rsidRDefault="009F008D" w:rsidP="009F00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0BC4">
        <w:rPr>
          <w:rFonts w:ascii="Times New Roman" w:eastAsia="Times New Roman" w:hAnsi="Times New Roman"/>
          <w:sz w:val="24"/>
          <w:szCs w:val="24"/>
          <w:lang w:eastAsia="ar-SA"/>
        </w:rPr>
        <w:br w:type="page"/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Форма </w:t>
      </w:r>
      <w:r w:rsidR="001F4948" w:rsidRPr="00DD0BC4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4D2E7D" w:rsidRPr="00DD0BC4" w:rsidRDefault="004D2E7D" w:rsidP="009F00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2E7D" w:rsidRPr="00DD0BC4" w:rsidRDefault="004D2E7D" w:rsidP="009F00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______________________________________________________________________________________________</w:t>
      </w:r>
      <w:r w:rsidR="004D2E7D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DD0BC4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</w:t>
      </w:r>
      <w:r w:rsidR="00E22CDB" w:rsidRPr="00DD0BC4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)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_____________________________________________________________________________________________</w:t>
      </w:r>
      <w:r w:rsidR="005A3F31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_____</w:t>
      </w:r>
    </w:p>
    <w:p w:rsidR="009F008D" w:rsidRPr="00DD0BC4" w:rsidRDefault="009F008D" w:rsidP="009F008D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- при наличии) заявителя, адрес места жительства (адрес места пребывания), адрес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862FC4" w:rsidRPr="00DD0BC4" w:rsidRDefault="009F008D" w:rsidP="00862F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оформлении удостоверения </w:t>
      </w:r>
      <w:r w:rsidR="00862FC4" w:rsidRPr="00DD0BC4">
        <w:rPr>
          <w:rFonts w:ascii="Times New Roman" w:hAnsi="Times New Roman"/>
          <w:b/>
          <w:sz w:val="24"/>
          <w:szCs w:val="24"/>
        </w:rPr>
        <w:t>на захоронение, произведенное до 1 августа 2004 года</w:t>
      </w:r>
      <w:r w:rsidR="00750209" w:rsidRPr="00DD0BC4">
        <w:rPr>
          <w:rFonts w:ascii="Times New Roman" w:hAnsi="Times New Roman"/>
          <w:b/>
          <w:sz w:val="24"/>
          <w:szCs w:val="24"/>
        </w:rPr>
        <w:t>/</w:t>
      </w:r>
      <w:r w:rsidR="00862FC4" w:rsidRPr="00DD0BC4">
        <w:rPr>
          <w:rFonts w:ascii="Times New Roman" w:hAnsi="Times New Roman"/>
          <w:b/>
          <w:sz w:val="24"/>
          <w:szCs w:val="24"/>
        </w:rPr>
        <w:t xml:space="preserve"> на захоронение, произведенное после 1 августа 2004 </w:t>
      </w:r>
      <w:proofErr w:type="gramStart"/>
      <w:r w:rsidR="00862FC4" w:rsidRPr="00DD0BC4">
        <w:rPr>
          <w:rFonts w:ascii="Times New Roman" w:hAnsi="Times New Roman"/>
          <w:b/>
          <w:sz w:val="24"/>
          <w:szCs w:val="24"/>
        </w:rPr>
        <w:t>года</w:t>
      </w:r>
      <w:proofErr w:type="gramEnd"/>
      <w:r w:rsidR="00862FC4" w:rsidRPr="00DD0BC4">
        <w:rPr>
          <w:rFonts w:ascii="Times New Roman" w:hAnsi="Times New Roman"/>
          <w:b/>
          <w:sz w:val="24"/>
          <w:szCs w:val="24"/>
        </w:rPr>
        <w:t xml:space="preserve"> в случае если удостоверение о захоронении не выдано в соответствии с требованиями Закона Московской области</w:t>
      </w:r>
      <w:r w:rsidR="00862FC4" w:rsidRPr="00DD0BC4">
        <w:rPr>
          <w:rFonts w:ascii="Times New Roman" w:hAnsi="Times New Roman"/>
          <w:b/>
          <w:sz w:val="24"/>
          <w:szCs w:val="24"/>
        </w:rPr>
        <w:br/>
        <w:t>№ 115/2007-ОЗ «О погребении и похоронном деле в Московской области»</w:t>
      </w:r>
    </w:p>
    <w:p w:rsidR="00862FC4" w:rsidRPr="00DD0BC4" w:rsidRDefault="00862FC4" w:rsidP="00862FC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DD0BC4">
        <w:rPr>
          <w:rFonts w:ascii="Times New Roman" w:hAnsi="Times New Roman"/>
          <w:i/>
          <w:sz w:val="24"/>
          <w:szCs w:val="24"/>
        </w:rPr>
        <w:t>( нужное подчеркнуть)</w:t>
      </w:r>
    </w:p>
    <w:p w:rsidR="00862FC4" w:rsidRPr="00DD0BC4" w:rsidRDefault="00862FC4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оформить </w:t>
      </w:r>
      <w:r w:rsidR="00A71457" w:rsidRPr="00DD0BC4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достоверение </w:t>
      </w:r>
      <w:r w:rsidR="00A04609" w:rsidRPr="00DD0BC4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ранее произведенно</w:t>
      </w:r>
      <w:r w:rsidR="00A04609" w:rsidRPr="00DD0BC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родственно</w:t>
      </w:r>
      <w:r w:rsidR="00A04609" w:rsidRPr="00DD0BC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, семейно</w:t>
      </w:r>
      <w:r w:rsidR="00A04609" w:rsidRPr="00DD0BC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(родово</w:t>
      </w:r>
      <w:r w:rsidR="00A04609" w:rsidRPr="00DD0BC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), воинско</w:t>
      </w:r>
      <w:r w:rsidR="00A04609" w:rsidRPr="00DD0BC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, почетно</w:t>
      </w:r>
      <w:r w:rsidR="00A04609" w:rsidRPr="00DD0BC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захоронени</w:t>
      </w:r>
      <w:r w:rsidR="00A04609" w:rsidRPr="00DD0BC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30CFF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захоронение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F30CFF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нише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стен</w:t>
      </w:r>
      <w:r w:rsidR="00F30CFF" w:rsidRPr="00DD0BC4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скорби</w:t>
      </w:r>
      <w:r w:rsidR="00F30CFF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F30CFF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 w:rsidR="00F30CFF" w:rsidRPr="00DD0BC4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, расположенно</w:t>
      </w:r>
      <w:r w:rsidR="00A04609" w:rsidRPr="00DD0BC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750209"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на кладбище ________________________</w:t>
      </w:r>
      <w:r w:rsidR="00A04609" w:rsidRPr="00DD0BC4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6D720C" w:rsidRPr="00DD0BC4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F0359F" w:rsidRPr="00DD0BC4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_, 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</w:t>
      </w:r>
      <w:r w:rsidR="006D720C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</w:t>
      </w:r>
      <w:r w:rsidR="00F0359F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</w:t>
      </w:r>
      <w:r w:rsidR="006D720C"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</w:t>
      </w: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</w:t>
      </w:r>
      <w:proofErr w:type="gramStart"/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На данном месте захоронения захоронены: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1.______________________________________________________________________________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4.______________________________________________________________________________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 указываются ФИО захороненных, дата их захоронения, степень родства)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Прилагаю документы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1._______________________________________________________________________________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4._______________________________________________________________________</w:t>
      </w:r>
      <w:r w:rsidR="005E3B63" w:rsidRPr="00DD0BC4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 выдать: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 </w:t>
      </w:r>
      <w:r w:rsidR="005E1B54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_________________________  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(подпись Заявителя)                                                                       </w:t>
      </w:r>
      <w:r w:rsidR="005E1B54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(дата)</w:t>
      </w:r>
    </w:p>
    <w:p w:rsidR="00862FC4" w:rsidRPr="00DD0BC4" w:rsidRDefault="00862F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Форма </w:t>
      </w:r>
      <w:r w:rsidR="001F4948" w:rsidRPr="00DD0BC4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4D2E7D" w:rsidRPr="00DD0BC4" w:rsidRDefault="004D2E7D" w:rsidP="009F00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2E7D" w:rsidRPr="00DD0BC4" w:rsidRDefault="004D2E7D" w:rsidP="009F00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_____________________________________________________________________________________________</w:t>
      </w:r>
      <w:r w:rsidR="004D2E7D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___</w:t>
      </w:r>
      <w:r w:rsidR="00FA1AC7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DD0BC4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дела, уполномоченного органа Московской области в сфере погребения и похоронного дела)</w:t>
      </w:r>
      <w:r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*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____________________________________________________________________________________________</w:t>
      </w:r>
      <w:r w:rsidR="005A3F31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_____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</w:t>
      </w:r>
    </w:p>
    <w:p w:rsidR="009F008D" w:rsidRPr="00DD0BC4" w:rsidRDefault="009F008D" w:rsidP="009F008D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- при наличии) заявителя, адрес места жительства (адрес места пребывания), адрес </w:t>
      </w:r>
      <w:proofErr w:type="spell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DD0BC4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DD0BC4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862FC4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>о регистрации установки (замены) надмогильн</w:t>
      </w:r>
      <w:r w:rsidR="00F0359F"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>ого</w:t>
      </w:r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сооружени</w:t>
      </w:r>
      <w:r w:rsidR="00F0359F"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(надгроби</w:t>
      </w:r>
      <w:r w:rsidR="00F0359F"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Pr="00DD0B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) 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(нужное подчеркнуть)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008D" w:rsidRPr="00DD0BC4" w:rsidRDefault="009F008D" w:rsidP="001B39C6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gramStart"/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предоставить муниципальную услугу по регистрации установки (замены) </w:t>
      </w:r>
      <w:r w:rsidR="00E22CDB" w:rsidRPr="00DD0BC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) надмогильного сооружения (надгробия), установленного на могиле (регистрационный номер №____), находящейся на кладбище_________________________________________________________________</w:t>
      </w:r>
      <w:r w:rsidR="0002513D" w:rsidRPr="00DD0BC4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proofErr w:type="gramEnd"/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proofErr w:type="gramStart"/>
      <w:r w:rsidRPr="00DD0BC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(наименование кладбища, его местонахождение (адрес)</w:t>
      </w:r>
      <w:proofErr w:type="gramEnd"/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Прилагаю копии документов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.______________________________________________________________________________</w:t>
      </w:r>
      <w:r w:rsidR="005F6F4D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__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</w:t>
      </w:r>
      <w:r w:rsidR="005F6F4D" w:rsidRPr="00DD0BC4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</w:t>
      </w:r>
      <w:r w:rsidR="005F6F4D" w:rsidRPr="00DD0BC4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__</w:t>
      </w: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008D" w:rsidRPr="00DD0BC4" w:rsidRDefault="009F008D" w:rsidP="009F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79" w:name="_Ref437728895"/>
      <w:bookmarkStart w:id="180" w:name="_Toc437973324"/>
      <w:bookmarkStart w:id="181" w:name="_Toc438110066"/>
      <w:bookmarkStart w:id="182" w:name="_Toc438376278"/>
      <w:bookmarkStart w:id="183" w:name="_Toc441496574"/>
      <w:bookmarkEnd w:id="171"/>
      <w:bookmarkEnd w:id="172"/>
      <w:bookmarkEnd w:id="173"/>
      <w:bookmarkEnd w:id="174"/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 выдать: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</w:t>
      </w:r>
      <w:r w:rsidR="0002513D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_________________________  </w:t>
      </w:r>
    </w:p>
    <w:p w:rsidR="005E3B63" w:rsidRPr="00DD0BC4" w:rsidRDefault="005E3B63" w:rsidP="005E3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(подпись Заявителя)                                                                           </w:t>
      </w:r>
      <w:r w:rsidR="0002513D"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</w:t>
      </w:r>
      <w:r w:rsidRPr="00DD0B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(дата)</w:t>
      </w:r>
    </w:p>
    <w:p w:rsidR="00330E1A" w:rsidRPr="00DD0BC4" w:rsidRDefault="00330E1A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b/>
          <w:sz w:val="24"/>
          <w:szCs w:val="24"/>
        </w:rPr>
        <w:br w:type="page"/>
      </w:r>
    </w:p>
    <w:p w:rsidR="004771C5" w:rsidRPr="00DD0BC4" w:rsidRDefault="004771C5" w:rsidP="00C90FE7">
      <w:pPr>
        <w:pStyle w:val="1-"/>
        <w:spacing w:before="0" w:after="0" w:line="240" w:lineRule="auto"/>
        <w:ind w:left="5103"/>
        <w:jc w:val="left"/>
        <w:rPr>
          <w:b w:val="0"/>
          <w:sz w:val="24"/>
          <w:szCs w:val="24"/>
        </w:rPr>
      </w:pPr>
      <w:r w:rsidRPr="00DD0BC4">
        <w:rPr>
          <w:b w:val="0"/>
          <w:sz w:val="24"/>
          <w:szCs w:val="24"/>
        </w:rPr>
        <w:lastRenderedPageBreak/>
        <w:t xml:space="preserve">Приложение </w:t>
      </w:r>
      <w:r w:rsidR="00DA6DA3" w:rsidRPr="00DD0BC4">
        <w:rPr>
          <w:b w:val="0"/>
          <w:sz w:val="24"/>
          <w:szCs w:val="24"/>
        </w:rPr>
        <w:t>1</w:t>
      </w:r>
      <w:r w:rsidR="00CF1873" w:rsidRPr="00DD0BC4">
        <w:rPr>
          <w:b w:val="0"/>
          <w:sz w:val="24"/>
          <w:szCs w:val="24"/>
        </w:rPr>
        <w:t>1</w:t>
      </w:r>
    </w:p>
    <w:p w:rsidR="00E96EFF" w:rsidRPr="00DD0BC4" w:rsidRDefault="00E96EFF" w:rsidP="00E96EF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E96EFF" w:rsidRDefault="00E96EFF" w:rsidP="00E96EFF">
      <w:pPr>
        <w:pStyle w:val="Default"/>
        <w:ind w:left="5103"/>
      </w:pPr>
      <w:r w:rsidRPr="00DD0BC4">
        <w:rPr>
          <w:bCs/>
          <w:iCs/>
        </w:rPr>
        <w:t xml:space="preserve">предоставления муниципальной услуги </w:t>
      </w:r>
      <w:r w:rsidRPr="00DD0BC4">
        <w:rPr>
          <w:bCs/>
          <w:iCs/>
        </w:rPr>
        <w:br/>
      </w:r>
      <w:r w:rsidRPr="00776849">
        <w:rPr>
          <w:color w:val="auto"/>
        </w:rPr>
        <w:t>предоставления муниципальной услуги по предоставлению мест для захоронения (</w:t>
      </w:r>
      <w:proofErr w:type="spellStart"/>
      <w:r w:rsidRPr="00776849">
        <w:rPr>
          <w:color w:val="auto"/>
        </w:rPr>
        <w:t>подзахоронения</w:t>
      </w:r>
      <w:proofErr w:type="spellEnd"/>
      <w:r w:rsidRPr="00776849">
        <w:rPr>
          <w:color w:val="auto"/>
        </w:rPr>
        <w:t>), перерегистрации захоронений на других лиц, регистрации установки и замены надмогильных сооружений (надгробий)</w:t>
      </w:r>
      <w:r>
        <w:rPr>
          <w:color w:val="auto"/>
        </w:rPr>
        <w:t xml:space="preserve"> </w:t>
      </w:r>
      <w:r w:rsidRPr="00180CB8">
        <w:t xml:space="preserve">на территории  сельских поселений, городского поселения Сергиев Посад и </w:t>
      </w:r>
      <w:proofErr w:type="spellStart"/>
      <w:r w:rsidRPr="00180CB8">
        <w:t>межпоселенческих</w:t>
      </w:r>
      <w:proofErr w:type="spellEnd"/>
      <w:r>
        <w:t xml:space="preserve"> </w:t>
      </w:r>
      <w:r w:rsidRPr="00180CB8">
        <w:t xml:space="preserve"> территориях  Сергиево-Посадского </w:t>
      </w:r>
      <w:r>
        <w:t xml:space="preserve"> </w:t>
      </w:r>
      <w:r w:rsidRPr="00180CB8">
        <w:t>муниципального района</w:t>
      </w:r>
    </w:p>
    <w:p w:rsidR="00E96EFF" w:rsidRPr="00DD0BC4" w:rsidRDefault="00E96EFF" w:rsidP="00E96EF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Московской области</w:t>
      </w:r>
    </w:p>
    <w:p w:rsidR="007B25D3" w:rsidRPr="00DD0BC4" w:rsidRDefault="007B25D3" w:rsidP="007B25D3">
      <w:pPr>
        <w:keepNext/>
        <w:spacing w:after="0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B25D3" w:rsidRPr="00DD0BC4" w:rsidRDefault="007B25D3" w:rsidP="007B25D3">
      <w:pPr>
        <w:keepNext/>
        <w:spacing w:after="0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C90FE7" w:rsidRPr="00DD0BC4" w:rsidRDefault="007B25D3" w:rsidP="007B25D3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Т</w:t>
      </w:r>
      <w:r w:rsidR="00C90FE7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РЕБОВАНИЯ</w:t>
      </w:r>
    </w:p>
    <w:p w:rsidR="007B25D3" w:rsidRPr="00DD0BC4" w:rsidRDefault="007B25D3" w:rsidP="007B25D3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к помещениям, в которых предоставляется </w:t>
      </w:r>
      <w:r w:rsidR="002D2146" w:rsidRPr="00DD0BC4">
        <w:rPr>
          <w:rFonts w:ascii="Times New Roman" w:eastAsia="Times New Roman" w:hAnsi="Times New Roman"/>
          <w:sz w:val="24"/>
          <w:szCs w:val="24"/>
          <w:lang w:eastAsia="ru-RU"/>
        </w:rPr>
        <w:t>Муниципальная услуга</w:t>
      </w:r>
      <w:bookmarkEnd w:id="179"/>
      <w:bookmarkEnd w:id="180"/>
      <w:bookmarkEnd w:id="181"/>
      <w:bookmarkEnd w:id="182"/>
      <w:bookmarkEnd w:id="183"/>
    </w:p>
    <w:p w:rsidR="00C90FE7" w:rsidRPr="00DD0BC4" w:rsidRDefault="00C90FE7" w:rsidP="009A205D">
      <w:pPr>
        <w:keepNext/>
        <w:spacing w:after="0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7B25D3" w:rsidRPr="00DD0BC4" w:rsidRDefault="00511754" w:rsidP="0051175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1.</w:t>
      </w:r>
      <w:r w:rsidR="00B766D4" w:rsidRPr="00DD0BC4">
        <w:rPr>
          <w:rFonts w:ascii="Times New Roman" w:hAnsi="Times New Roman"/>
          <w:sz w:val="24"/>
          <w:szCs w:val="24"/>
        </w:rPr>
        <w:t xml:space="preserve"> </w:t>
      </w:r>
      <w:r w:rsidR="007B25D3" w:rsidRPr="00DD0BC4">
        <w:rPr>
          <w:rFonts w:ascii="Times New Roman" w:hAnsi="Times New Roman"/>
          <w:sz w:val="24"/>
          <w:szCs w:val="24"/>
        </w:rPr>
        <w:t xml:space="preserve">Помещения, в которых предоставляется </w:t>
      </w:r>
      <w:r w:rsidR="002D2146" w:rsidRPr="00DD0BC4">
        <w:rPr>
          <w:rFonts w:ascii="Times New Roman" w:eastAsia="Times New Roman" w:hAnsi="Times New Roman"/>
          <w:sz w:val="24"/>
          <w:szCs w:val="24"/>
          <w:lang w:eastAsia="ru-RU"/>
        </w:rPr>
        <w:t>Муниципальная услуга</w:t>
      </w:r>
      <w:r w:rsidR="007B25D3" w:rsidRPr="00DD0BC4">
        <w:rPr>
          <w:rFonts w:ascii="Times New Roman" w:hAnsi="Times New Roman"/>
          <w:sz w:val="24"/>
          <w:szCs w:val="24"/>
        </w:rPr>
        <w:t>, предпочтительно размещаются на нижних этажах зданий и должны соответствовать действующим санитарно-эпидемиологическим правилам и нормам</w:t>
      </w:r>
      <w:r w:rsidR="00C13033" w:rsidRPr="00DD0BC4">
        <w:rPr>
          <w:rFonts w:ascii="Times New Roman" w:hAnsi="Times New Roman"/>
          <w:sz w:val="24"/>
          <w:szCs w:val="24"/>
        </w:rPr>
        <w:t>.</w:t>
      </w:r>
    </w:p>
    <w:p w:rsidR="007B25D3" w:rsidRPr="00DD0BC4" w:rsidRDefault="00511754" w:rsidP="0051175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2. </w:t>
      </w:r>
      <w:r w:rsidR="007B25D3" w:rsidRPr="00DD0BC4">
        <w:rPr>
          <w:rFonts w:ascii="Times New Roman" w:hAnsi="Times New Roman"/>
          <w:sz w:val="24"/>
          <w:szCs w:val="24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</w:t>
      </w:r>
      <w:r w:rsidR="00C13033" w:rsidRPr="00DD0BC4">
        <w:rPr>
          <w:rFonts w:ascii="Times New Roman" w:hAnsi="Times New Roman"/>
          <w:sz w:val="24"/>
          <w:szCs w:val="24"/>
        </w:rPr>
        <w:t>.</w:t>
      </w:r>
    </w:p>
    <w:p w:rsidR="007B25D3" w:rsidRPr="00DD0BC4" w:rsidRDefault="00511754" w:rsidP="0051175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3. </w:t>
      </w:r>
      <w:r w:rsidR="007B25D3" w:rsidRPr="00DD0BC4">
        <w:rPr>
          <w:rFonts w:ascii="Times New Roman" w:hAnsi="Times New Roman"/>
          <w:sz w:val="24"/>
          <w:szCs w:val="24"/>
        </w:rPr>
        <w:t xml:space="preserve">При ином размещении помещений по высоте, должна быть обеспечена возможность получения </w:t>
      </w:r>
      <w:r w:rsidRPr="00DD0BC4">
        <w:rPr>
          <w:rFonts w:ascii="Times New Roman" w:hAnsi="Times New Roman"/>
          <w:sz w:val="24"/>
          <w:szCs w:val="24"/>
        </w:rPr>
        <w:t>Муниципальной у</w:t>
      </w:r>
      <w:r w:rsidR="007B25D3" w:rsidRPr="00DD0BC4">
        <w:rPr>
          <w:rFonts w:ascii="Times New Roman" w:hAnsi="Times New Roman"/>
          <w:sz w:val="24"/>
          <w:szCs w:val="24"/>
        </w:rPr>
        <w:t>слуги маломобильными группами населения</w:t>
      </w:r>
      <w:r w:rsidR="00C13033" w:rsidRPr="00DD0BC4">
        <w:rPr>
          <w:rFonts w:ascii="Times New Roman" w:hAnsi="Times New Roman"/>
          <w:sz w:val="24"/>
          <w:szCs w:val="24"/>
        </w:rPr>
        <w:t>.</w:t>
      </w:r>
    </w:p>
    <w:p w:rsidR="007B25D3" w:rsidRPr="00DD0BC4" w:rsidRDefault="00511754" w:rsidP="0051175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4. </w:t>
      </w:r>
      <w:r w:rsidR="007B25D3" w:rsidRPr="00DD0BC4">
        <w:rPr>
          <w:rFonts w:ascii="Times New Roman" w:hAnsi="Times New Roman"/>
          <w:sz w:val="24"/>
          <w:szCs w:val="24"/>
        </w:rPr>
        <w:t>Вход и выход из помещений оборудуются указателями</w:t>
      </w:r>
      <w:r w:rsidR="00C13033" w:rsidRPr="00DD0BC4">
        <w:rPr>
          <w:rFonts w:ascii="Times New Roman" w:hAnsi="Times New Roman"/>
          <w:sz w:val="24"/>
          <w:szCs w:val="24"/>
        </w:rPr>
        <w:t>.</w:t>
      </w:r>
    </w:p>
    <w:p w:rsidR="007B25D3" w:rsidRPr="00DD0BC4" w:rsidRDefault="00511754" w:rsidP="0051175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5. </w:t>
      </w:r>
      <w:r w:rsidR="007B25D3" w:rsidRPr="00DD0BC4">
        <w:rPr>
          <w:rFonts w:ascii="Times New Roman" w:hAnsi="Times New Roman"/>
          <w:sz w:val="24"/>
          <w:szCs w:val="24"/>
        </w:rPr>
        <w:t>Места для информирования, предназначенные для ознакомления Заявителей (представителей Заявителей) с информационными материалами, оборудуются информационными стендами</w:t>
      </w:r>
      <w:r w:rsidR="00C13033" w:rsidRPr="00DD0BC4">
        <w:rPr>
          <w:rFonts w:ascii="Times New Roman" w:hAnsi="Times New Roman"/>
          <w:sz w:val="24"/>
          <w:szCs w:val="24"/>
        </w:rPr>
        <w:t>.</w:t>
      </w:r>
    </w:p>
    <w:p w:rsidR="007B25D3" w:rsidRPr="00DD0BC4" w:rsidRDefault="00511754" w:rsidP="0051175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6. </w:t>
      </w:r>
      <w:r w:rsidR="007B25D3" w:rsidRPr="00DD0BC4">
        <w:rPr>
          <w:rFonts w:ascii="Times New Roman" w:hAnsi="Times New Roman"/>
          <w:sz w:val="24"/>
          <w:szCs w:val="24"/>
        </w:rPr>
        <w:t>Места для ожидания на подачу или получение документов оборудуются стульями, скамьями</w:t>
      </w:r>
      <w:r w:rsidR="00C13033" w:rsidRPr="00DD0BC4">
        <w:rPr>
          <w:rFonts w:ascii="Times New Roman" w:hAnsi="Times New Roman"/>
          <w:sz w:val="24"/>
          <w:szCs w:val="24"/>
        </w:rPr>
        <w:t>.</w:t>
      </w:r>
    </w:p>
    <w:p w:rsidR="007B25D3" w:rsidRPr="00DD0BC4" w:rsidRDefault="00511754" w:rsidP="0051175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7. </w:t>
      </w:r>
      <w:r w:rsidR="007B25D3" w:rsidRPr="00DD0BC4">
        <w:rPr>
          <w:rFonts w:ascii="Times New Roman" w:hAnsi="Times New Roman"/>
          <w:sz w:val="24"/>
          <w:szCs w:val="24"/>
        </w:rPr>
        <w:t>Места для заполнения заявления оборудуются стульями, столами (стойками) и обеспечиваются образцами заявлений, писчей бумагой и канцелярскими принадлежностями (шариковыми ручками)</w:t>
      </w:r>
      <w:r w:rsidR="00C13033" w:rsidRPr="00DD0BC4">
        <w:rPr>
          <w:rFonts w:ascii="Times New Roman" w:hAnsi="Times New Roman"/>
          <w:sz w:val="24"/>
          <w:szCs w:val="24"/>
        </w:rPr>
        <w:t>.</w:t>
      </w:r>
    </w:p>
    <w:p w:rsidR="007B25D3" w:rsidRPr="00DD0BC4" w:rsidRDefault="00511754" w:rsidP="0051175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8. </w:t>
      </w:r>
      <w:r w:rsidR="007B25D3" w:rsidRPr="00DD0BC4">
        <w:rPr>
          <w:rFonts w:ascii="Times New Roman" w:hAnsi="Times New Roman"/>
          <w:sz w:val="24"/>
          <w:szCs w:val="24"/>
        </w:rPr>
        <w:t>Кабинеты для приема Заявителей (представителей Заявителей) должны быть оборудованы информационными табличками (вывесками) с указанием:</w:t>
      </w:r>
    </w:p>
    <w:p w:rsidR="007B25D3" w:rsidRPr="00DD0BC4" w:rsidRDefault="00511754" w:rsidP="00511754">
      <w:pPr>
        <w:tabs>
          <w:tab w:val="left" w:pos="709"/>
          <w:tab w:val="left" w:pos="993"/>
        </w:tabs>
        <w:spacing w:after="0"/>
        <w:ind w:left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DD0BC4">
        <w:rPr>
          <w:rFonts w:ascii="Times New Roman" w:hAnsi="Times New Roman"/>
          <w:sz w:val="24"/>
          <w:szCs w:val="24"/>
          <w:lang w:eastAsia="ar-SA"/>
        </w:rPr>
        <w:t xml:space="preserve">1) </w:t>
      </w:r>
      <w:r w:rsidR="007B25D3" w:rsidRPr="00DD0BC4">
        <w:rPr>
          <w:rFonts w:ascii="Times New Roman" w:hAnsi="Times New Roman"/>
          <w:sz w:val="24"/>
          <w:szCs w:val="24"/>
          <w:lang w:eastAsia="ar-SA"/>
        </w:rPr>
        <w:t>номера кабинета;</w:t>
      </w:r>
    </w:p>
    <w:p w:rsidR="007B25D3" w:rsidRPr="00DD0BC4" w:rsidRDefault="00511754" w:rsidP="00511754">
      <w:pPr>
        <w:tabs>
          <w:tab w:val="left" w:pos="0"/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DD0BC4">
        <w:rPr>
          <w:rFonts w:ascii="Times New Roman" w:hAnsi="Times New Roman"/>
          <w:sz w:val="24"/>
          <w:szCs w:val="24"/>
          <w:lang w:eastAsia="ar-SA"/>
        </w:rPr>
        <w:t xml:space="preserve">2) </w:t>
      </w:r>
      <w:r w:rsidR="007B25D3" w:rsidRPr="00DD0BC4">
        <w:rPr>
          <w:rFonts w:ascii="Times New Roman" w:hAnsi="Times New Roman"/>
          <w:sz w:val="24"/>
          <w:szCs w:val="24"/>
          <w:lang w:eastAsia="ar-SA"/>
        </w:rPr>
        <w:t xml:space="preserve">фамилии, имени, отчества и должности </w:t>
      </w:r>
      <w:r w:rsidR="00F12536" w:rsidRPr="00DD0BC4">
        <w:rPr>
          <w:rFonts w:ascii="Times New Roman" w:hAnsi="Times New Roman"/>
          <w:sz w:val="24"/>
          <w:szCs w:val="24"/>
          <w:lang w:eastAsia="ar-SA"/>
        </w:rPr>
        <w:t>работника</w:t>
      </w:r>
      <w:r w:rsidR="007B25D3" w:rsidRPr="00DD0BC4">
        <w:rPr>
          <w:rFonts w:ascii="Times New Roman" w:hAnsi="Times New Roman"/>
          <w:sz w:val="24"/>
          <w:szCs w:val="24"/>
          <w:lang w:eastAsia="ar-SA"/>
        </w:rPr>
        <w:t xml:space="preserve">, осуществляющего предоставление </w:t>
      </w:r>
      <w:r w:rsidR="00F12536" w:rsidRPr="00DD0BC4">
        <w:rPr>
          <w:rFonts w:ascii="Times New Roman" w:hAnsi="Times New Roman"/>
          <w:sz w:val="24"/>
          <w:szCs w:val="24"/>
          <w:lang w:eastAsia="ar-SA"/>
        </w:rPr>
        <w:t>Муниципальной у</w:t>
      </w:r>
      <w:r w:rsidR="007B25D3" w:rsidRPr="00DD0BC4">
        <w:rPr>
          <w:rFonts w:ascii="Times New Roman" w:hAnsi="Times New Roman"/>
          <w:sz w:val="24"/>
          <w:szCs w:val="24"/>
          <w:lang w:eastAsia="ar-SA"/>
        </w:rPr>
        <w:t>слуги.</w:t>
      </w:r>
    </w:p>
    <w:p w:rsidR="007B25D3" w:rsidRPr="00DD0BC4" w:rsidRDefault="007B25D3" w:rsidP="007B25D3">
      <w:pPr>
        <w:numPr>
          <w:ilvl w:val="0"/>
          <w:numId w:val="7"/>
        </w:numPr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Рабочие места </w:t>
      </w:r>
      <w:r w:rsidR="005F1FE5" w:rsidRPr="00DD0BC4">
        <w:rPr>
          <w:rFonts w:ascii="Times New Roman" w:hAnsi="Times New Roman"/>
          <w:sz w:val="24"/>
          <w:szCs w:val="24"/>
        </w:rPr>
        <w:t>работников</w:t>
      </w:r>
      <w:r w:rsidRPr="00DD0BC4">
        <w:rPr>
          <w:rFonts w:ascii="Times New Roman" w:hAnsi="Times New Roman"/>
          <w:sz w:val="24"/>
          <w:szCs w:val="24"/>
        </w:rPr>
        <w:t xml:space="preserve"> </w:t>
      </w:r>
      <w:r w:rsidRPr="00DD0BC4">
        <w:rPr>
          <w:rFonts w:ascii="Times New Roman" w:eastAsia="Times New Roman" w:hAnsi="Times New Roman"/>
          <w:sz w:val="24"/>
          <w:szCs w:val="24"/>
          <w:lang w:eastAsia="ar-SA"/>
        </w:rPr>
        <w:t>МФЦ</w:t>
      </w:r>
      <w:r w:rsidRPr="00DD0BC4">
        <w:rPr>
          <w:rFonts w:ascii="Times New Roman" w:hAnsi="Times New Roman"/>
          <w:sz w:val="24"/>
          <w:szCs w:val="24"/>
        </w:rPr>
        <w:t xml:space="preserve">, </w:t>
      </w:r>
      <w:r w:rsidR="005F1FE5" w:rsidRPr="00DD0BC4">
        <w:rPr>
          <w:rFonts w:ascii="Times New Roman" w:hAnsi="Times New Roman"/>
          <w:sz w:val="24"/>
          <w:szCs w:val="24"/>
        </w:rPr>
        <w:t>участвующих в предоставлении</w:t>
      </w:r>
      <w:r w:rsidRPr="00DD0BC4">
        <w:rPr>
          <w:rFonts w:ascii="Times New Roman" w:hAnsi="Times New Roman"/>
          <w:sz w:val="24"/>
          <w:szCs w:val="24"/>
        </w:rPr>
        <w:t xml:space="preserve"> </w:t>
      </w:r>
      <w:r w:rsidR="00511754" w:rsidRPr="00DD0BC4">
        <w:rPr>
          <w:rFonts w:ascii="Times New Roman" w:hAnsi="Times New Roman"/>
          <w:sz w:val="24"/>
          <w:szCs w:val="24"/>
        </w:rPr>
        <w:t>Муниципальн</w:t>
      </w:r>
      <w:r w:rsidR="005F1FE5" w:rsidRPr="00DD0BC4">
        <w:rPr>
          <w:rFonts w:ascii="Times New Roman" w:hAnsi="Times New Roman"/>
          <w:sz w:val="24"/>
          <w:szCs w:val="24"/>
        </w:rPr>
        <w:t>ой</w:t>
      </w:r>
      <w:r w:rsidR="00511754" w:rsidRPr="00DD0BC4">
        <w:rPr>
          <w:rFonts w:ascii="Times New Roman" w:hAnsi="Times New Roman"/>
          <w:sz w:val="24"/>
          <w:szCs w:val="24"/>
        </w:rPr>
        <w:t xml:space="preserve"> ус</w:t>
      </w:r>
      <w:r w:rsidRPr="00DD0BC4">
        <w:rPr>
          <w:rFonts w:ascii="Times New Roman" w:hAnsi="Times New Roman"/>
          <w:sz w:val="24"/>
          <w:szCs w:val="24"/>
        </w:rPr>
        <w:t>луг</w:t>
      </w:r>
      <w:r w:rsidR="005F1FE5" w:rsidRPr="00DD0BC4">
        <w:rPr>
          <w:rFonts w:ascii="Times New Roman" w:hAnsi="Times New Roman"/>
          <w:sz w:val="24"/>
          <w:szCs w:val="24"/>
        </w:rPr>
        <w:t>и</w:t>
      </w:r>
      <w:r w:rsidRPr="00DD0BC4">
        <w:rPr>
          <w:rFonts w:ascii="Times New Roman" w:hAnsi="Times New Roman"/>
          <w:sz w:val="24"/>
          <w:szCs w:val="24"/>
        </w:rPr>
        <w:t xml:space="preserve">, оборудуются компьютерами и оргтехникой, позволяющими своевременно и в полном объеме получать справочную информацию по вопросам предоставления </w:t>
      </w:r>
      <w:r w:rsidR="00511754" w:rsidRPr="00DD0BC4">
        <w:rPr>
          <w:rFonts w:ascii="Times New Roman" w:hAnsi="Times New Roman"/>
          <w:sz w:val="24"/>
          <w:szCs w:val="24"/>
        </w:rPr>
        <w:t>Муниципальной у</w:t>
      </w:r>
      <w:r w:rsidRPr="00DD0BC4">
        <w:rPr>
          <w:rFonts w:ascii="Times New Roman" w:hAnsi="Times New Roman"/>
          <w:sz w:val="24"/>
          <w:szCs w:val="24"/>
        </w:rPr>
        <w:t xml:space="preserve">слуги и организовать предоставление </w:t>
      </w:r>
      <w:r w:rsidR="00511754" w:rsidRPr="00DD0BC4">
        <w:rPr>
          <w:rFonts w:ascii="Times New Roman" w:hAnsi="Times New Roman"/>
          <w:sz w:val="24"/>
          <w:szCs w:val="24"/>
        </w:rPr>
        <w:t>Муниципальной у</w:t>
      </w:r>
      <w:r w:rsidRPr="00DD0BC4">
        <w:rPr>
          <w:rFonts w:ascii="Times New Roman" w:hAnsi="Times New Roman"/>
          <w:sz w:val="24"/>
          <w:szCs w:val="24"/>
        </w:rPr>
        <w:t>слуги в полном объеме.</w:t>
      </w:r>
    </w:p>
    <w:p w:rsidR="007B25D3" w:rsidRPr="00DD0BC4" w:rsidRDefault="007B25D3" w:rsidP="007B25D3">
      <w:pPr>
        <w:jc w:val="center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br w:type="page"/>
      </w:r>
    </w:p>
    <w:p w:rsidR="004771C5" w:rsidRPr="00DD0BC4" w:rsidRDefault="004771C5" w:rsidP="00EB6C7E">
      <w:pPr>
        <w:pStyle w:val="1-"/>
        <w:spacing w:before="0" w:after="0" w:line="240" w:lineRule="auto"/>
        <w:ind w:left="5103"/>
        <w:jc w:val="left"/>
        <w:rPr>
          <w:b w:val="0"/>
          <w:sz w:val="24"/>
          <w:szCs w:val="24"/>
        </w:rPr>
      </w:pPr>
      <w:bookmarkStart w:id="184" w:name="_Toc437973325"/>
      <w:bookmarkStart w:id="185" w:name="_Toc438110067"/>
      <w:bookmarkStart w:id="186" w:name="_Toc438376279"/>
      <w:bookmarkStart w:id="187" w:name="_Toc441496575"/>
      <w:r w:rsidRPr="00DD0BC4">
        <w:rPr>
          <w:b w:val="0"/>
          <w:sz w:val="24"/>
          <w:szCs w:val="24"/>
        </w:rPr>
        <w:lastRenderedPageBreak/>
        <w:t xml:space="preserve">Приложение </w:t>
      </w:r>
      <w:r w:rsidR="00E2504D" w:rsidRPr="00DD0BC4">
        <w:rPr>
          <w:b w:val="0"/>
          <w:sz w:val="24"/>
          <w:szCs w:val="24"/>
        </w:rPr>
        <w:t>1</w:t>
      </w:r>
      <w:r w:rsidR="00CF1873" w:rsidRPr="00DD0BC4">
        <w:rPr>
          <w:b w:val="0"/>
          <w:sz w:val="24"/>
          <w:szCs w:val="24"/>
        </w:rPr>
        <w:t>2</w:t>
      </w:r>
    </w:p>
    <w:p w:rsidR="00E96EFF" w:rsidRPr="00DD0BC4" w:rsidRDefault="00E96EFF" w:rsidP="00E96EF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E96EFF" w:rsidRDefault="00E96EFF" w:rsidP="00E96EFF">
      <w:pPr>
        <w:pStyle w:val="Default"/>
        <w:ind w:left="5103"/>
      </w:pPr>
      <w:r w:rsidRPr="00DD0BC4">
        <w:rPr>
          <w:bCs/>
          <w:iCs/>
        </w:rPr>
        <w:t xml:space="preserve">предоставления муниципальной услуги </w:t>
      </w:r>
      <w:r w:rsidRPr="00DD0BC4">
        <w:rPr>
          <w:bCs/>
          <w:iCs/>
        </w:rPr>
        <w:br/>
      </w:r>
      <w:r w:rsidRPr="00776849">
        <w:rPr>
          <w:color w:val="auto"/>
        </w:rPr>
        <w:t>предоставления муниципальной услуги по предоставлению мест для захоронения (</w:t>
      </w:r>
      <w:proofErr w:type="spellStart"/>
      <w:r w:rsidRPr="00776849">
        <w:rPr>
          <w:color w:val="auto"/>
        </w:rPr>
        <w:t>подзахоронения</w:t>
      </w:r>
      <w:proofErr w:type="spellEnd"/>
      <w:r w:rsidRPr="00776849">
        <w:rPr>
          <w:color w:val="auto"/>
        </w:rPr>
        <w:t>), перерегистрации захоронений на других лиц, регистрации установки и замены надмогильных сооружений (надгробий)</w:t>
      </w:r>
      <w:r>
        <w:rPr>
          <w:color w:val="auto"/>
        </w:rPr>
        <w:t xml:space="preserve"> </w:t>
      </w:r>
      <w:r w:rsidRPr="00180CB8">
        <w:t xml:space="preserve">на территории  сельских поселений, городского поселения Сергиев Посад и </w:t>
      </w:r>
      <w:proofErr w:type="spellStart"/>
      <w:r w:rsidRPr="00180CB8">
        <w:t>межпоселенческих</w:t>
      </w:r>
      <w:proofErr w:type="spellEnd"/>
      <w:r>
        <w:t xml:space="preserve"> </w:t>
      </w:r>
      <w:r w:rsidRPr="00180CB8">
        <w:t xml:space="preserve"> территориях  Сергиево-Посадского </w:t>
      </w:r>
      <w:r>
        <w:t xml:space="preserve"> </w:t>
      </w:r>
      <w:r w:rsidRPr="00180CB8">
        <w:t>муниципального района</w:t>
      </w:r>
    </w:p>
    <w:p w:rsidR="00E96EFF" w:rsidRPr="00DD0BC4" w:rsidRDefault="00E96EFF" w:rsidP="00E96EF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Московской области</w:t>
      </w:r>
    </w:p>
    <w:p w:rsidR="007B25D3" w:rsidRPr="00DD0BC4" w:rsidRDefault="007B25D3" w:rsidP="009A205D">
      <w:pPr>
        <w:keepNext/>
        <w:spacing w:after="0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722A9E" w:rsidRPr="00DD0BC4" w:rsidRDefault="00722A9E" w:rsidP="009A205D">
      <w:pPr>
        <w:keepNext/>
        <w:spacing w:after="0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bookmarkEnd w:id="184"/>
    <w:bookmarkEnd w:id="185"/>
    <w:bookmarkEnd w:id="186"/>
    <w:bookmarkEnd w:id="187"/>
    <w:p w:rsidR="00EB6C7E" w:rsidRPr="00DD0BC4" w:rsidRDefault="00421218" w:rsidP="00421218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</w:t>
      </w:r>
      <w:r w:rsidR="00EB6C7E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ОКАЗАТЕЛИ</w:t>
      </w:r>
    </w:p>
    <w:p w:rsidR="00EB6C7E" w:rsidRPr="00DD0BC4" w:rsidRDefault="00421218" w:rsidP="009A205D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доступности и качества предоставления </w:t>
      </w:r>
      <w:r w:rsidR="001B265F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Муниципальной у</w:t>
      </w: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слуги</w:t>
      </w:r>
    </w:p>
    <w:p w:rsidR="00EB6C7E" w:rsidRPr="00DD0BC4" w:rsidRDefault="00EB6C7E" w:rsidP="00421218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421218" w:rsidRPr="00DD0BC4" w:rsidRDefault="00D5108C" w:rsidP="004212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1. </w:t>
      </w:r>
      <w:r w:rsidR="00421218" w:rsidRPr="00DD0BC4">
        <w:rPr>
          <w:rFonts w:ascii="Times New Roman" w:hAnsi="Times New Roman"/>
          <w:sz w:val="24"/>
          <w:szCs w:val="24"/>
        </w:rPr>
        <w:t xml:space="preserve">Показателями доступности </w:t>
      </w:r>
      <w:r w:rsidR="001B265F" w:rsidRPr="00DD0BC4">
        <w:rPr>
          <w:rFonts w:ascii="Times New Roman" w:hAnsi="Times New Roman"/>
          <w:sz w:val="24"/>
          <w:szCs w:val="24"/>
        </w:rPr>
        <w:t>Муниципальной у</w:t>
      </w:r>
      <w:r w:rsidR="00421218" w:rsidRPr="00DD0BC4">
        <w:rPr>
          <w:rFonts w:ascii="Times New Roman" w:hAnsi="Times New Roman"/>
          <w:sz w:val="24"/>
          <w:szCs w:val="24"/>
        </w:rPr>
        <w:t>слуги являются:</w:t>
      </w:r>
    </w:p>
    <w:p w:rsidR="00421218" w:rsidRPr="00DD0BC4" w:rsidRDefault="00D5108C" w:rsidP="00D5108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1) п</w:t>
      </w:r>
      <w:r w:rsidR="00421218" w:rsidRPr="00DD0BC4">
        <w:rPr>
          <w:rFonts w:ascii="Times New Roman" w:hAnsi="Times New Roman"/>
          <w:sz w:val="24"/>
          <w:szCs w:val="24"/>
        </w:rPr>
        <w:t xml:space="preserve">редоставление Заявителям (представителям Заявителей) возможности получения информации о ходе предоставления </w:t>
      </w:r>
      <w:r w:rsidR="001B265F" w:rsidRPr="00DD0BC4">
        <w:rPr>
          <w:rFonts w:ascii="Times New Roman" w:hAnsi="Times New Roman"/>
          <w:sz w:val="24"/>
          <w:szCs w:val="24"/>
        </w:rPr>
        <w:t>Муниципальной у</w:t>
      </w:r>
      <w:r w:rsidR="00421218" w:rsidRPr="00DD0BC4">
        <w:rPr>
          <w:rFonts w:ascii="Times New Roman" w:hAnsi="Times New Roman"/>
          <w:sz w:val="24"/>
          <w:szCs w:val="24"/>
        </w:rPr>
        <w:t>слуги, в том числе с использованием информационно-коммуникационных технологий</w:t>
      </w:r>
      <w:r w:rsidRPr="00DD0BC4">
        <w:rPr>
          <w:rFonts w:ascii="Times New Roman" w:hAnsi="Times New Roman"/>
          <w:sz w:val="24"/>
          <w:szCs w:val="24"/>
        </w:rPr>
        <w:t>;</w:t>
      </w:r>
    </w:p>
    <w:p w:rsidR="00421218" w:rsidRPr="00DD0BC4" w:rsidRDefault="00D5108C" w:rsidP="00D5108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2) т</w:t>
      </w:r>
      <w:r w:rsidR="00421218" w:rsidRPr="00DD0BC4">
        <w:rPr>
          <w:rFonts w:ascii="Times New Roman" w:hAnsi="Times New Roman"/>
          <w:sz w:val="24"/>
          <w:szCs w:val="24"/>
        </w:rPr>
        <w:t xml:space="preserve">ранспортная доступность мест предоставления </w:t>
      </w:r>
      <w:r w:rsidR="001B265F" w:rsidRPr="00DD0BC4">
        <w:rPr>
          <w:rFonts w:ascii="Times New Roman" w:hAnsi="Times New Roman"/>
          <w:sz w:val="24"/>
          <w:szCs w:val="24"/>
        </w:rPr>
        <w:t>Муниципальной у</w:t>
      </w:r>
      <w:r w:rsidR="00421218" w:rsidRPr="00DD0BC4">
        <w:rPr>
          <w:rFonts w:ascii="Times New Roman" w:hAnsi="Times New Roman"/>
          <w:sz w:val="24"/>
          <w:szCs w:val="24"/>
        </w:rPr>
        <w:t>слуги</w:t>
      </w:r>
      <w:r w:rsidRPr="00DD0BC4">
        <w:rPr>
          <w:rFonts w:ascii="Times New Roman" w:hAnsi="Times New Roman"/>
          <w:sz w:val="24"/>
          <w:szCs w:val="24"/>
        </w:rPr>
        <w:t>;</w:t>
      </w:r>
    </w:p>
    <w:p w:rsidR="00421218" w:rsidRPr="00DD0BC4" w:rsidRDefault="00D5108C" w:rsidP="00D5108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3) о</w:t>
      </w:r>
      <w:r w:rsidR="00421218" w:rsidRPr="00DD0BC4">
        <w:rPr>
          <w:rFonts w:ascii="Times New Roman" w:hAnsi="Times New Roman"/>
          <w:sz w:val="24"/>
          <w:szCs w:val="24"/>
        </w:rPr>
        <w:t xml:space="preserve">беспечение беспрепятственного доступа лицам с ограниченными возможностями передвижения к помещениям, в которых предоставляется </w:t>
      </w:r>
      <w:r w:rsidR="002D2146" w:rsidRPr="00DD0BC4">
        <w:rPr>
          <w:rFonts w:ascii="Times New Roman" w:eastAsia="Times New Roman" w:hAnsi="Times New Roman"/>
          <w:sz w:val="24"/>
          <w:szCs w:val="24"/>
          <w:lang w:eastAsia="ru-RU"/>
        </w:rPr>
        <w:t>Муниципальная услуга</w:t>
      </w:r>
      <w:r w:rsidR="002D2146" w:rsidRPr="00DD0BC4">
        <w:rPr>
          <w:rFonts w:ascii="Times New Roman" w:hAnsi="Times New Roman"/>
          <w:sz w:val="24"/>
          <w:szCs w:val="24"/>
        </w:rPr>
        <w:t xml:space="preserve"> </w:t>
      </w:r>
      <w:r w:rsidR="00421218" w:rsidRPr="00DD0BC4">
        <w:rPr>
          <w:rFonts w:ascii="Times New Roman" w:hAnsi="Times New Roman"/>
          <w:sz w:val="24"/>
          <w:szCs w:val="24"/>
        </w:rPr>
        <w:t>(в том числе наличие бесплатных парковочных мест для специальных автотранспортных средств инвалидов)</w:t>
      </w:r>
      <w:r w:rsidRPr="00DD0BC4">
        <w:rPr>
          <w:rFonts w:ascii="Times New Roman" w:hAnsi="Times New Roman"/>
          <w:sz w:val="24"/>
          <w:szCs w:val="24"/>
        </w:rPr>
        <w:t>;</w:t>
      </w:r>
    </w:p>
    <w:p w:rsidR="00421218" w:rsidRPr="00DD0BC4" w:rsidRDefault="00D5108C" w:rsidP="00D5108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4) с</w:t>
      </w:r>
      <w:r w:rsidR="00421218" w:rsidRPr="00DD0BC4">
        <w:rPr>
          <w:rFonts w:ascii="Times New Roman" w:hAnsi="Times New Roman"/>
          <w:sz w:val="24"/>
          <w:szCs w:val="24"/>
        </w:rPr>
        <w:t xml:space="preserve">облюдение требований Административного регламента о порядке информирования о предоставлении </w:t>
      </w:r>
      <w:r w:rsidR="001B265F" w:rsidRPr="00DD0BC4">
        <w:rPr>
          <w:rFonts w:ascii="Times New Roman" w:hAnsi="Times New Roman"/>
          <w:sz w:val="24"/>
          <w:szCs w:val="24"/>
        </w:rPr>
        <w:t>Муниципальной у</w:t>
      </w:r>
      <w:r w:rsidR="00421218" w:rsidRPr="00DD0BC4">
        <w:rPr>
          <w:rFonts w:ascii="Times New Roman" w:hAnsi="Times New Roman"/>
          <w:sz w:val="24"/>
          <w:szCs w:val="24"/>
        </w:rPr>
        <w:t>слуги.</w:t>
      </w:r>
    </w:p>
    <w:p w:rsidR="00421218" w:rsidRPr="00DD0BC4" w:rsidRDefault="00D5108C" w:rsidP="00421218">
      <w:pPr>
        <w:tabs>
          <w:tab w:val="left" w:pos="993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2. </w:t>
      </w:r>
      <w:r w:rsidR="00421218" w:rsidRPr="00DD0BC4">
        <w:rPr>
          <w:rFonts w:ascii="Times New Roman" w:eastAsia="Times New Roman" w:hAnsi="Times New Roman"/>
          <w:sz w:val="24"/>
          <w:szCs w:val="24"/>
          <w:lang w:eastAsia="ar-SA"/>
        </w:rPr>
        <w:t xml:space="preserve">Показателями качества предоставления </w:t>
      </w:r>
      <w:r w:rsidR="001B265F" w:rsidRPr="00DD0BC4">
        <w:rPr>
          <w:rFonts w:ascii="Times New Roman" w:eastAsia="Times New Roman" w:hAnsi="Times New Roman"/>
          <w:sz w:val="24"/>
          <w:szCs w:val="24"/>
          <w:lang w:eastAsia="ar-SA"/>
        </w:rPr>
        <w:t>Муниципальной у</w:t>
      </w:r>
      <w:r w:rsidR="00421218" w:rsidRPr="00DD0BC4">
        <w:rPr>
          <w:rFonts w:ascii="Times New Roman" w:eastAsia="Times New Roman" w:hAnsi="Times New Roman"/>
          <w:sz w:val="24"/>
          <w:szCs w:val="24"/>
          <w:lang w:eastAsia="ar-SA"/>
        </w:rPr>
        <w:t>слуги являются:</w:t>
      </w:r>
    </w:p>
    <w:p w:rsidR="00421218" w:rsidRPr="00DD0BC4" w:rsidRDefault="00EB6C7E" w:rsidP="00EB6C7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1) с</w:t>
      </w:r>
      <w:r w:rsidR="00421218" w:rsidRPr="00DD0BC4">
        <w:rPr>
          <w:rFonts w:ascii="Times New Roman" w:hAnsi="Times New Roman"/>
          <w:sz w:val="24"/>
          <w:szCs w:val="24"/>
        </w:rPr>
        <w:t xml:space="preserve">облюдение сроков предоставления </w:t>
      </w:r>
      <w:r w:rsidR="001B265F" w:rsidRPr="00DD0BC4">
        <w:rPr>
          <w:rFonts w:ascii="Times New Roman" w:hAnsi="Times New Roman"/>
          <w:sz w:val="24"/>
          <w:szCs w:val="24"/>
        </w:rPr>
        <w:t>Муниципальной у</w:t>
      </w:r>
      <w:r w:rsidR="00421218" w:rsidRPr="00DD0BC4">
        <w:rPr>
          <w:rFonts w:ascii="Times New Roman" w:hAnsi="Times New Roman"/>
          <w:sz w:val="24"/>
          <w:szCs w:val="24"/>
        </w:rPr>
        <w:t>слуги;</w:t>
      </w:r>
    </w:p>
    <w:p w:rsidR="00421218" w:rsidRPr="00DD0BC4" w:rsidRDefault="00EB6C7E" w:rsidP="00EB6C7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2) с</w:t>
      </w:r>
      <w:r w:rsidR="00421218" w:rsidRPr="00DD0BC4">
        <w:rPr>
          <w:rFonts w:ascii="Times New Roman" w:hAnsi="Times New Roman"/>
          <w:sz w:val="24"/>
          <w:szCs w:val="24"/>
        </w:rPr>
        <w:t xml:space="preserve">облюдение установленного времени ожидания в очереди при подаче заявления и при получении результата предоставления </w:t>
      </w:r>
      <w:r w:rsidR="001B265F" w:rsidRPr="00DD0BC4">
        <w:rPr>
          <w:rFonts w:ascii="Times New Roman" w:hAnsi="Times New Roman"/>
          <w:sz w:val="24"/>
          <w:szCs w:val="24"/>
        </w:rPr>
        <w:t>Муниципальной у</w:t>
      </w:r>
      <w:r w:rsidR="00421218" w:rsidRPr="00DD0BC4">
        <w:rPr>
          <w:rFonts w:ascii="Times New Roman" w:hAnsi="Times New Roman"/>
          <w:sz w:val="24"/>
          <w:szCs w:val="24"/>
        </w:rPr>
        <w:t>слуги;</w:t>
      </w:r>
    </w:p>
    <w:p w:rsidR="00421218" w:rsidRPr="00DD0BC4" w:rsidRDefault="00EB6C7E" w:rsidP="00EB6C7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3) с</w:t>
      </w:r>
      <w:r w:rsidR="00421218" w:rsidRPr="00DD0BC4">
        <w:rPr>
          <w:rFonts w:ascii="Times New Roman" w:hAnsi="Times New Roman"/>
          <w:sz w:val="24"/>
          <w:szCs w:val="24"/>
        </w:rPr>
        <w:t xml:space="preserve">оотношение количества рассмотренных в срок заявлений </w:t>
      </w:r>
      <w:r w:rsidR="00421218" w:rsidRPr="00DD0BC4">
        <w:rPr>
          <w:rFonts w:ascii="Times New Roman" w:hAnsi="Times New Roman"/>
          <w:sz w:val="24"/>
          <w:szCs w:val="24"/>
        </w:rPr>
        <w:br/>
        <w:t xml:space="preserve">на предоставление </w:t>
      </w:r>
      <w:r w:rsidR="001B265F" w:rsidRPr="00DD0BC4">
        <w:rPr>
          <w:rFonts w:ascii="Times New Roman" w:hAnsi="Times New Roman"/>
          <w:sz w:val="24"/>
          <w:szCs w:val="24"/>
        </w:rPr>
        <w:t>Муниципальной у</w:t>
      </w:r>
      <w:r w:rsidR="00421218" w:rsidRPr="00DD0BC4">
        <w:rPr>
          <w:rFonts w:ascii="Times New Roman" w:hAnsi="Times New Roman"/>
          <w:sz w:val="24"/>
          <w:szCs w:val="24"/>
        </w:rPr>
        <w:t xml:space="preserve">слуги к общему количеству заявлений, поступивших в связи с предоставлением </w:t>
      </w:r>
      <w:r w:rsidR="001B265F" w:rsidRPr="00DD0BC4">
        <w:rPr>
          <w:rFonts w:ascii="Times New Roman" w:hAnsi="Times New Roman"/>
          <w:sz w:val="24"/>
          <w:szCs w:val="24"/>
        </w:rPr>
        <w:t>Муниципальной у</w:t>
      </w:r>
      <w:r w:rsidR="00421218" w:rsidRPr="00DD0BC4">
        <w:rPr>
          <w:rFonts w:ascii="Times New Roman" w:hAnsi="Times New Roman"/>
          <w:sz w:val="24"/>
          <w:szCs w:val="24"/>
        </w:rPr>
        <w:t>слуги;</w:t>
      </w:r>
    </w:p>
    <w:p w:rsidR="00421218" w:rsidRPr="00DD0BC4" w:rsidRDefault="00EB6C7E" w:rsidP="00EB6C7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4) с</w:t>
      </w:r>
      <w:r w:rsidR="00421218" w:rsidRPr="00DD0BC4">
        <w:rPr>
          <w:rFonts w:ascii="Times New Roman" w:hAnsi="Times New Roman"/>
          <w:sz w:val="24"/>
          <w:szCs w:val="24"/>
        </w:rPr>
        <w:t xml:space="preserve">воевременное уведомление Заявителей (представителей Заявителей) </w:t>
      </w:r>
      <w:r w:rsidR="00421218" w:rsidRPr="00DD0BC4">
        <w:rPr>
          <w:rFonts w:ascii="Times New Roman" w:hAnsi="Times New Roman"/>
          <w:sz w:val="24"/>
          <w:szCs w:val="24"/>
        </w:rPr>
        <w:br/>
        <w:t xml:space="preserve">о предоставлении или об отказе в предоставлении </w:t>
      </w:r>
      <w:r w:rsidR="001B265F" w:rsidRPr="00DD0BC4">
        <w:rPr>
          <w:rFonts w:ascii="Times New Roman" w:hAnsi="Times New Roman"/>
          <w:sz w:val="24"/>
          <w:szCs w:val="24"/>
        </w:rPr>
        <w:t>Муниципальной у</w:t>
      </w:r>
      <w:r w:rsidR="00421218" w:rsidRPr="00DD0BC4">
        <w:rPr>
          <w:rFonts w:ascii="Times New Roman" w:hAnsi="Times New Roman"/>
          <w:sz w:val="24"/>
          <w:szCs w:val="24"/>
        </w:rPr>
        <w:t>слуги;</w:t>
      </w:r>
    </w:p>
    <w:p w:rsidR="00421218" w:rsidRPr="00DD0BC4" w:rsidRDefault="00EB6C7E" w:rsidP="00EB6C7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5) с</w:t>
      </w:r>
      <w:r w:rsidR="00421218" w:rsidRPr="00DD0BC4">
        <w:rPr>
          <w:rFonts w:ascii="Times New Roman" w:hAnsi="Times New Roman"/>
          <w:sz w:val="24"/>
          <w:szCs w:val="24"/>
        </w:rPr>
        <w:t xml:space="preserve">оотношение количества обоснованных жалоб граждан по вопросам качества и доступности предоставления </w:t>
      </w:r>
      <w:r w:rsidR="001B265F" w:rsidRPr="00DD0BC4">
        <w:rPr>
          <w:rFonts w:ascii="Times New Roman" w:hAnsi="Times New Roman"/>
          <w:sz w:val="24"/>
          <w:szCs w:val="24"/>
        </w:rPr>
        <w:t>Муниципальной у</w:t>
      </w:r>
      <w:r w:rsidR="00421218" w:rsidRPr="00DD0BC4">
        <w:rPr>
          <w:rFonts w:ascii="Times New Roman" w:hAnsi="Times New Roman"/>
          <w:sz w:val="24"/>
          <w:szCs w:val="24"/>
        </w:rPr>
        <w:t>слуги к общему количеству поступивших жалоб.</w:t>
      </w:r>
    </w:p>
    <w:p w:rsidR="004771C5" w:rsidRPr="00DD0BC4" w:rsidRDefault="007B25D3" w:rsidP="000432D9">
      <w:pPr>
        <w:pStyle w:val="1-"/>
        <w:spacing w:before="0" w:after="0" w:line="240" w:lineRule="auto"/>
        <w:ind w:left="5103"/>
        <w:jc w:val="left"/>
        <w:rPr>
          <w:b w:val="0"/>
          <w:sz w:val="24"/>
          <w:szCs w:val="24"/>
        </w:rPr>
      </w:pPr>
      <w:r w:rsidRPr="00DD0BC4">
        <w:rPr>
          <w:b w:val="0"/>
          <w:bCs w:val="0"/>
          <w:iCs w:val="0"/>
          <w:sz w:val="24"/>
          <w:szCs w:val="24"/>
        </w:rPr>
        <w:br w:type="page"/>
      </w:r>
      <w:bookmarkStart w:id="188" w:name="_Toc437973326"/>
      <w:bookmarkStart w:id="189" w:name="_Toc438110068"/>
      <w:bookmarkStart w:id="190" w:name="_Toc438376280"/>
      <w:bookmarkStart w:id="191" w:name="_Toc441496576"/>
      <w:r w:rsidR="004771C5" w:rsidRPr="00DD0BC4">
        <w:rPr>
          <w:b w:val="0"/>
          <w:sz w:val="24"/>
          <w:szCs w:val="24"/>
        </w:rPr>
        <w:lastRenderedPageBreak/>
        <w:t>Приложение 1</w:t>
      </w:r>
      <w:r w:rsidR="00CF1873" w:rsidRPr="00DD0BC4">
        <w:rPr>
          <w:b w:val="0"/>
          <w:sz w:val="24"/>
          <w:szCs w:val="24"/>
        </w:rPr>
        <w:t>3</w:t>
      </w:r>
    </w:p>
    <w:p w:rsidR="00E96EFF" w:rsidRPr="00DD0BC4" w:rsidRDefault="00E96EFF" w:rsidP="00E96EF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E96EFF" w:rsidRDefault="00E96EFF" w:rsidP="00E96EFF">
      <w:pPr>
        <w:pStyle w:val="Default"/>
        <w:ind w:left="5103"/>
      </w:pPr>
      <w:r w:rsidRPr="00DD0BC4">
        <w:rPr>
          <w:bCs/>
          <w:iCs/>
        </w:rPr>
        <w:t xml:space="preserve">предоставления муниципальной услуги </w:t>
      </w:r>
      <w:r w:rsidRPr="00DD0BC4">
        <w:rPr>
          <w:bCs/>
          <w:iCs/>
        </w:rPr>
        <w:br/>
      </w:r>
      <w:r w:rsidRPr="00776849">
        <w:rPr>
          <w:color w:val="auto"/>
        </w:rPr>
        <w:t>предоставления муниципальной услуги по предоставлению мест для захоронения (</w:t>
      </w:r>
      <w:proofErr w:type="spellStart"/>
      <w:r w:rsidRPr="00776849">
        <w:rPr>
          <w:color w:val="auto"/>
        </w:rPr>
        <w:t>подзахоронения</w:t>
      </w:r>
      <w:proofErr w:type="spellEnd"/>
      <w:r w:rsidRPr="00776849">
        <w:rPr>
          <w:color w:val="auto"/>
        </w:rPr>
        <w:t>), перерегистрации захоронений на других лиц, регистрации установки и замены надмогильных сооружений (надгробий)</w:t>
      </w:r>
      <w:r>
        <w:rPr>
          <w:color w:val="auto"/>
        </w:rPr>
        <w:t xml:space="preserve"> </w:t>
      </w:r>
      <w:r w:rsidRPr="00180CB8">
        <w:t xml:space="preserve">на территории  сельских поселений, городского поселения Сергиев Посад и </w:t>
      </w:r>
      <w:proofErr w:type="spellStart"/>
      <w:r w:rsidRPr="00180CB8">
        <w:t>межпоселенческих</w:t>
      </w:r>
      <w:proofErr w:type="spellEnd"/>
      <w:r>
        <w:t xml:space="preserve"> </w:t>
      </w:r>
      <w:r w:rsidRPr="00180CB8">
        <w:t xml:space="preserve"> территориях  Сергиево-Посадского </w:t>
      </w:r>
      <w:r>
        <w:t xml:space="preserve"> </w:t>
      </w:r>
      <w:r w:rsidRPr="00180CB8">
        <w:t>муниципального района</w:t>
      </w:r>
    </w:p>
    <w:p w:rsidR="00E96EFF" w:rsidRPr="00DD0BC4" w:rsidRDefault="00E96EFF" w:rsidP="00E96EF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Московской области</w:t>
      </w:r>
    </w:p>
    <w:p w:rsidR="007B25D3" w:rsidRPr="00DD0BC4" w:rsidRDefault="007B25D3" w:rsidP="004771C5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B25D3" w:rsidRPr="00DD0BC4" w:rsidRDefault="007B25D3" w:rsidP="007B25D3">
      <w:pPr>
        <w:keepNext/>
        <w:spacing w:after="0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bookmarkEnd w:id="188"/>
    <w:bookmarkEnd w:id="189"/>
    <w:bookmarkEnd w:id="190"/>
    <w:bookmarkEnd w:id="191"/>
    <w:p w:rsidR="000432D9" w:rsidRPr="00DD0BC4" w:rsidRDefault="000432D9" w:rsidP="000432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ТРЕБОВАНИЯ</w:t>
      </w:r>
    </w:p>
    <w:p w:rsidR="00347CE3" w:rsidRPr="00DD0BC4" w:rsidRDefault="00421218" w:rsidP="000432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к обеспечению доступности предоставления </w:t>
      </w:r>
      <w:r w:rsidR="00A44BB2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Муниципальной услуги</w:t>
      </w:r>
      <w:r w:rsidR="000874CA"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для инвалидов </w:t>
      </w:r>
    </w:p>
    <w:p w:rsidR="00421218" w:rsidRPr="00DD0BC4" w:rsidRDefault="00421218" w:rsidP="000432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и лиц с ограниченными возможностями</w:t>
      </w:r>
    </w:p>
    <w:p w:rsidR="00246E6A" w:rsidRPr="00DD0BC4" w:rsidRDefault="00246E6A" w:rsidP="009A205D">
      <w:pPr>
        <w:keepNext/>
        <w:spacing w:after="0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421218" w:rsidRPr="00DD0BC4" w:rsidRDefault="006F3F25" w:rsidP="00A9223F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1. </w:t>
      </w:r>
      <w:r w:rsidR="00246E6A" w:rsidRPr="00DD0BC4">
        <w:rPr>
          <w:rFonts w:ascii="Times New Roman" w:hAnsi="Times New Roman"/>
          <w:sz w:val="24"/>
          <w:szCs w:val="24"/>
        </w:rPr>
        <w:t>Ли</w:t>
      </w:r>
      <w:r w:rsidR="00421218" w:rsidRPr="00DD0BC4">
        <w:rPr>
          <w:rFonts w:ascii="Times New Roman" w:hAnsi="Times New Roman"/>
          <w:sz w:val="24"/>
          <w:szCs w:val="24"/>
        </w:rPr>
        <w:t xml:space="preserve">цам с </w:t>
      </w:r>
      <w:r w:rsidR="00421218" w:rsidRPr="00DD0BC4">
        <w:rPr>
          <w:rFonts w:ascii="Times New Roman" w:hAnsi="Times New Roman"/>
          <w:sz w:val="24"/>
          <w:szCs w:val="24"/>
          <w:lang w:val="en-US"/>
        </w:rPr>
        <w:t>I</w:t>
      </w:r>
      <w:r w:rsidR="00421218" w:rsidRPr="00DD0BC4">
        <w:rPr>
          <w:rFonts w:ascii="Times New Roman" w:hAnsi="Times New Roman"/>
          <w:sz w:val="24"/>
          <w:szCs w:val="24"/>
        </w:rPr>
        <w:t xml:space="preserve"> и </w:t>
      </w:r>
      <w:r w:rsidR="00421218" w:rsidRPr="00DD0BC4">
        <w:rPr>
          <w:rFonts w:ascii="Times New Roman" w:hAnsi="Times New Roman"/>
          <w:sz w:val="24"/>
          <w:szCs w:val="24"/>
          <w:lang w:val="en-US"/>
        </w:rPr>
        <w:t>II</w:t>
      </w:r>
      <w:r w:rsidR="00421218" w:rsidRPr="00DD0BC4">
        <w:rPr>
          <w:rFonts w:ascii="Times New Roman" w:hAnsi="Times New Roman"/>
          <w:sz w:val="24"/>
          <w:szCs w:val="24"/>
        </w:rPr>
        <w:t xml:space="preserve"> группами инвалидности обеспечивается возможность получения </w:t>
      </w:r>
      <w:r w:rsidR="00A44BB2" w:rsidRPr="00DD0BC4">
        <w:rPr>
          <w:rFonts w:ascii="Times New Roman" w:hAnsi="Times New Roman"/>
          <w:sz w:val="24"/>
          <w:szCs w:val="24"/>
        </w:rPr>
        <w:t>Муниципальной услуги</w:t>
      </w:r>
      <w:r w:rsidR="00421218" w:rsidRPr="00DD0BC4">
        <w:rPr>
          <w:rFonts w:ascii="Times New Roman" w:hAnsi="Times New Roman"/>
          <w:sz w:val="24"/>
          <w:szCs w:val="24"/>
        </w:rPr>
        <w:t xml:space="preserve"> по месту их пребывания с предварительной записью по телефону в МФЦ.</w:t>
      </w:r>
    </w:p>
    <w:p w:rsidR="00421218" w:rsidRPr="00DD0BC4" w:rsidRDefault="006F3F25" w:rsidP="00A9223F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2. </w:t>
      </w:r>
      <w:r w:rsidR="00421218" w:rsidRPr="00DD0BC4">
        <w:rPr>
          <w:rFonts w:ascii="Times New Roman" w:hAnsi="Times New Roman"/>
          <w:sz w:val="24"/>
          <w:szCs w:val="24"/>
        </w:rPr>
        <w:t xml:space="preserve">При оказании </w:t>
      </w:r>
      <w:r w:rsidR="00A44BB2" w:rsidRPr="00DD0BC4">
        <w:rPr>
          <w:rFonts w:ascii="Times New Roman" w:hAnsi="Times New Roman"/>
          <w:sz w:val="24"/>
          <w:szCs w:val="24"/>
        </w:rPr>
        <w:t>Муниципальной услуги</w:t>
      </w:r>
      <w:r w:rsidR="00421218" w:rsidRPr="00DD0BC4">
        <w:rPr>
          <w:rFonts w:ascii="Times New Roman" w:hAnsi="Times New Roman"/>
          <w:sz w:val="24"/>
          <w:szCs w:val="24"/>
        </w:rPr>
        <w:t xml:space="preserve"> Заявителю</w:t>
      </w:r>
      <w:r w:rsidR="008A3AC1" w:rsidRPr="00DD0BC4">
        <w:rPr>
          <w:rFonts w:ascii="Times New Roman" w:hAnsi="Times New Roman"/>
          <w:sz w:val="24"/>
          <w:szCs w:val="24"/>
        </w:rPr>
        <w:t xml:space="preserve"> (представителю Заявителя) </w:t>
      </w:r>
      <w:r w:rsidR="00421218" w:rsidRPr="00DD0BC4">
        <w:rPr>
          <w:rFonts w:ascii="Times New Roman" w:hAnsi="Times New Roman"/>
          <w:sz w:val="24"/>
          <w:szCs w:val="24"/>
        </w:rPr>
        <w:t xml:space="preserve"> - инвалиду с нарушениями функции слуха и</w:t>
      </w:r>
      <w:r w:rsidR="005C6568" w:rsidRPr="00DD0BC4">
        <w:rPr>
          <w:rFonts w:ascii="Times New Roman" w:hAnsi="Times New Roman"/>
          <w:sz w:val="24"/>
          <w:szCs w:val="24"/>
        </w:rPr>
        <w:t>ли</w:t>
      </w:r>
      <w:r w:rsidR="00421218" w:rsidRPr="00DD0BC4">
        <w:rPr>
          <w:rFonts w:ascii="Times New Roman" w:hAnsi="Times New Roman"/>
          <w:sz w:val="24"/>
          <w:szCs w:val="24"/>
        </w:rPr>
        <w:t xml:space="preserve"> инвалид</w:t>
      </w:r>
      <w:r w:rsidR="00096AFE" w:rsidRPr="00DD0BC4">
        <w:rPr>
          <w:rFonts w:ascii="Times New Roman" w:hAnsi="Times New Roman"/>
          <w:sz w:val="24"/>
          <w:szCs w:val="24"/>
        </w:rPr>
        <w:t>у</w:t>
      </w:r>
      <w:r w:rsidR="00421218" w:rsidRPr="00DD0BC4">
        <w:rPr>
          <w:rFonts w:ascii="Times New Roman" w:hAnsi="Times New Roman"/>
          <w:sz w:val="24"/>
          <w:szCs w:val="24"/>
        </w:rPr>
        <w:t xml:space="preserve"> с нарушениями функций одновременно слуха и зрения должен быть обеспечен </w:t>
      </w:r>
      <w:proofErr w:type="spellStart"/>
      <w:r w:rsidR="00421218" w:rsidRPr="00DD0BC4">
        <w:rPr>
          <w:rFonts w:ascii="Times New Roman" w:hAnsi="Times New Roman"/>
          <w:sz w:val="24"/>
          <w:szCs w:val="24"/>
        </w:rPr>
        <w:t>сурдоперевод</w:t>
      </w:r>
      <w:proofErr w:type="spellEnd"/>
      <w:r w:rsidR="00421218" w:rsidRPr="00DD0BC4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="00421218" w:rsidRPr="00DD0BC4">
        <w:rPr>
          <w:rFonts w:ascii="Times New Roman" w:hAnsi="Times New Roman"/>
          <w:sz w:val="24"/>
          <w:szCs w:val="24"/>
        </w:rPr>
        <w:t>тифлосурдоперевод</w:t>
      </w:r>
      <w:proofErr w:type="spellEnd"/>
      <w:r w:rsidR="00421218" w:rsidRPr="00DD0BC4">
        <w:rPr>
          <w:rFonts w:ascii="Times New Roman" w:hAnsi="Times New Roman"/>
          <w:sz w:val="24"/>
          <w:szCs w:val="24"/>
        </w:rPr>
        <w:t xml:space="preserve"> процесса предоставления </w:t>
      </w:r>
      <w:r w:rsidR="00E22CDB" w:rsidRPr="00DD0BC4">
        <w:rPr>
          <w:rFonts w:ascii="Times New Roman" w:hAnsi="Times New Roman"/>
          <w:sz w:val="24"/>
          <w:szCs w:val="24"/>
        </w:rPr>
        <w:t>Муниципальной у</w:t>
      </w:r>
      <w:r w:rsidR="00421218" w:rsidRPr="00DD0BC4">
        <w:rPr>
          <w:rFonts w:ascii="Times New Roman" w:hAnsi="Times New Roman"/>
          <w:sz w:val="24"/>
          <w:szCs w:val="24"/>
        </w:rPr>
        <w:t xml:space="preserve">слуги, либо организована работа автоматизированной системы </w:t>
      </w:r>
      <w:proofErr w:type="spellStart"/>
      <w:r w:rsidR="00421218" w:rsidRPr="00DD0BC4">
        <w:rPr>
          <w:rFonts w:ascii="Times New Roman" w:hAnsi="Times New Roman"/>
          <w:sz w:val="24"/>
          <w:szCs w:val="24"/>
        </w:rPr>
        <w:t>сурдоперевод</w:t>
      </w:r>
      <w:r w:rsidR="00096AFE" w:rsidRPr="00DD0BC4">
        <w:rPr>
          <w:rFonts w:ascii="Times New Roman" w:hAnsi="Times New Roman"/>
          <w:sz w:val="24"/>
          <w:szCs w:val="24"/>
        </w:rPr>
        <w:t>а</w:t>
      </w:r>
      <w:proofErr w:type="spellEnd"/>
      <w:r w:rsidR="00421218" w:rsidRPr="00DD0BC4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="00421218" w:rsidRPr="00DD0BC4">
        <w:rPr>
          <w:rFonts w:ascii="Times New Roman" w:hAnsi="Times New Roman"/>
          <w:sz w:val="24"/>
          <w:szCs w:val="24"/>
        </w:rPr>
        <w:t>тифлосурдоперевода</w:t>
      </w:r>
      <w:proofErr w:type="spellEnd"/>
      <w:r w:rsidR="00421218" w:rsidRPr="00DD0BC4">
        <w:rPr>
          <w:rFonts w:ascii="Times New Roman" w:hAnsi="Times New Roman"/>
          <w:sz w:val="24"/>
          <w:szCs w:val="24"/>
        </w:rPr>
        <w:t>, произведено консультирование по интересующим его вопросам указанным способом.</w:t>
      </w:r>
    </w:p>
    <w:p w:rsidR="00421218" w:rsidRPr="00DD0BC4" w:rsidRDefault="006F3F25" w:rsidP="00A9223F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3. </w:t>
      </w:r>
      <w:r w:rsidR="00421218" w:rsidRPr="00DD0BC4">
        <w:rPr>
          <w:rFonts w:ascii="Times New Roman" w:hAnsi="Times New Roman"/>
          <w:sz w:val="24"/>
          <w:szCs w:val="24"/>
        </w:rPr>
        <w:t xml:space="preserve">В помещениях, предназначенных для приема Заявителей (представителей Заявителей), должно быть организовано отдельное окно (место приема), приспособленное для приема инвалидов со стойкими расстройствами </w:t>
      </w:r>
      <w:proofErr w:type="spellStart"/>
      <w:r w:rsidR="00421218" w:rsidRPr="00DD0BC4">
        <w:rPr>
          <w:rFonts w:ascii="Times New Roman" w:hAnsi="Times New Roman"/>
          <w:sz w:val="24"/>
          <w:szCs w:val="24"/>
        </w:rPr>
        <w:t>зренияи</w:t>
      </w:r>
      <w:proofErr w:type="spellEnd"/>
      <w:r w:rsidR="00421218" w:rsidRPr="00DD0BC4">
        <w:rPr>
          <w:rFonts w:ascii="Times New Roman" w:hAnsi="Times New Roman"/>
          <w:sz w:val="24"/>
          <w:szCs w:val="24"/>
        </w:rPr>
        <w:t xml:space="preserve"> слуха, а также опорно-двигательной функции.</w:t>
      </w:r>
    </w:p>
    <w:p w:rsidR="00421218" w:rsidRPr="00DD0BC4" w:rsidRDefault="006F3F25" w:rsidP="00A9223F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 xml:space="preserve">4. </w:t>
      </w:r>
      <w:r w:rsidR="00421218" w:rsidRPr="00DD0BC4">
        <w:rPr>
          <w:rFonts w:ascii="Times New Roman" w:hAnsi="Times New Roman"/>
          <w:sz w:val="24"/>
          <w:szCs w:val="24"/>
        </w:rPr>
        <w:t>В помещениях, предназначенных для приема Заявителей (представителей Заявителей), обеспечивается дублирование необходимой для инвалидов звуковой</w:t>
      </w:r>
      <w:r w:rsidR="00F30CFF" w:rsidRPr="00DD0BC4">
        <w:rPr>
          <w:rFonts w:ascii="Times New Roman" w:hAnsi="Times New Roman"/>
          <w:sz w:val="24"/>
          <w:szCs w:val="24"/>
        </w:rPr>
        <w:t xml:space="preserve"> </w:t>
      </w:r>
      <w:r w:rsidR="00421218" w:rsidRPr="00DD0BC4">
        <w:rPr>
          <w:rFonts w:ascii="Times New Roman" w:hAnsi="Times New Roman"/>
          <w:sz w:val="24"/>
          <w:szCs w:val="24"/>
        </w:rPr>
        <w:t>и зрительной информации, а также надписей, знаков и иной текстовой</w:t>
      </w:r>
      <w:r w:rsidR="004F08EE" w:rsidRPr="00DD0BC4">
        <w:rPr>
          <w:rFonts w:ascii="Times New Roman" w:hAnsi="Times New Roman"/>
          <w:sz w:val="24"/>
          <w:szCs w:val="24"/>
        </w:rPr>
        <w:t xml:space="preserve"> </w:t>
      </w:r>
      <w:r w:rsidR="00421218" w:rsidRPr="00DD0BC4">
        <w:rPr>
          <w:rFonts w:ascii="Times New Roman" w:hAnsi="Times New Roman"/>
          <w:sz w:val="24"/>
          <w:szCs w:val="24"/>
        </w:rPr>
        <w:t xml:space="preserve">и графической информации знаками, выполненными рельефно-точечным шрифтом Брайля, доступ в помещение </w:t>
      </w:r>
      <w:proofErr w:type="spellStart"/>
      <w:r w:rsidR="00421218" w:rsidRPr="00DD0BC4">
        <w:rPr>
          <w:rFonts w:ascii="Times New Roman" w:hAnsi="Times New Roman"/>
          <w:sz w:val="24"/>
          <w:szCs w:val="24"/>
        </w:rPr>
        <w:t>сурдопереводчика</w:t>
      </w:r>
      <w:proofErr w:type="spellEnd"/>
      <w:r w:rsidR="00421218" w:rsidRPr="00DD0B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21218" w:rsidRPr="00DD0BC4">
        <w:rPr>
          <w:rFonts w:ascii="Times New Roman" w:hAnsi="Times New Roman"/>
          <w:sz w:val="24"/>
          <w:szCs w:val="24"/>
        </w:rPr>
        <w:t>тифлосурдопереводчика</w:t>
      </w:r>
      <w:proofErr w:type="spellEnd"/>
      <w:r w:rsidR="00421218" w:rsidRPr="00DD0BC4">
        <w:rPr>
          <w:rFonts w:ascii="Times New Roman" w:hAnsi="Times New Roman"/>
          <w:sz w:val="24"/>
          <w:szCs w:val="24"/>
        </w:rPr>
        <w:t xml:space="preserve"> и собаки-проводника.</w:t>
      </w:r>
    </w:p>
    <w:p w:rsidR="00421218" w:rsidRPr="00DD0BC4" w:rsidRDefault="00360CF3" w:rsidP="00A9223F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5</w:t>
      </w:r>
      <w:r w:rsidR="006F3F25" w:rsidRPr="00DD0BC4">
        <w:rPr>
          <w:rFonts w:ascii="Times New Roman" w:hAnsi="Times New Roman"/>
          <w:sz w:val="24"/>
          <w:szCs w:val="24"/>
        </w:rPr>
        <w:t xml:space="preserve">. </w:t>
      </w:r>
      <w:r w:rsidR="00421218" w:rsidRPr="00DD0BC4">
        <w:rPr>
          <w:rFonts w:ascii="Times New Roman" w:hAnsi="Times New Roman"/>
          <w:sz w:val="24"/>
          <w:szCs w:val="24"/>
        </w:rPr>
        <w:t xml:space="preserve">По желанию Заявителя </w:t>
      </w:r>
      <w:r w:rsidR="00D343B3" w:rsidRPr="00DD0BC4">
        <w:rPr>
          <w:rFonts w:ascii="Times New Roman" w:hAnsi="Times New Roman"/>
          <w:sz w:val="24"/>
          <w:szCs w:val="24"/>
        </w:rPr>
        <w:t xml:space="preserve">(представителя Заявителя) </w:t>
      </w:r>
      <w:r w:rsidR="00421218" w:rsidRPr="00DD0BC4">
        <w:rPr>
          <w:rFonts w:ascii="Times New Roman" w:hAnsi="Times New Roman"/>
          <w:sz w:val="24"/>
          <w:szCs w:val="24"/>
        </w:rPr>
        <w:t xml:space="preserve">заявление подготавливается </w:t>
      </w:r>
      <w:r w:rsidR="005F1FE5" w:rsidRPr="00DD0BC4">
        <w:rPr>
          <w:rFonts w:ascii="Times New Roman" w:hAnsi="Times New Roman"/>
          <w:sz w:val="24"/>
          <w:szCs w:val="24"/>
        </w:rPr>
        <w:t>работником</w:t>
      </w:r>
      <w:r w:rsidR="00421218" w:rsidRPr="00DD0BC4">
        <w:rPr>
          <w:rFonts w:ascii="Times New Roman" w:hAnsi="Times New Roman"/>
          <w:sz w:val="24"/>
          <w:szCs w:val="24"/>
        </w:rPr>
        <w:t xml:space="preserve"> МФЦ, текст заявления зачитывается Заявителю</w:t>
      </w:r>
      <w:r w:rsidR="00D343B3" w:rsidRPr="00DD0BC4"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="00421218" w:rsidRPr="00DD0BC4">
        <w:rPr>
          <w:rFonts w:ascii="Times New Roman" w:hAnsi="Times New Roman"/>
          <w:sz w:val="24"/>
          <w:szCs w:val="24"/>
        </w:rPr>
        <w:t xml:space="preserve">, если он затрудняется это сделать самостоятельно. </w:t>
      </w:r>
    </w:p>
    <w:p w:rsidR="00421218" w:rsidRPr="00DD0BC4" w:rsidRDefault="00360CF3" w:rsidP="00A9223F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6</w:t>
      </w:r>
      <w:r w:rsidR="006F3F25" w:rsidRPr="00DD0BC4">
        <w:rPr>
          <w:rFonts w:ascii="Times New Roman" w:hAnsi="Times New Roman"/>
          <w:sz w:val="24"/>
          <w:szCs w:val="24"/>
        </w:rPr>
        <w:t xml:space="preserve">. </w:t>
      </w:r>
      <w:r w:rsidR="00421218" w:rsidRPr="00DD0BC4">
        <w:rPr>
          <w:rFonts w:ascii="Times New Roman" w:hAnsi="Times New Roman"/>
          <w:sz w:val="24"/>
          <w:szCs w:val="24"/>
        </w:rPr>
        <w:t xml:space="preserve">Инвалидам, имеющим ограничения двигательной активности, препятствующие самостоятельному подписанию документов, предлагается обратиться к нотариусу для удостоверения подписи другого лица (рукоприкладчика), за инвалида. </w:t>
      </w:r>
    </w:p>
    <w:p w:rsidR="00421218" w:rsidRPr="00DD0BC4" w:rsidRDefault="00360CF3" w:rsidP="00A9223F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7</w:t>
      </w:r>
      <w:r w:rsidR="005E0AE6" w:rsidRPr="00DD0BC4">
        <w:rPr>
          <w:rFonts w:ascii="Times New Roman" w:hAnsi="Times New Roman"/>
          <w:sz w:val="24"/>
          <w:szCs w:val="24"/>
        </w:rPr>
        <w:t xml:space="preserve">. </w:t>
      </w:r>
      <w:r w:rsidR="00421218" w:rsidRPr="00DD0BC4">
        <w:rPr>
          <w:rFonts w:ascii="Times New Roman" w:hAnsi="Times New Roman"/>
          <w:sz w:val="24"/>
          <w:szCs w:val="24"/>
        </w:rPr>
        <w:t xml:space="preserve">Здание (помещение) МФЦ оборудуется информационной табличкой (вывеской), содержащей полное наименование МФЦ, а также </w:t>
      </w:r>
      <w:r w:rsidR="00215976" w:rsidRPr="00DD0BC4">
        <w:rPr>
          <w:rFonts w:ascii="Times New Roman" w:hAnsi="Times New Roman"/>
          <w:sz w:val="24"/>
          <w:szCs w:val="24"/>
        </w:rPr>
        <w:t>информацию</w:t>
      </w:r>
      <w:r w:rsidR="00421218" w:rsidRPr="00DD0BC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21218" w:rsidRPr="00DD0BC4">
        <w:rPr>
          <w:rFonts w:ascii="Times New Roman" w:hAnsi="Times New Roman"/>
          <w:sz w:val="24"/>
          <w:szCs w:val="24"/>
        </w:rPr>
        <w:t>режиме</w:t>
      </w:r>
      <w:proofErr w:type="gramEnd"/>
      <w:r w:rsidR="00421218" w:rsidRPr="00DD0BC4">
        <w:rPr>
          <w:rFonts w:ascii="Times New Roman" w:hAnsi="Times New Roman"/>
          <w:sz w:val="24"/>
          <w:szCs w:val="24"/>
        </w:rPr>
        <w:t xml:space="preserve"> его работы.</w:t>
      </w:r>
    </w:p>
    <w:p w:rsidR="00421218" w:rsidRPr="00DD0BC4" w:rsidRDefault="00360CF3" w:rsidP="00A9223F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8</w:t>
      </w:r>
      <w:r w:rsidR="005E0AE6" w:rsidRPr="00DD0BC4">
        <w:rPr>
          <w:rFonts w:ascii="Times New Roman" w:hAnsi="Times New Roman"/>
          <w:sz w:val="24"/>
          <w:szCs w:val="24"/>
        </w:rPr>
        <w:t xml:space="preserve">. </w:t>
      </w:r>
      <w:r w:rsidR="00421218" w:rsidRPr="00DD0BC4">
        <w:rPr>
          <w:rFonts w:ascii="Times New Roman" w:hAnsi="Times New Roman"/>
          <w:sz w:val="24"/>
          <w:szCs w:val="24"/>
        </w:rPr>
        <w:t xml:space="preserve"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</w:t>
      </w:r>
      <w:r w:rsidR="00421218" w:rsidRPr="00DD0BC4">
        <w:rPr>
          <w:rFonts w:ascii="Times New Roman" w:hAnsi="Times New Roman"/>
          <w:sz w:val="24"/>
          <w:szCs w:val="24"/>
        </w:rPr>
        <w:lastRenderedPageBreak/>
        <w:t>требованиями Федерального закона</w:t>
      </w:r>
      <w:r w:rsidR="00215976" w:rsidRPr="00DD0BC4">
        <w:rPr>
          <w:rFonts w:ascii="Times New Roman" w:hAnsi="Times New Roman"/>
          <w:sz w:val="24"/>
          <w:szCs w:val="24"/>
        </w:rPr>
        <w:t xml:space="preserve"> </w:t>
      </w:r>
      <w:r w:rsidR="00421218" w:rsidRPr="00DD0BC4">
        <w:rPr>
          <w:rFonts w:ascii="Times New Roman" w:hAnsi="Times New Roman"/>
          <w:sz w:val="24"/>
          <w:szCs w:val="24"/>
        </w:rPr>
        <w:t>от 30.12.2009 № 384-ФЗ «Технический регламент о безопасности зданий и сооружений».</w:t>
      </w:r>
    </w:p>
    <w:p w:rsidR="00421218" w:rsidRPr="00DD0BC4" w:rsidRDefault="00360CF3" w:rsidP="00A9223F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9</w:t>
      </w:r>
      <w:r w:rsidR="005E0AE6" w:rsidRPr="00DD0BC4">
        <w:rPr>
          <w:rFonts w:ascii="Times New Roman" w:hAnsi="Times New Roman"/>
          <w:sz w:val="24"/>
          <w:szCs w:val="24"/>
        </w:rPr>
        <w:t xml:space="preserve">. </w:t>
      </w:r>
      <w:r w:rsidR="00421218" w:rsidRPr="00DD0BC4">
        <w:rPr>
          <w:rFonts w:ascii="Times New Roman" w:hAnsi="Times New Roman"/>
          <w:sz w:val="24"/>
          <w:szCs w:val="24"/>
        </w:rPr>
        <w:t>Помещения МФЦ, предназначенные для работы с Заявителями (представителями Заявителей), располагаются на нижних этажах здания и имеют отдельный вход. В случае расположения МФЦ на втором этаже и выше, здание оснащается лифтом, эскалатором или иными автоматическими подъемными устройствами, в том числе для инвалидов.</w:t>
      </w:r>
    </w:p>
    <w:p w:rsidR="00421218" w:rsidRPr="00DD0BC4" w:rsidRDefault="00360CF3" w:rsidP="00A9223F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10.</w:t>
      </w:r>
      <w:r w:rsidR="005E0AE6" w:rsidRPr="00DD0BC4">
        <w:rPr>
          <w:rFonts w:ascii="Times New Roman" w:hAnsi="Times New Roman"/>
          <w:sz w:val="24"/>
          <w:szCs w:val="24"/>
        </w:rPr>
        <w:t xml:space="preserve"> </w:t>
      </w:r>
      <w:r w:rsidR="00421218" w:rsidRPr="00DD0BC4">
        <w:rPr>
          <w:rFonts w:ascii="Times New Roman" w:hAnsi="Times New Roman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421218" w:rsidRPr="00DD0BC4" w:rsidRDefault="005E0AE6" w:rsidP="00A9223F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0BC4">
        <w:rPr>
          <w:rFonts w:ascii="Times New Roman" w:hAnsi="Times New Roman"/>
          <w:sz w:val="24"/>
          <w:szCs w:val="24"/>
        </w:rPr>
        <w:t>1</w:t>
      </w:r>
      <w:r w:rsidR="00360CF3" w:rsidRPr="00DD0BC4">
        <w:rPr>
          <w:rFonts w:ascii="Times New Roman" w:hAnsi="Times New Roman"/>
          <w:sz w:val="24"/>
          <w:szCs w:val="24"/>
        </w:rPr>
        <w:t>1</w:t>
      </w:r>
      <w:r w:rsidRPr="00DD0BC4">
        <w:rPr>
          <w:rFonts w:ascii="Times New Roman" w:hAnsi="Times New Roman"/>
          <w:sz w:val="24"/>
          <w:szCs w:val="24"/>
        </w:rPr>
        <w:t xml:space="preserve">. </w:t>
      </w:r>
      <w:r w:rsidR="005F1FE5" w:rsidRPr="00DD0BC4">
        <w:rPr>
          <w:rFonts w:ascii="Times New Roman" w:hAnsi="Times New Roman"/>
          <w:sz w:val="24"/>
          <w:szCs w:val="24"/>
        </w:rPr>
        <w:t>Работниками</w:t>
      </w:r>
      <w:r w:rsidR="00421218" w:rsidRPr="00DD0BC4">
        <w:rPr>
          <w:rFonts w:ascii="Times New Roman" w:hAnsi="Times New Roman"/>
          <w:sz w:val="24"/>
          <w:szCs w:val="24"/>
        </w:rPr>
        <w:t xml:space="preserve"> МФЦ организуется работа по</w:t>
      </w:r>
      <w:r w:rsidR="003F2E14" w:rsidRPr="00DD0BC4">
        <w:rPr>
          <w:rFonts w:ascii="Times New Roman" w:hAnsi="Times New Roman"/>
          <w:sz w:val="24"/>
          <w:szCs w:val="24"/>
        </w:rPr>
        <w:t xml:space="preserve"> </w:t>
      </w:r>
      <w:r w:rsidR="00421218" w:rsidRPr="00DD0BC4">
        <w:rPr>
          <w:rFonts w:ascii="Times New Roman" w:hAnsi="Times New Roman"/>
          <w:sz w:val="24"/>
          <w:szCs w:val="24"/>
        </w:rPr>
        <w:t>сопровождению инвалидов, имеющих стойкие расстройства функции зрения и</w:t>
      </w:r>
      <w:r w:rsidR="00A44BB2" w:rsidRPr="00DD0BC4">
        <w:rPr>
          <w:rFonts w:ascii="Times New Roman" w:hAnsi="Times New Roman"/>
          <w:sz w:val="24"/>
          <w:szCs w:val="24"/>
        </w:rPr>
        <w:t xml:space="preserve"> </w:t>
      </w:r>
      <w:r w:rsidR="00096AFE" w:rsidRPr="00DD0BC4">
        <w:rPr>
          <w:rFonts w:ascii="Times New Roman" w:hAnsi="Times New Roman"/>
          <w:sz w:val="24"/>
          <w:szCs w:val="24"/>
        </w:rPr>
        <w:t>(или) не могут самостоятельно передвигаться</w:t>
      </w:r>
      <w:r w:rsidR="003F2E14" w:rsidRPr="00DD0BC4">
        <w:rPr>
          <w:rFonts w:ascii="Times New Roman" w:hAnsi="Times New Roman"/>
          <w:sz w:val="24"/>
          <w:szCs w:val="24"/>
        </w:rPr>
        <w:t>, о</w:t>
      </w:r>
      <w:r w:rsidR="00421218" w:rsidRPr="00DD0BC4">
        <w:rPr>
          <w:rFonts w:ascii="Times New Roman" w:hAnsi="Times New Roman"/>
          <w:sz w:val="24"/>
          <w:szCs w:val="24"/>
        </w:rPr>
        <w:t>казани</w:t>
      </w:r>
      <w:r w:rsidR="003F2E14" w:rsidRPr="00DD0BC4">
        <w:rPr>
          <w:rFonts w:ascii="Times New Roman" w:hAnsi="Times New Roman"/>
          <w:sz w:val="24"/>
          <w:szCs w:val="24"/>
        </w:rPr>
        <w:t>ю</w:t>
      </w:r>
      <w:r w:rsidR="00421218" w:rsidRPr="00DD0BC4">
        <w:rPr>
          <w:rFonts w:ascii="Times New Roman" w:hAnsi="Times New Roman"/>
          <w:sz w:val="24"/>
          <w:szCs w:val="24"/>
        </w:rPr>
        <w:t xml:space="preserve"> им помощи при обращении за </w:t>
      </w:r>
      <w:r w:rsidR="00A44BB2" w:rsidRPr="00DD0BC4">
        <w:rPr>
          <w:rFonts w:ascii="Times New Roman" w:hAnsi="Times New Roman"/>
          <w:sz w:val="24"/>
          <w:szCs w:val="24"/>
        </w:rPr>
        <w:t xml:space="preserve">Муниципальной услугой </w:t>
      </w:r>
      <w:r w:rsidR="00421218" w:rsidRPr="00DD0BC4">
        <w:rPr>
          <w:rFonts w:ascii="Times New Roman" w:hAnsi="Times New Roman"/>
          <w:sz w:val="24"/>
          <w:szCs w:val="24"/>
        </w:rPr>
        <w:t>и получени</w:t>
      </w:r>
      <w:r w:rsidR="003F2E14" w:rsidRPr="00DD0BC4">
        <w:rPr>
          <w:rFonts w:ascii="Times New Roman" w:hAnsi="Times New Roman"/>
          <w:sz w:val="24"/>
          <w:szCs w:val="24"/>
        </w:rPr>
        <w:t>ю</w:t>
      </w:r>
      <w:r w:rsidR="00421218" w:rsidRPr="00DD0BC4">
        <w:rPr>
          <w:rFonts w:ascii="Times New Roman" w:hAnsi="Times New Roman"/>
          <w:sz w:val="24"/>
          <w:szCs w:val="24"/>
        </w:rPr>
        <w:t xml:space="preserve"> результата предоставления </w:t>
      </w:r>
      <w:r w:rsidR="00A44BB2" w:rsidRPr="00DD0BC4">
        <w:rPr>
          <w:rFonts w:ascii="Times New Roman" w:hAnsi="Times New Roman"/>
          <w:sz w:val="24"/>
          <w:szCs w:val="24"/>
        </w:rPr>
        <w:t>Муниципальной у</w:t>
      </w:r>
      <w:r w:rsidR="00421218" w:rsidRPr="00DD0BC4">
        <w:rPr>
          <w:rFonts w:ascii="Times New Roman" w:hAnsi="Times New Roman"/>
          <w:sz w:val="24"/>
          <w:szCs w:val="24"/>
        </w:rPr>
        <w:t xml:space="preserve">слуги, оказанию помощи инвалидам в преодолении барьеров, мешающих получению ими </w:t>
      </w:r>
      <w:r w:rsidR="00A44BB2" w:rsidRPr="00DD0BC4">
        <w:rPr>
          <w:rFonts w:ascii="Times New Roman" w:hAnsi="Times New Roman"/>
          <w:sz w:val="24"/>
          <w:szCs w:val="24"/>
        </w:rPr>
        <w:t>Муниципальной услуги</w:t>
      </w:r>
      <w:r w:rsidR="00421218" w:rsidRPr="00DD0BC4">
        <w:rPr>
          <w:rFonts w:ascii="Times New Roman" w:hAnsi="Times New Roman"/>
          <w:sz w:val="24"/>
          <w:szCs w:val="24"/>
        </w:rPr>
        <w:t xml:space="preserve"> наравне с другими.</w:t>
      </w:r>
    </w:p>
    <w:p w:rsidR="007B25D3" w:rsidRPr="00DD0BC4" w:rsidRDefault="00F5657F" w:rsidP="00F5657F">
      <w:pPr>
        <w:autoSpaceDE w:val="0"/>
        <w:autoSpaceDN w:val="0"/>
        <w:adjustRightInd w:val="0"/>
        <w:spacing w:after="0"/>
        <w:ind w:left="1353"/>
        <w:rPr>
          <w:rFonts w:ascii="Times New Roman" w:hAnsi="Times New Roman"/>
          <w:sz w:val="24"/>
          <w:szCs w:val="24"/>
        </w:rPr>
        <w:sectPr w:rsidR="007B25D3" w:rsidRPr="00DD0BC4" w:rsidSect="00F5657F">
          <w:pgSz w:w="11906" w:h="16838" w:code="9"/>
          <w:pgMar w:top="1134" w:right="566" w:bottom="1134" w:left="1134" w:header="720" w:footer="720" w:gutter="0"/>
          <w:cols w:space="720"/>
          <w:noEndnote/>
          <w:titlePg/>
          <w:docGrid w:linePitch="299"/>
        </w:sectPr>
      </w:pPr>
      <w:r w:rsidRPr="00DD0BC4">
        <w:rPr>
          <w:rFonts w:ascii="Times New Roman" w:hAnsi="Times New Roman"/>
          <w:sz w:val="24"/>
          <w:szCs w:val="24"/>
        </w:rPr>
        <w:br w:type="page"/>
      </w:r>
      <w:bookmarkStart w:id="192" w:name="_Ref437561820"/>
      <w:bookmarkStart w:id="193" w:name="_Toc437973310"/>
      <w:bookmarkStart w:id="194" w:name="_Toc438110052"/>
      <w:bookmarkStart w:id="195" w:name="_Toc438376264"/>
      <w:bookmarkStart w:id="196" w:name="_Toc441496580"/>
    </w:p>
    <w:bookmarkEnd w:id="192"/>
    <w:p w:rsidR="004771C5" w:rsidRPr="00DD0BC4" w:rsidRDefault="004771C5" w:rsidP="004771C5">
      <w:pPr>
        <w:pStyle w:val="1-"/>
        <w:spacing w:before="0" w:after="0"/>
        <w:ind w:left="9639"/>
        <w:jc w:val="left"/>
        <w:rPr>
          <w:b w:val="0"/>
          <w:sz w:val="24"/>
          <w:szCs w:val="24"/>
        </w:rPr>
      </w:pPr>
      <w:r w:rsidRPr="00DD0BC4">
        <w:rPr>
          <w:b w:val="0"/>
          <w:sz w:val="24"/>
          <w:szCs w:val="24"/>
        </w:rPr>
        <w:lastRenderedPageBreak/>
        <w:t xml:space="preserve">Приложение </w:t>
      </w:r>
      <w:r w:rsidR="00F641B6" w:rsidRPr="00DD0BC4">
        <w:rPr>
          <w:b w:val="0"/>
          <w:sz w:val="24"/>
          <w:szCs w:val="24"/>
        </w:rPr>
        <w:t>1</w:t>
      </w:r>
      <w:r w:rsidR="00CF1873" w:rsidRPr="00DD0BC4">
        <w:rPr>
          <w:b w:val="0"/>
          <w:sz w:val="24"/>
          <w:szCs w:val="24"/>
        </w:rPr>
        <w:t>4</w:t>
      </w:r>
    </w:p>
    <w:bookmarkEnd w:id="193"/>
    <w:bookmarkEnd w:id="194"/>
    <w:bookmarkEnd w:id="195"/>
    <w:bookmarkEnd w:id="196"/>
    <w:p w:rsidR="00E96EFF" w:rsidRPr="00DD0BC4" w:rsidRDefault="00E96EFF" w:rsidP="00E96EFF">
      <w:pPr>
        <w:keepNext/>
        <w:spacing w:after="0" w:line="240" w:lineRule="auto"/>
        <w:ind w:left="9639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E96EFF" w:rsidRDefault="00E96EFF" w:rsidP="00E96EFF">
      <w:pPr>
        <w:pStyle w:val="Default"/>
        <w:ind w:left="9639"/>
      </w:pPr>
      <w:r w:rsidRPr="00DD0BC4">
        <w:rPr>
          <w:bCs/>
          <w:iCs/>
        </w:rPr>
        <w:t xml:space="preserve">предоставления муниципальной услуги </w:t>
      </w:r>
      <w:r w:rsidRPr="00DD0BC4">
        <w:rPr>
          <w:bCs/>
          <w:iCs/>
        </w:rPr>
        <w:br/>
      </w:r>
      <w:r w:rsidRPr="00776849">
        <w:rPr>
          <w:color w:val="auto"/>
        </w:rPr>
        <w:t>предоставления муниципальной услуги по предоставлению мест для захоронения (</w:t>
      </w:r>
      <w:proofErr w:type="spellStart"/>
      <w:r w:rsidRPr="00776849">
        <w:rPr>
          <w:color w:val="auto"/>
        </w:rPr>
        <w:t>подзахоронения</w:t>
      </w:r>
      <w:proofErr w:type="spellEnd"/>
      <w:r w:rsidRPr="00776849">
        <w:rPr>
          <w:color w:val="auto"/>
        </w:rPr>
        <w:t>), перерегистрации захоронений на других лиц, регистрации установки и замены надмогильных сооружений (надгробий)</w:t>
      </w:r>
      <w:r>
        <w:rPr>
          <w:color w:val="auto"/>
        </w:rPr>
        <w:t xml:space="preserve"> </w:t>
      </w:r>
      <w:r w:rsidRPr="00180CB8">
        <w:t xml:space="preserve">на территории  сельских поселений, городского поселения Сергиев Посад и </w:t>
      </w:r>
      <w:proofErr w:type="spellStart"/>
      <w:r w:rsidRPr="00180CB8">
        <w:t>межпоселенческих</w:t>
      </w:r>
      <w:proofErr w:type="spellEnd"/>
      <w:r>
        <w:t xml:space="preserve"> </w:t>
      </w:r>
      <w:r w:rsidRPr="00180CB8">
        <w:t xml:space="preserve"> территориях  Сергиево-Посадского </w:t>
      </w:r>
      <w:r>
        <w:t xml:space="preserve"> </w:t>
      </w:r>
      <w:r w:rsidRPr="00180CB8">
        <w:t>муниципального района</w:t>
      </w:r>
    </w:p>
    <w:p w:rsidR="00E96EFF" w:rsidRDefault="00E96EFF" w:rsidP="00E96EFF">
      <w:pPr>
        <w:keepNext/>
        <w:spacing w:after="0" w:line="240" w:lineRule="auto"/>
        <w:ind w:left="9639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Московской области</w:t>
      </w:r>
    </w:p>
    <w:p w:rsidR="00E96EFF" w:rsidRPr="00DD0BC4" w:rsidRDefault="00E96EFF" w:rsidP="00E96EFF">
      <w:pPr>
        <w:keepNext/>
        <w:spacing w:after="0" w:line="240" w:lineRule="auto"/>
        <w:ind w:left="9639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B04623" w:rsidRPr="00DD0BC4" w:rsidRDefault="00421218" w:rsidP="00E96EFF">
      <w:pPr>
        <w:pStyle w:val="1-"/>
        <w:spacing w:before="0" w:after="0" w:line="240" w:lineRule="auto"/>
        <w:rPr>
          <w:sz w:val="24"/>
          <w:szCs w:val="24"/>
        </w:rPr>
      </w:pPr>
      <w:r w:rsidRPr="00DD0BC4">
        <w:rPr>
          <w:sz w:val="24"/>
          <w:szCs w:val="24"/>
        </w:rPr>
        <w:t>П</w:t>
      </w:r>
      <w:r w:rsidR="00B04623" w:rsidRPr="00DD0BC4">
        <w:rPr>
          <w:sz w:val="24"/>
          <w:szCs w:val="24"/>
        </w:rPr>
        <w:t>ЕРЕЧЕНЬ</w:t>
      </w:r>
    </w:p>
    <w:p w:rsidR="00421218" w:rsidRPr="00DD0BC4" w:rsidRDefault="00421218" w:rsidP="004F2EA9">
      <w:pPr>
        <w:pStyle w:val="1-"/>
        <w:spacing w:before="0" w:after="0" w:line="240" w:lineRule="auto"/>
        <w:rPr>
          <w:sz w:val="24"/>
          <w:szCs w:val="24"/>
        </w:rPr>
      </w:pPr>
      <w:r w:rsidRPr="00DD0BC4">
        <w:rPr>
          <w:sz w:val="24"/>
          <w:szCs w:val="24"/>
        </w:rPr>
        <w:t>и содержание административных действий, составляющих административные процедуры</w:t>
      </w:r>
    </w:p>
    <w:p w:rsidR="007833EC" w:rsidRPr="00DD0BC4" w:rsidRDefault="007833EC" w:rsidP="004F2EA9">
      <w:pPr>
        <w:autoSpaceDE w:val="0"/>
        <w:autoSpaceDN w:val="0"/>
        <w:adjustRightInd w:val="0"/>
        <w:spacing w:after="0" w:line="240" w:lineRule="auto"/>
        <w:ind w:left="1844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bookmarkStart w:id="197" w:name="_Toc441496582"/>
      <w:bookmarkStart w:id="198" w:name="_Toc438110054"/>
      <w:bookmarkStart w:id="199" w:name="_Toc437973312"/>
      <w:bookmarkStart w:id="200" w:name="_Toc438376266"/>
    </w:p>
    <w:p w:rsidR="009B766F" w:rsidRPr="00DD0BC4" w:rsidRDefault="007833EC" w:rsidP="004F2E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DD0BC4">
        <w:rPr>
          <w:rFonts w:ascii="Times New Roman" w:hAnsi="Times New Roman"/>
          <w:b/>
          <w:i/>
          <w:sz w:val="24"/>
          <w:szCs w:val="24"/>
        </w:rPr>
        <w:t>1.</w:t>
      </w:r>
      <w:r w:rsidR="00421218" w:rsidRPr="00DD0BC4">
        <w:rPr>
          <w:rFonts w:ascii="Times New Roman" w:hAnsi="Times New Roman"/>
          <w:b/>
          <w:i/>
          <w:sz w:val="24"/>
          <w:szCs w:val="24"/>
        </w:rPr>
        <w:t>Прием</w:t>
      </w:r>
      <w:r w:rsidR="00362357" w:rsidRPr="00DD0BC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57FC2" w:rsidRPr="00DD0BC4">
        <w:rPr>
          <w:rFonts w:ascii="Times New Roman" w:hAnsi="Times New Roman"/>
          <w:b/>
          <w:i/>
          <w:sz w:val="24"/>
          <w:szCs w:val="24"/>
        </w:rPr>
        <w:t xml:space="preserve">и </w:t>
      </w:r>
      <w:r w:rsidR="00421218" w:rsidRPr="00DD0BC4">
        <w:rPr>
          <w:rFonts w:ascii="Times New Roman" w:hAnsi="Times New Roman"/>
          <w:b/>
          <w:i/>
          <w:sz w:val="24"/>
          <w:szCs w:val="24"/>
        </w:rPr>
        <w:t xml:space="preserve">регистрация </w:t>
      </w:r>
      <w:r w:rsidR="0018546A" w:rsidRPr="00DD0BC4">
        <w:rPr>
          <w:rFonts w:ascii="Times New Roman" w:hAnsi="Times New Roman"/>
          <w:b/>
          <w:i/>
          <w:sz w:val="24"/>
          <w:szCs w:val="24"/>
        </w:rPr>
        <w:t xml:space="preserve">заявления и </w:t>
      </w:r>
      <w:r w:rsidR="00421218" w:rsidRPr="00DD0BC4">
        <w:rPr>
          <w:rFonts w:ascii="Times New Roman" w:hAnsi="Times New Roman"/>
          <w:b/>
          <w:i/>
          <w:sz w:val="24"/>
          <w:szCs w:val="24"/>
        </w:rPr>
        <w:t xml:space="preserve">документов, необходимых для предоставления </w:t>
      </w:r>
    </w:p>
    <w:p w:rsidR="00622F2C" w:rsidRPr="00DD0BC4" w:rsidRDefault="009B766F" w:rsidP="004F2E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DD0BC4">
        <w:rPr>
          <w:rFonts w:ascii="Times New Roman" w:hAnsi="Times New Roman"/>
          <w:b/>
          <w:i/>
          <w:sz w:val="24"/>
          <w:szCs w:val="24"/>
        </w:rPr>
        <w:t xml:space="preserve">Муниципальной </w:t>
      </w:r>
      <w:r w:rsidR="00B766D4" w:rsidRPr="00DD0BC4">
        <w:rPr>
          <w:rFonts w:ascii="Times New Roman" w:hAnsi="Times New Roman"/>
          <w:b/>
          <w:i/>
          <w:sz w:val="24"/>
          <w:szCs w:val="24"/>
        </w:rPr>
        <w:t>у</w:t>
      </w:r>
      <w:r w:rsidR="00421218" w:rsidRPr="00DD0BC4">
        <w:rPr>
          <w:rFonts w:ascii="Times New Roman" w:hAnsi="Times New Roman"/>
          <w:b/>
          <w:i/>
          <w:sz w:val="24"/>
          <w:szCs w:val="24"/>
        </w:rPr>
        <w:t>слуги</w:t>
      </w:r>
      <w:bookmarkEnd w:id="197"/>
    </w:p>
    <w:p w:rsidR="007833EC" w:rsidRPr="00DD0BC4" w:rsidRDefault="007833EC" w:rsidP="004F2EA9">
      <w:pPr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</w:p>
    <w:p w:rsidR="00E979E8" w:rsidRPr="00DD0BC4" w:rsidRDefault="009D442D" w:rsidP="004F2E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DD0BC4">
        <w:rPr>
          <w:rFonts w:ascii="Times New Roman" w:hAnsi="Times New Roman"/>
          <w:b/>
          <w:i/>
          <w:sz w:val="24"/>
          <w:szCs w:val="24"/>
        </w:rPr>
        <w:t>1.1.</w:t>
      </w:r>
      <w:r w:rsidR="00622F2C" w:rsidRPr="00DD0BC4">
        <w:rPr>
          <w:rFonts w:ascii="Times New Roman" w:hAnsi="Times New Roman"/>
          <w:b/>
          <w:i/>
          <w:sz w:val="24"/>
          <w:szCs w:val="24"/>
        </w:rPr>
        <w:t>Порядок выполнения административных действий при обращении Заявителя</w:t>
      </w:r>
    </w:p>
    <w:p w:rsidR="00421218" w:rsidRPr="00DD0BC4" w:rsidRDefault="00E979E8" w:rsidP="004F2EA9">
      <w:pPr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DD0BC4">
        <w:rPr>
          <w:rFonts w:ascii="Times New Roman" w:hAnsi="Times New Roman"/>
          <w:b/>
          <w:i/>
          <w:sz w:val="24"/>
          <w:szCs w:val="24"/>
        </w:rPr>
        <w:t>(представителя Заявителя)</w:t>
      </w:r>
      <w:r w:rsidR="00004A77" w:rsidRPr="00DD0BC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22F2C" w:rsidRPr="00DD0BC4">
        <w:rPr>
          <w:rFonts w:ascii="Times New Roman" w:hAnsi="Times New Roman"/>
          <w:b/>
          <w:i/>
          <w:sz w:val="24"/>
          <w:szCs w:val="24"/>
        </w:rPr>
        <w:t>в МФЦ</w:t>
      </w:r>
      <w:bookmarkEnd w:id="198"/>
      <w:bookmarkEnd w:id="199"/>
      <w:bookmarkEnd w:id="200"/>
    </w:p>
    <w:p w:rsidR="00E979E8" w:rsidRPr="00DD0BC4" w:rsidRDefault="00E979E8" w:rsidP="004F2EA9">
      <w:pPr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2724"/>
        <w:gridCol w:w="2693"/>
        <w:gridCol w:w="6662"/>
      </w:tblGrid>
      <w:tr w:rsidR="00421218" w:rsidRPr="00DD0BC4" w:rsidTr="005909F2">
        <w:tc>
          <w:tcPr>
            <w:tcW w:w="2805" w:type="dxa"/>
            <w:shd w:val="clear" w:color="auto" w:fill="auto"/>
          </w:tcPr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Место выполнения процедуры/ используемая </w:t>
            </w:r>
            <w:r w:rsidR="007F5A34" w:rsidRPr="00DD0BC4">
              <w:rPr>
                <w:rFonts w:ascii="Times New Roman" w:eastAsia="Times New Roman" w:hAnsi="Times New Roman"/>
                <w:sz w:val="24"/>
                <w:szCs w:val="24"/>
              </w:rPr>
              <w:t>информационная система</w:t>
            </w:r>
          </w:p>
        </w:tc>
        <w:tc>
          <w:tcPr>
            <w:tcW w:w="2724" w:type="dxa"/>
            <w:shd w:val="clear" w:color="auto" w:fill="auto"/>
          </w:tcPr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693" w:type="dxa"/>
            <w:shd w:val="clear" w:color="auto" w:fill="auto"/>
          </w:tcPr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6662" w:type="dxa"/>
            <w:shd w:val="clear" w:color="auto" w:fill="auto"/>
          </w:tcPr>
          <w:p w:rsidR="00A0107F" w:rsidRPr="00DD0BC4" w:rsidRDefault="00421218" w:rsidP="00A0107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Содержание </w:t>
            </w:r>
          </w:p>
          <w:p w:rsidR="00421218" w:rsidRPr="00DD0BC4" w:rsidRDefault="006F3FEE" w:rsidP="00A0107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Административного </w:t>
            </w:r>
            <w:r w:rsidR="00421218" w:rsidRPr="00DD0BC4">
              <w:rPr>
                <w:rFonts w:ascii="Times New Roman" w:eastAsia="Times New Roman" w:hAnsi="Times New Roman"/>
                <w:sz w:val="24"/>
                <w:szCs w:val="24"/>
              </w:rPr>
              <w:t>действия</w:t>
            </w:r>
          </w:p>
        </w:tc>
      </w:tr>
      <w:tr w:rsidR="00421218" w:rsidRPr="00DD0BC4" w:rsidTr="005909F2">
        <w:trPr>
          <w:trHeight w:val="1509"/>
        </w:trPr>
        <w:tc>
          <w:tcPr>
            <w:tcW w:w="2805" w:type="dxa"/>
            <w:vMerge w:val="restart"/>
            <w:shd w:val="clear" w:color="auto" w:fill="auto"/>
          </w:tcPr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МФЦ / </w:t>
            </w:r>
            <w:r w:rsidR="00C60D06" w:rsidRPr="00DD0BC4">
              <w:rPr>
                <w:rFonts w:ascii="Times New Roman" w:eastAsia="Times New Roman" w:hAnsi="Times New Roman"/>
                <w:sz w:val="24"/>
                <w:szCs w:val="24"/>
              </w:rPr>
              <w:t>модуль МФЦ ЕИСОУ</w:t>
            </w:r>
          </w:p>
        </w:tc>
        <w:tc>
          <w:tcPr>
            <w:tcW w:w="2724" w:type="dxa"/>
            <w:shd w:val="clear" w:color="auto" w:fill="auto"/>
          </w:tcPr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Установление соответствия личности Заявителя (представителя Заявителя) документам, удостоверяющим личность</w:t>
            </w:r>
          </w:p>
          <w:p w:rsidR="00AD6923" w:rsidRPr="00DD0BC4" w:rsidRDefault="00AD6923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330E1A" w:rsidRPr="00DD0BC4" w:rsidRDefault="00330E1A" w:rsidP="005909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30E1A" w:rsidRPr="00DD0BC4" w:rsidRDefault="00330E1A" w:rsidP="005909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21218" w:rsidRPr="00DD0BC4" w:rsidRDefault="005909F2" w:rsidP="005909F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5 минут</w:t>
            </w:r>
          </w:p>
          <w:p w:rsidR="00421218" w:rsidRPr="00DD0BC4" w:rsidRDefault="00421218" w:rsidP="004F2EA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1BFB" w:rsidRPr="00DD0BC4" w:rsidRDefault="00F51BFB" w:rsidP="004F2EA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1424" w:rsidRPr="00DD0BC4" w:rsidRDefault="00AA1424" w:rsidP="004F2EA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909F2" w:rsidRPr="00DD0BC4" w:rsidRDefault="00CC2936" w:rsidP="004F2EA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330E1A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минут</w:t>
            </w:r>
          </w:p>
          <w:p w:rsidR="00622F2C" w:rsidRPr="00DD0BC4" w:rsidRDefault="00622F2C" w:rsidP="004F2EA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979E8" w:rsidRPr="00DD0BC4" w:rsidRDefault="00E979E8" w:rsidP="004F2EA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979E8" w:rsidRPr="00DD0BC4" w:rsidRDefault="00E979E8" w:rsidP="004F2EA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1424" w:rsidRPr="00DD0BC4" w:rsidRDefault="00AA1424" w:rsidP="00330E1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909F2" w:rsidRPr="00DD0BC4" w:rsidRDefault="00330E1A" w:rsidP="00330E1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5 минут</w:t>
            </w:r>
          </w:p>
          <w:p w:rsidR="005909F2" w:rsidRPr="00DD0BC4" w:rsidRDefault="005909F2" w:rsidP="00330E1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909F2" w:rsidRPr="00DD0BC4" w:rsidRDefault="005909F2" w:rsidP="00330E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909F2" w:rsidRPr="00DD0BC4" w:rsidRDefault="005909F2" w:rsidP="00330E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909F2" w:rsidRPr="00DD0BC4" w:rsidRDefault="005909F2" w:rsidP="00330E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909F2" w:rsidRPr="00DD0BC4" w:rsidRDefault="00CC2936" w:rsidP="005909F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5909F2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минут</w:t>
            </w:r>
          </w:p>
          <w:p w:rsidR="005909F2" w:rsidRPr="00DD0BC4" w:rsidRDefault="005909F2" w:rsidP="005909F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30E1A" w:rsidRPr="00DD0BC4" w:rsidRDefault="00330E1A" w:rsidP="005909F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30E1A" w:rsidRPr="00DD0BC4" w:rsidRDefault="00330E1A" w:rsidP="005909F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979E8" w:rsidRPr="00DD0BC4" w:rsidRDefault="00CC2936" w:rsidP="00CC29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5909F2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минут 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Документы проверяются </w:t>
            </w:r>
            <w:r w:rsidR="00622F2C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в соответствии с </w:t>
            </w:r>
            <w:r w:rsidR="002813DF" w:rsidRPr="00DD0BC4">
              <w:rPr>
                <w:rFonts w:ascii="Times New Roman" w:eastAsia="Times New Roman" w:hAnsi="Times New Roman"/>
                <w:sz w:val="24"/>
                <w:szCs w:val="24"/>
              </w:rPr>
              <w:t>пунктами 10.1 и 10.2</w:t>
            </w:r>
            <w:r w:rsidR="00B009EC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22F2C" w:rsidRPr="00DD0BC4">
              <w:rPr>
                <w:rFonts w:ascii="Times New Roman" w:eastAsia="Times New Roman" w:hAnsi="Times New Roman"/>
                <w:sz w:val="24"/>
                <w:szCs w:val="24"/>
              </w:rPr>
              <w:t>настояще</w:t>
            </w:r>
            <w:r w:rsidR="002813DF" w:rsidRPr="00DD0BC4">
              <w:rPr>
                <w:rFonts w:ascii="Times New Roman" w:eastAsia="Times New Roman" w:hAnsi="Times New Roman"/>
                <w:sz w:val="24"/>
                <w:szCs w:val="24"/>
              </w:rPr>
              <w:t>го</w:t>
            </w:r>
            <w:r w:rsidR="00622F2C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Административно</w:t>
            </w:r>
            <w:r w:rsidR="00D651A7" w:rsidRPr="00DD0BC4">
              <w:rPr>
                <w:rFonts w:ascii="Times New Roman" w:eastAsia="Times New Roman" w:hAnsi="Times New Roman"/>
                <w:sz w:val="24"/>
                <w:szCs w:val="24"/>
              </w:rPr>
              <w:t>го</w:t>
            </w:r>
            <w:r w:rsidR="00622F2C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регламент</w:t>
            </w:r>
            <w:r w:rsidR="002813DF" w:rsidRPr="00DD0BC4">
              <w:rPr>
                <w:rFonts w:ascii="Times New Roman" w:eastAsia="Times New Roman" w:hAnsi="Times New Roman"/>
                <w:sz w:val="24"/>
                <w:szCs w:val="24"/>
              </w:rPr>
              <w:t>а и требованиями к документам, необходимым для предоставления Муниципальной услуги, указанными в приложении 8 к настоящему Административному регламенту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Доверенность (в случае обращения представителя</w:t>
            </w:r>
            <w:r w:rsidR="00EB542C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Заявителя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), а также иные документы, представленные Заявителем 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(представителем Заявителя), проверяются на соответствие оригиналам, оригиналы возвращаются Заявителю</w:t>
            </w:r>
            <w:r w:rsidR="00EB542C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E7CFC" w:rsidRPr="00DD0BC4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EB542C" w:rsidRPr="00DD0BC4">
              <w:rPr>
                <w:rFonts w:ascii="Times New Roman" w:eastAsia="Times New Roman" w:hAnsi="Times New Roman"/>
                <w:sz w:val="24"/>
                <w:szCs w:val="24"/>
              </w:rPr>
              <w:t>представителю Заявителя)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На копиях проставляется отметка (штамп) о сверке копии документа и подпись </w:t>
            </w:r>
            <w:r w:rsidR="005F1FE5" w:rsidRPr="00DD0BC4">
              <w:rPr>
                <w:rFonts w:ascii="Times New Roman" w:eastAsia="Times New Roman" w:hAnsi="Times New Roman"/>
                <w:sz w:val="24"/>
                <w:szCs w:val="24"/>
              </w:rPr>
              <w:t>работника</w:t>
            </w:r>
            <w:r w:rsidR="00B04623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МФЦ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, удостоверившего копию.</w:t>
            </w:r>
          </w:p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При проверке необходимо удостовериться в том, что сверяемый документ действительно является оригинальным (не является копией, изготовленной с использованием цветной печати). </w:t>
            </w:r>
            <w:proofErr w:type="gramStart"/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Признаками оригинала документа являются в частности следы давления на месте нанесения любых рукописных символов, отсутствие заметных пикселов на знаках, которые не могут быть изготовлены </w:t>
            </w:r>
            <w:r w:rsidR="004912B0" w:rsidRPr="00DD0BC4">
              <w:rPr>
                <w:rFonts w:ascii="Times New Roman" w:eastAsia="Times New Roman" w:hAnsi="Times New Roman"/>
                <w:sz w:val="24"/>
                <w:szCs w:val="24"/>
              </w:rPr>
              <w:t>Машино печатным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способом.</w:t>
            </w:r>
            <w:proofErr w:type="gramEnd"/>
          </w:p>
          <w:p w:rsidR="00421218" w:rsidRPr="00DD0BC4" w:rsidRDefault="00421218" w:rsidP="00D8059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случаях, указанных в </w:t>
            </w:r>
            <w:r w:rsidR="00F51BFB" w:rsidRPr="00DD0BC4">
              <w:rPr>
                <w:rFonts w:ascii="Times New Roman" w:eastAsia="Times New Roman" w:hAnsi="Times New Roman"/>
                <w:sz w:val="24"/>
                <w:szCs w:val="24"/>
              </w:rPr>
              <w:t>разделе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22F2C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12 настоящего 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Административного регламента, информирование Заявителя/представителя Заявителя о причинах отказа в регистрации документов с предложением повторно обратиться после приведения документов в соответствие с требованиями законодательства Российской Федерации.</w:t>
            </w:r>
            <w:r w:rsidR="00F51BFB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Оформление решения об отказе в регистрации</w:t>
            </w:r>
            <w:r w:rsidRPr="00DD0B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документов, необходимых для предоставления </w:t>
            </w:r>
            <w:r w:rsidR="00622F2C" w:rsidRPr="00DD0BC4">
              <w:rPr>
                <w:rFonts w:ascii="Times New Roman" w:eastAsia="Times New Roman" w:hAnsi="Times New Roman"/>
                <w:sz w:val="24"/>
                <w:szCs w:val="24"/>
              </w:rPr>
              <w:t>Муниципальной у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слуги, по требованию Заявителя</w:t>
            </w:r>
            <w:r w:rsidR="007F26ED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по форме согласно приложению </w:t>
            </w:r>
            <w:r w:rsidR="00D8059E" w:rsidRPr="00DD0BC4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7F26ED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к настоящему Административному регламенту</w:t>
            </w:r>
            <w:r w:rsidR="009D442D" w:rsidRPr="00DD0BC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421218" w:rsidRPr="00DD0BC4" w:rsidTr="005909F2">
        <w:tc>
          <w:tcPr>
            <w:tcW w:w="2805" w:type="dxa"/>
            <w:vMerge/>
            <w:shd w:val="clear" w:color="auto" w:fill="auto"/>
          </w:tcPr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shd w:val="clear" w:color="auto" w:fill="auto"/>
          </w:tcPr>
          <w:p w:rsidR="00421218" w:rsidRPr="00DD0BC4" w:rsidRDefault="00421218" w:rsidP="004F2EA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>Проверка полномочий представителя Заявителя на основании документа, удостоверяющего полномочия (при обращении представителя Заявителя)</w:t>
            </w:r>
          </w:p>
        </w:tc>
        <w:tc>
          <w:tcPr>
            <w:tcW w:w="2693" w:type="dxa"/>
            <w:vMerge/>
            <w:shd w:val="clear" w:color="auto" w:fill="auto"/>
          </w:tcPr>
          <w:p w:rsidR="00421218" w:rsidRPr="00DD0BC4" w:rsidRDefault="00421218" w:rsidP="004F2EA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5E3B63" w:rsidRPr="00DD0BC4" w:rsidTr="00F97E2A">
        <w:trPr>
          <w:trHeight w:val="1978"/>
        </w:trPr>
        <w:tc>
          <w:tcPr>
            <w:tcW w:w="2805" w:type="dxa"/>
            <w:vMerge/>
            <w:shd w:val="clear" w:color="auto" w:fill="auto"/>
          </w:tcPr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shd w:val="clear" w:color="auto" w:fill="auto"/>
          </w:tcPr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Сверка копий представленных документов с оригиналами</w:t>
            </w:r>
          </w:p>
        </w:tc>
        <w:tc>
          <w:tcPr>
            <w:tcW w:w="2693" w:type="dxa"/>
            <w:vMerge/>
            <w:shd w:val="clear" w:color="auto" w:fill="auto"/>
          </w:tcPr>
          <w:p w:rsidR="00421218" w:rsidRPr="00DD0BC4" w:rsidRDefault="00421218" w:rsidP="004F2EA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21218" w:rsidRPr="00DD0BC4" w:rsidTr="005909F2">
        <w:trPr>
          <w:trHeight w:val="1410"/>
        </w:trPr>
        <w:tc>
          <w:tcPr>
            <w:tcW w:w="2805" w:type="dxa"/>
            <w:vMerge/>
            <w:shd w:val="clear" w:color="auto" w:fill="auto"/>
          </w:tcPr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24" w:type="dxa"/>
            <w:shd w:val="clear" w:color="auto" w:fill="auto"/>
          </w:tcPr>
          <w:p w:rsidR="00942C2F" w:rsidRPr="00DD0BC4" w:rsidRDefault="00421218" w:rsidP="004F2E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>Внесение заявления с прила</w:t>
            </w:r>
            <w:r w:rsidR="00AA1424" w:rsidRPr="00DD0BC4">
              <w:rPr>
                <w:rFonts w:ascii="Times New Roman" w:hAnsi="Times New Roman"/>
                <w:sz w:val="24"/>
                <w:szCs w:val="24"/>
              </w:rPr>
              <w:t xml:space="preserve">гаемыми к нему документами в модуль МФЦ ЕИС ОУ </w:t>
            </w:r>
          </w:p>
        </w:tc>
        <w:tc>
          <w:tcPr>
            <w:tcW w:w="2693" w:type="dxa"/>
            <w:vMerge/>
            <w:shd w:val="clear" w:color="auto" w:fill="auto"/>
          </w:tcPr>
          <w:p w:rsidR="00421218" w:rsidRPr="00DD0BC4" w:rsidRDefault="00421218" w:rsidP="004F2EA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421218" w:rsidRPr="00DD0BC4" w:rsidRDefault="00421218" w:rsidP="00D80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C60D06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модуле МФЦ ЕИСОУ 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 xml:space="preserve">заполняется карточка </w:t>
            </w:r>
            <w:r w:rsidR="00E979E8" w:rsidRPr="00DD0BC4">
              <w:rPr>
                <w:rFonts w:ascii="Times New Roman" w:hAnsi="Times New Roman"/>
                <w:sz w:val="24"/>
                <w:szCs w:val="24"/>
              </w:rPr>
              <w:t>Муниципальной у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>слуги, вносятся сведения по всем полям в соответствии с инструкцией</w:t>
            </w:r>
            <w:r w:rsidR="00D8059E" w:rsidRPr="00DD0BC4">
              <w:rPr>
                <w:rFonts w:ascii="Times New Roman" w:hAnsi="Times New Roman"/>
                <w:sz w:val="24"/>
                <w:szCs w:val="24"/>
              </w:rPr>
              <w:t>, в мо</w:t>
            </w:r>
            <w:r w:rsidR="005301BC" w:rsidRPr="00DD0BC4">
              <w:rPr>
                <w:rFonts w:ascii="Times New Roman" w:eastAsia="Times New Roman" w:hAnsi="Times New Roman"/>
                <w:sz w:val="24"/>
                <w:szCs w:val="24"/>
              </w:rPr>
              <w:t>дуль МФЦ ЕИСОУ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 xml:space="preserve"> сканируются и прилагаются представленные Заявителем (представителем Заявителя) документы.</w:t>
            </w:r>
          </w:p>
        </w:tc>
      </w:tr>
      <w:tr w:rsidR="005E3B63" w:rsidRPr="00DD0BC4" w:rsidTr="00F97E2A">
        <w:trPr>
          <w:trHeight w:val="800"/>
        </w:trPr>
        <w:tc>
          <w:tcPr>
            <w:tcW w:w="2805" w:type="dxa"/>
            <w:shd w:val="clear" w:color="auto" w:fill="auto"/>
          </w:tcPr>
          <w:p w:rsidR="00942C2F" w:rsidRPr="00DD0BC4" w:rsidRDefault="00942C2F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МФЦ / модуль МФЦ ЕИСОУ</w:t>
            </w:r>
          </w:p>
        </w:tc>
        <w:tc>
          <w:tcPr>
            <w:tcW w:w="2724" w:type="dxa"/>
            <w:shd w:val="clear" w:color="auto" w:fill="auto"/>
          </w:tcPr>
          <w:p w:rsidR="00942C2F" w:rsidRPr="00DD0BC4" w:rsidRDefault="00942C2F" w:rsidP="004F2E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 xml:space="preserve">Подготовка и направление Заявителю (представителю Заявителя) выписки из электронного журнала </w:t>
            </w:r>
            <w:r w:rsidRPr="00DD0B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регистрации обращений </w:t>
            </w:r>
          </w:p>
        </w:tc>
        <w:tc>
          <w:tcPr>
            <w:tcW w:w="2693" w:type="dxa"/>
            <w:vMerge/>
            <w:shd w:val="clear" w:color="auto" w:fill="auto"/>
          </w:tcPr>
          <w:p w:rsidR="00942C2F" w:rsidRPr="00DD0BC4" w:rsidRDefault="00942C2F" w:rsidP="004F2EA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942C2F" w:rsidRPr="00DD0BC4" w:rsidRDefault="00942C2F" w:rsidP="00D8059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Работник МФЦ сканирует представленные Заявителем </w:t>
            </w:r>
            <w:r w:rsidR="00D8059E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(представителем Заявителя) 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оригиналы документов и формирует электронное дело в Модуле МФЦ ЕИС ОУ, распечатывает и выдает Заявителю (представителю </w:t>
            </w:r>
            <w:r w:rsidR="00D8059E" w:rsidRPr="00DD0B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аявителя) выписку из электронного журнала регистрации обращений о приеме заявления, документов с указанием их перечня и количества листов, регистрационного номера заявления, даты получения документов от Заявителя (представителя Заявителя) и даты готовности результата предоставления Муниципальной услуги, Ф.И.</w:t>
            </w:r>
            <w:proofErr w:type="gramEnd"/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О. и подписи Заявителя (представителя Заявителя) и работника МФЦ, принявшего документы.</w:t>
            </w:r>
          </w:p>
        </w:tc>
      </w:tr>
      <w:tr w:rsidR="00942C2F" w:rsidRPr="00DD0BC4" w:rsidTr="005909F2">
        <w:tc>
          <w:tcPr>
            <w:tcW w:w="2805" w:type="dxa"/>
            <w:shd w:val="clear" w:color="auto" w:fill="auto"/>
          </w:tcPr>
          <w:p w:rsidR="00942C2F" w:rsidRPr="00DD0BC4" w:rsidRDefault="00942C2F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модуль МФЦ ЕИСОУ/Модуль ЕИСОУ/Администрация, МКУ</w:t>
            </w:r>
          </w:p>
        </w:tc>
        <w:tc>
          <w:tcPr>
            <w:tcW w:w="2724" w:type="dxa"/>
            <w:shd w:val="clear" w:color="auto" w:fill="auto"/>
          </w:tcPr>
          <w:p w:rsidR="00942C2F" w:rsidRPr="00DD0BC4" w:rsidRDefault="00942C2F" w:rsidP="004F2EA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>Передача Заявления в  Администрацию, МКУ</w:t>
            </w:r>
          </w:p>
        </w:tc>
        <w:tc>
          <w:tcPr>
            <w:tcW w:w="2693" w:type="dxa"/>
            <w:shd w:val="clear" w:color="auto" w:fill="auto"/>
          </w:tcPr>
          <w:p w:rsidR="00330E1A" w:rsidRPr="00DD0BC4" w:rsidRDefault="00330E1A" w:rsidP="00AA142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C2F" w:rsidRPr="00DD0BC4" w:rsidRDefault="00942C2F" w:rsidP="00AA142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>60 минут</w:t>
            </w:r>
          </w:p>
        </w:tc>
        <w:tc>
          <w:tcPr>
            <w:tcW w:w="6662" w:type="dxa"/>
            <w:shd w:val="clear" w:color="auto" w:fill="auto"/>
          </w:tcPr>
          <w:p w:rsidR="0072150C" w:rsidRPr="00E7281D" w:rsidRDefault="0072150C" w:rsidP="007215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281D">
              <w:rPr>
                <w:rFonts w:ascii="Times New Roman" w:hAnsi="Times New Roman"/>
                <w:sz w:val="24"/>
                <w:szCs w:val="24"/>
              </w:rPr>
              <w:t>Работник МФЦ сканирует представленные Заявителем оригиналы документов и формирует электронное дело в Модуле МФЦ ЕИС ОУ, распечатывает и выдает Заявителю (представителю Заявителя) выписку из электронного журнала регистрации обращений о приеме заявления и прилагаемых к нему документов с указанием их перечня и количества листов, регистрационного номера заявления, даты получения документов от Заявителя (представителя Заявителя) и времени готовности результата предоставления Муниципальной услуги</w:t>
            </w:r>
            <w:proofErr w:type="gramEnd"/>
            <w:r w:rsidRPr="00E7281D">
              <w:rPr>
                <w:rFonts w:ascii="Times New Roman" w:hAnsi="Times New Roman"/>
                <w:sz w:val="24"/>
                <w:szCs w:val="24"/>
              </w:rPr>
              <w:t>, Ф.И.О. и подписи Заявителя (представителя Заявителя) и работника МФЦ, принявшего документы.</w:t>
            </w:r>
          </w:p>
          <w:p w:rsidR="0072150C" w:rsidRPr="0072150C" w:rsidRDefault="0072150C" w:rsidP="007215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81D">
              <w:rPr>
                <w:rFonts w:ascii="Times New Roman" w:hAnsi="Times New Roman"/>
                <w:sz w:val="24"/>
                <w:szCs w:val="24"/>
              </w:rPr>
              <w:t>Электронное дело (заявление, прилагаемые к нему документы, выписка) поступает из Модуля МФЦ ЕИС ОУ в Администрацию, МКУ в день его формирования.</w:t>
            </w:r>
          </w:p>
          <w:p w:rsidR="00942C2F" w:rsidRPr="00DD0BC4" w:rsidRDefault="00942C2F" w:rsidP="007215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50C">
              <w:rPr>
                <w:rFonts w:ascii="Times New Roman" w:hAnsi="Times New Roman"/>
                <w:sz w:val="24"/>
                <w:szCs w:val="24"/>
              </w:rPr>
              <w:t>Осуществляется переход к административной процедуре «Обработка и предварительное рассмотрение документов, необходимых для предоставления Муниципальной услуги</w:t>
            </w:r>
            <w:r w:rsidR="00D8059E" w:rsidRPr="00DD0BC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421218" w:rsidRPr="00DD0BC4" w:rsidRDefault="00421218" w:rsidP="004F2E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4A77" w:rsidRPr="00DD0BC4" w:rsidRDefault="00004A77" w:rsidP="00A367C9">
      <w:pPr>
        <w:pStyle w:val="affff2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DD0BC4">
        <w:rPr>
          <w:rFonts w:ascii="Times New Roman" w:hAnsi="Times New Roman"/>
          <w:b/>
          <w:i/>
          <w:sz w:val="24"/>
          <w:szCs w:val="24"/>
        </w:rPr>
        <w:t>Порядок выполнения административных действий при обращении Заявителя)</w:t>
      </w:r>
      <w:proofErr w:type="gramEnd"/>
    </w:p>
    <w:p w:rsidR="00421218" w:rsidRPr="00DD0BC4" w:rsidRDefault="00004A77" w:rsidP="004F2EA9">
      <w:pPr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DD0BC4">
        <w:rPr>
          <w:rFonts w:ascii="Times New Roman" w:hAnsi="Times New Roman"/>
          <w:b/>
          <w:i/>
          <w:sz w:val="24"/>
          <w:szCs w:val="24"/>
        </w:rPr>
        <w:t>(представителя Заявителя) посредством РПГУ</w:t>
      </w:r>
    </w:p>
    <w:p w:rsidR="00421218" w:rsidRPr="00DD0BC4" w:rsidRDefault="00421218" w:rsidP="004F2E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430"/>
        <w:tblW w:w="14884" w:type="dxa"/>
        <w:tblInd w:w="-34" w:type="dxa"/>
        <w:tblLook w:val="04A0" w:firstRow="1" w:lastRow="0" w:firstColumn="1" w:lastColumn="0" w:noHBand="0" w:noVBand="1"/>
      </w:tblPr>
      <w:tblGrid>
        <w:gridCol w:w="2836"/>
        <w:gridCol w:w="3118"/>
        <w:gridCol w:w="2268"/>
        <w:gridCol w:w="6662"/>
      </w:tblGrid>
      <w:tr w:rsidR="005E3B63" w:rsidRPr="00DD0BC4" w:rsidTr="00F97E2A">
        <w:tc>
          <w:tcPr>
            <w:tcW w:w="2836" w:type="dxa"/>
          </w:tcPr>
          <w:p w:rsidR="00421218" w:rsidRPr="00DD0BC4" w:rsidRDefault="00421218" w:rsidP="001A27A3">
            <w:pPr>
              <w:suppressAutoHyphens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 xml:space="preserve">Место выполнения процедуры/ используемая </w:t>
            </w:r>
            <w:r w:rsidR="001A27A3" w:rsidRPr="00DD0BC4">
              <w:rPr>
                <w:rFonts w:eastAsia="Calibri"/>
                <w:sz w:val="24"/>
                <w:szCs w:val="24"/>
              </w:rPr>
              <w:lastRenderedPageBreak/>
              <w:t>информационная система</w:t>
            </w:r>
          </w:p>
        </w:tc>
        <w:tc>
          <w:tcPr>
            <w:tcW w:w="3118" w:type="dxa"/>
          </w:tcPr>
          <w:p w:rsidR="00421218" w:rsidRPr="00DD0BC4" w:rsidRDefault="00421218" w:rsidP="004F2EA9">
            <w:pPr>
              <w:suppressAutoHyphens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lastRenderedPageBreak/>
              <w:t>Административные действия</w:t>
            </w:r>
          </w:p>
        </w:tc>
        <w:tc>
          <w:tcPr>
            <w:tcW w:w="2268" w:type="dxa"/>
          </w:tcPr>
          <w:p w:rsidR="00421218" w:rsidRPr="00DD0BC4" w:rsidRDefault="00421218" w:rsidP="004F2EA9">
            <w:pPr>
              <w:suppressAutoHyphens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>Средний срок выполнения</w:t>
            </w:r>
          </w:p>
        </w:tc>
        <w:tc>
          <w:tcPr>
            <w:tcW w:w="6662" w:type="dxa"/>
          </w:tcPr>
          <w:p w:rsidR="00421218" w:rsidRPr="00DD0BC4" w:rsidRDefault="00421218" w:rsidP="004F2EA9">
            <w:pPr>
              <w:suppressAutoHyphens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 xml:space="preserve">Содержание </w:t>
            </w:r>
            <w:r w:rsidR="006F3FEE" w:rsidRPr="00DD0BC4">
              <w:rPr>
                <w:rFonts w:eastAsia="Calibri"/>
                <w:sz w:val="24"/>
                <w:szCs w:val="24"/>
              </w:rPr>
              <w:t xml:space="preserve">Административного </w:t>
            </w:r>
            <w:r w:rsidRPr="00DD0BC4">
              <w:rPr>
                <w:rFonts w:eastAsia="Calibri"/>
                <w:sz w:val="24"/>
                <w:szCs w:val="24"/>
              </w:rPr>
              <w:t>действия</w:t>
            </w:r>
          </w:p>
        </w:tc>
      </w:tr>
      <w:tr w:rsidR="005E3B63" w:rsidRPr="00DD0BC4" w:rsidTr="00F97E2A">
        <w:trPr>
          <w:trHeight w:val="1097"/>
        </w:trPr>
        <w:tc>
          <w:tcPr>
            <w:tcW w:w="2836" w:type="dxa"/>
            <w:vMerge w:val="restart"/>
          </w:tcPr>
          <w:p w:rsidR="00421218" w:rsidRPr="00DD0BC4" w:rsidRDefault="00AA1424" w:rsidP="004F2EA9">
            <w:pPr>
              <w:suppressAutoHyphens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lastRenderedPageBreak/>
              <w:t xml:space="preserve">Администрация, МКУ/Модуль ЕИС ОУ </w:t>
            </w:r>
          </w:p>
        </w:tc>
        <w:tc>
          <w:tcPr>
            <w:tcW w:w="3118" w:type="dxa"/>
          </w:tcPr>
          <w:p w:rsidR="00421218" w:rsidRPr="00DD0BC4" w:rsidRDefault="00421218" w:rsidP="004F2EA9">
            <w:pPr>
              <w:suppressAutoHyphens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 xml:space="preserve">Устанавливается предмет обращения; проверяется </w:t>
            </w:r>
            <w:r w:rsidR="00ED7125" w:rsidRPr="00DD0BC4">
              <w:rPr>
                <w:rFonts w:eastAsia="Calibri"/>
                <w:sz w:val="24"/>
                <w:szCs w:val="24"/>
              </w:rPr>
              <w:t>З</w:t>
            </w:r>
            <w:r w:rsidRPr="00DD0BC4">
              <w:rPr>
                <w:rFonts w:eastAsia="Calibri"/>
                <w:sz w:val="24"/>
                <w:szCs w:val="24"/>
              </w:rPr>
              <w:t>аявление и комплектность прилагаемых к нему документов;</w:t>
            </w:r>
          </w:p>
          <w:p w:rsidR="00421218" w:rsidRPr="00DD0BC4" w:rsidRDefault="00421218" w:rsidP="004F2EA9">
            <w:pPr>
              <w:suppressAutoHyphens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>Заявление и прилагаемые к нему документы проверяются на наличие подчисток, приписок, зачеркнутых слов и иных исправлений, серьезных повреждений, не позволяющих однозначно истолковать их содержание</w:t>
            </w:r>
          </w:p>
        </w:tc>
        <w:tc>
          <w:tcPr>
            <w:tcW w:w="2268" w:type="dxa"/>
            <w:vMerge w:val="restart"/>
          </w:tcPr>
          <w:p w:rsidR="00421218" w:rsidRPr="00DD0BC4" w:rsidRDefault="00CC2936" w:rsidP="00AA1424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>20</w:t>
            </w:r>
            <w:r w:rsidR="00004A77" w:rsidRPr="00DD0BC4">
              <w:rPr>
                <w:rFonts w:eastAsia="Calibri"/>
                <w:sz w:val="24"/>
                <w:szCs w:val="24"/>
              </w:rPr>
              <w:t xml:space="preserve"> минут</w:t>
            </w:r>
          </w:p>
          <w:p w:rsidR="00004A77" w:rsidRPr="00DD0BC4" w:rsidRDefault="00004A77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004A77" w:rsidRPr="00DD0BC4" w:rsidRDefault="00004A77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004A77" w:rsidRPr="00DD0BC4" w:rsidRDefault="00004A77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004A77" w:rsidRPr="00DD0BC4" w:rsidRDefault="00004A77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004A77" w:rsidRPr="00DD0BC4" w:rsidRDefault="00004A77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004A77" w:rsidRPr="00DD0BC4" w:rsidRDefault="00004A77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004A77" w:rsidRPr="00DD0BC4" w:rsidRDefault="00004A77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004A77" w:rsidRPr="00DD0BC4" w:rsidRDefault="00004A77" w:rsidP="00AA1424">
            <w:pPr>
              <w:suppressAutoHyphens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004A77" w:rsidRPr="00DD0BC4" w:rsidRDefault="00004A77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C14616" w:rsidRPr="00DD0BC4" w:rsidRDefault="00C14616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909F2" w:rsidRPr="00DD0BC4" w:rsidRDefault="005909F2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909F2" w:rsidRPr="00DD0BC4" w:rsidRDefault="005909F2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909F2" w:rsidRPr="00DD0BC4" w:rsidRDefault="005909F2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909F2" w:rsidRPr="00DD0BC4" w:rsidRDefault="005909F2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909F2" w:rsidRPr="00DD0BC4" w:rsidRDefault="00CC2936" w:rsidP="005909F2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>5</w:t>
            </w:r>
            <w:r w:rsidR="00004A77" w:rsidRPr="00DD0BC4">
              <w:rPr>
                <w:rFonts w:eastAsia="Calibri"/>
                <w:sz w:val="24"/>
                <w:szCs w:val="24"/>
              </w:rPr>
              <w:t xml:space="preserve"> мин</w:t>
            </w:r>
            <w:r w:rsidR="00C14616" w:rsidRPr="00DD0BC4">
              <w:rPr>
                <w:rFonts w:eastAsia="Calibri"/>
                <w:sz w:val="24"/>
                <w:szCs w:val="24"/>
              </w:rPr>
              <w:t>ут</w:t>
            </w:r>
          </w:p>
          <w:p w:rsidR="005909F2" w:rsidRPr="00DD0BC4" w:rsidRDefault="005909F2" w:rsidP="005909F2">
            <w:pPr>
              <w:suppressAutoHyphens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5909F2" w:rsidRPr="00DD0BC4" w:rsidRDefault="005909F2" w:rsidP="005909F2">
            <w:pPr>
              <w:suppressAutoHyphens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5909F2" w:rsidRPr="00DD0BC4" w:rsidRDefault="00CC2936" w:rsidP="005909F2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>5</w:t>
            </w:r>
            <w:r w:rsidR="005909F2" w:rsidRPr="00DD0BC4">
              <w:rPr>
                <w:rFonts w:eastAsia="Calibri"/>
                <w:sz w:val="24"/>
                <w:szCs w:val="24"/>
              </w:rPr>
              <w:t xml:space="preserve"> минут</w:t>
            </w:r>
          </w:p>
          <w:p w:rsidR="005909F2" w:rsidRPr="00DD0BC4" w:rsidRDefault="005909F2" w:rsidP="005909F2">
            <w:pPr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</w:tcPr>
          <w:p w:rsidR="002813DF" w:rsidRPr="00DD0BC4" w:rsidRDefault="002813DF" w:rsidP="005A3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D0BC4">
              <w:rPr>
                <w:sz w:val="24"/>
                <w:szCs w:val="24"/>
              </w:rPr>
              <w:t>Документы проверяются в соответствии с пунктами 10.1 и 10.2 настоящего Административного регламента и требованиями к документам, необходимым для предоставления Муниципальной услуги, указанными в приложении 8 к настоящему Административному регламенту.</w:t>
            </w:r>
          </w:p>
          <w:p w:rsidR="00421218" w:rsidRPr="00DD0BC4" w:rsidRDefault="00AA1424" w:rsidP="00721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0BC4">
              <w:rPr>
                <w:sz w:val="24"/>
                <w:szCs w:val="24"/>
              </w:rPr>
              <w:t>В случаях, указанных в разделе 12 настоящего  Административного регламента, информирование Заявителя</w:t>
            </w:r>
            <w:r w:rsidR="0072150C">
              <w:rPr>
                <w:sz w:val="24"/>
                <w:szCs w:val="24"/>
              </w:rPr>
              <w:t xml:space="preserve"> (</w:t>
            </w:r>
            <w:r w:rsidRPr="00DD0BC4">
              <w:rPr>
                <w:sz w:val="24"/>
                <w:szCs w:val="24"/>
              </w:rPr>
              <w:t>представителя Заявителя</w:t>
            </w:r>
            <w:r w:rsidR="0072150C">
              <w:rPr>
                <w:sz w:val="24"/>
                <w:szCs w:val="24"/>
              </w:rPr>
              <w:t>)</w:t>
            </w:r>
            <w:r w:rsidRPr="00DD0BC4">
              <w:rPr>
                <w:sz w:val="24"/>
                <w:szCs w:val="24"/>
              </w:rPr>
              <w:t xml:space="preserve"> о причинах отказа в регистрации документов с предложением повторно обратиться после приведения документов в соответствие с требованиями законодательства Российской Федерации. Оформление решения об отказе в регистрации документов, необходимых для предоставления Муниципальной услуги направляется Заявителю (представителю Заявителя) по форме согласно приложению </w:t>
            </w:r>
            <w:r w:rsidR="00D8059E" w:rsidRPr="00DD0BC4">
              <w:rPr>
                <w:sz w:val="24"/>
                <w:szCs w:val="24"/>
              </w:rPr>
              <w:t>9</w:t>
            </w:r>
            <w:r w:rsidRPr="00DD0BC4">
              <w:rPr>
                <w:sz w:val="24"/>
                <w:szCs w:val="24"/>
              </w:rPr>
              <w:t xml:space="preserve"> к настоящему Административному регламенту в Личный кабинет на РПГУ. </w:t>
            </w:r>
          </w:p>
        </w:tc>
      </w:tr>
      <w:tr w:rsidR="005E3B63" w:rsidRPr="00DD0BC4" w:rsidTr="00F97E2A">
        <w:trPr>
          <w:trHeight w:val="658"/>
        </w:trPr>
        <w:tc>
          <w:tcPr>
            <w:tcW w:w="2836" w:type="dxa"/>
            <w:vMerge/>
          </w:tcPr>
          <w:p w:rsidR="00421218" w:rsidRPr="00DD0BC4" w:rsidRDefault="00421218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421218" w:rsidRPr="00DD0BC4" w:rsidRDefault="00992427" w:rsidP="004F2EA9">
            <w:pPr>
              <w:suppressAutoHyphens w:val="0"/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>Р</w:t>
            </w:r>
            <w:r w:rsidR="00421218" w:rsidRPr="00DD0BC4">
              <w:rPr>
                <w:rFonts w:eastAsia="Calibri"/>
                <w:sz w:val="24"/>
                <w:szCs w:val="24"/>
              </w:rPr>
              <w:t>егистрация Заявления</w:t>
            </w:r>
          </w:p>
        </w:tc>
        <w:tc>
          <w:tcPr>
            <w:tcW w:w="2268" w:type="dxa"/>
            <w:vMerge/>
          </w:tcPr>
          <w:p w:rsidR="00421218" w:rsidRPr="00DD0BC4" w:rsidRDefault="00421218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62" w:type="dxa"/>
          </w:tcPr>
          <w:p w:rsidR="00421218" w:rsidRPr="00DD0BC4" w:rsidRDefault="00421218" w:rsidP="004F2EA9">
            <w:pPr>
              <w:suppressAutoHyphens w:val="0"/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>Производится регистрация Заявления с прилагаемыми к нему документами.</w:t>
            </w:r>
          </w:p>
        </w:tc>
      </w:tr>
      <w:tr w:rsidR="005E3B63" w:rsidRPr="00DD0BC4" w:rsidTr="00F97E2A">
        <w:trPr>
          <w:trHeight w:val="1633"/>
        </w:trPr>
        <w:tc>
          <w:tcPr>
            <w:tcW w:w="2836" w:type="dxa"/>
            <w:vMerge/>
          </w:tcPr>
          <w:p w:rsidR="00421218" w:rsidRPr="00DD0BC4" w:rsidRDefault="00421218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421218" w:rsidRPr="00DD0BC4" w:rsidRDefault="00004A77" w:rsidP="005A3F31">
            <w:pPr>
              <w:suppressAutoHyphens w:val="0"/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>Подготовка и н</w:t>
            </w:r>
            <w:r w:rsidR="00421218" w:rsidRPr="00DD0BC4">
              <w:rPr>
                <w:rFonts w:eastAsia="Calibri"/>
                <w:sz w:val="24"/>
                <w:szCs w:val="24"/>
              </w:rPr>
              <w:t xml:space="preserve">аправление Заявителю (представителю Заявителя) </w:t>
            </w:r>
            <w:r w:rsidR="005A3F31" w:rsidRPr="00DD0BC4">
              <w:rPr>
                <w:rFonts w:eastAsia="Calibri"/>
                <w:sz w:val="24"/>
                <w:szCs w:val="24"/>
              </w:rPr>
              <w:t>выписки из электронного журнала регистрации обращений</w:t>
            </w:r>
            <w:r w:rsidR="00421218" w:rsidRPr="00DD0BC4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/>
          </w:tcPr>
          <w:p w:rsidR="00421218" w:rsidRPr="00DD0BC4" w:rsidRDefault="00421218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62" w:type="dxa"/>
          </w:tcPr>
          <w:p w:rsidR="000D5238" w:rsidRPr="00DD0BC4" w:rsidRDefault="00F9752C" w:rsidP="00942C2F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сотрудник</w:t>
            </w:r>
            <w:r w:rsidR="00942C2F" w:rsidRPr="00DD0BC4">
              <w:rPr>
                <w:sz w:val="24"/>
                <w:szCs w:val="24"/>
              </w:rPr>
              <w:t xml:space="preserve"> МКУ направляет на эл.</w:t>
            </w:r>
            <w:r>
              <w:rPr>
                <w:sz w:val="24"/>
                <w:szCs w:val="24"/>
              </w:rPr>
              <w:t xml:space="preserve"> </w:t>
            </w:r>
            <w:r w:rsidR="00942C2F" w:rsidRPr="00DD0BC4">
              <w:rPr>
                <w:sz w:val="24"/>
                <w:szCs w:val="24"/>
              </w:rPr>
              <w:t>адрес заявителя (представителя Заявителя) на РПГУ</w:t>
            </w:r>
            <w:r w:rsidR="005A3F31" w:rsidRPr="00DD0BC4">
              <w:rPr>
                <w:sz w:val="24"/>
                <w:szCs w:val="24"/>
              </w:rPr>
              <w:t xml:space="preserve"> выписку из электронного журнала регистрации обращений о </w:t>
            </w:r>
            <w:r w:rsidR="00942C2F" w:rsidRPr="00DD0BC4">
              <w:rPr>
                <w:sz w:val="24"/>
                <w:szCs w:val="24"/>
              </w:rPr>
              <w:t>регистрации</w:t>
            </w:r>
            <w:r w:rsidR="005A3F31" w:rsidRPr="00DD0BC4">
              <w:rPr>
                <w:sz w:val="24"/>
                <w:szCs w:val="24"/>
              </w:rPr>
              <w:t xml:space="preserve"> заявления, документов с указанием их перечня и количества листов, регистрационного номера заявления, даты получения документов от Заявителя (представителя Заявителя) и даты готовности результата предоставления Муниципальной услуги</w:t>
            </w:r>
            <w:r w:rsidR="00942C2F" w:rsidRPr="00DD0BC4">
              <w:rPr>
                <w:sz w:val="24"/>
                <w:szCs w:val="24"/>
              </w:rPr>
              <w:t>.</w:t>
            </w:r>
          </w:p>
        </w:tc>
      </w:tr>
    </w:tbl>
    <w:p w:rsidR="00E53A41" w:rsidRPr="00DD0BC4" w:rsidRDefault="00995BD5" w:rsidP="004F2EA9">
      <w:pPr>
        <w:spacing w:after="0" w:line="240" w:lineRule="auto"/>
        <w:ind w:left="1844"/>
        <w:jc w:val="center"/>
        <w:rPr>
          <w:rFonts w:ascii="Times New Roman" w:hAnsi="Times New Roman"/>
          <w:b/>
          <w:i/>
          <w:sz w:val="24"/>
          <w:szCs w:val="24"/>
        </w:rPr>
      </w:pPr>
      <w:r w:rsidRPr="00DD0BC4">
        <w:rPr>
          <w:rFonts w:ascii="Times New Roman" w:hAnsi="Times New Roman"/>
          <w:b/>
          <w:i/>
          <w:sz w:val="24"/>
          <w:szCs w:val="24"/>
        </w:rPr>
        <w:t>2.</w:t>
      </w:r>
      <w:r w:rsidR="00F5355B" w:rsidRPr="00DD0BC4">
        <w:rPr>
          <w:rFonts w:ascii="Times New Roman" w:hAnsi="Times New Roman"/>
          <w:b/>
          <w:i/>
          <w:sz w:val="24"/>
          <w:szCs w:val="24"/>
        </w:rPr>
        <w:t>Об</w:t>
      </w:r>
      <w:r w:rsidR="00421218" w:rsidRPr="00DD0BC4">
        <w:rPr>
          <w:rFonts w:ascii="Times New Roman" w:hAnsi="Times New Roman"/>
          <w:b/>
          <w:i/>
          <w:sz w:val="24"/>
          <w:szCs w:val="24"/>
        </w:rPr>
        <w:t>работк</w:t>
      </w:r>
      <w:r w:rsidR="00F5355B" w:rsidRPr="00DD0BC4">
        <w:rPr>
          <w:rFonts w:ascii="Times New Roman" w:hAnsi="Times New Roman"/>
          <w:b/>
          <w:i/>
          <w:sz w:val="24"/>
          <w:szCs w:val="24"/>
        </w:rPr>
        <w:t>а</w:t>
      </w:r>
      <w:r w:rsidR="00421218" w:rsidRPr="00DD0BC4">
        <w:rPr>
          <w:rFonts w:ascii="Times New Roman" w:hAnsi="Times New Roman"/>
          <w:b/>
          <w:i/>
          <w:sz w:val="24"/>
          <w:szCs w:val="24"/>
        </w:rPr>
        <w:t xml:space="preserve"> и предварительно</w:t>
      </w:r>
      <w:r w:rsidR="00F5355B" w:rsidRPr="00DD0BC4">
        <w:rPr>
          <w:rFonts w:ascii="Times New Roman" w:hAnsi="Times New Roman"/>
          <w:b/>
          <w:i/>
          <w:sz w:val="24"/>
          <w:szCs w:val="24"/>
        </w:rPr>
        <w:t>е</w:t>
      </w:r>
      <w:r w:rsidR="00421218" w:rsidRPr="00DD0BC4">
        <w:rPr>
          <w:rFonts w:ascii="Times New Roman" w:hAnsi="Times New Roman"/>
          <w:b/>
          <w:i/>
          <w:sz w:val="24"/>
          <w:szCs w:val="24"/>
        </w:rPr>
        <w:t xml:space="preserve"> рассмотрени</w:t>
      </w:r>
      <w:r w:rsidR="00F5355B" w:rsidRPr="00DD0BC4">
        <w:rPr>
          <w:rFonts w:ascii="Times New Roman" w:hAnsi="Times New Roman"/>
          <w:b/>
          <w:i/>
          <w:sz w:val="24"/>
          <w:szCs w:val="24"/>
        </w:rPr>
        <w:t>е</w:t>
      </w:r>
      <w:r w:rsidR="00421218" w:rsidRPr="00DD0BC4">
        <w:rPr>
          <w:rFonts w:ascii="Times New Roman" w:hAnsi="Times New Roman"/>
          <w:b/>
          <w:i/>
          <w:sz w:val="24"/>
          <w:szCs w:val="24"/>
        </w:rPr>
        <w:t xml:space="preserve"> документов, необходимых для предоставления</w:t>
      </w:r>
    </w:p>
    <w:p w:rsidR="00421218" w:rsidRPr="00DD0BC4" w:rsidRDefault="00E53A41" w:rsidP="004F2EA9">
      <w:pPr>
        <w:spacing w:after="0" w:line="240" w:lineRule="auto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  <w:r w:rsidRPr="00DD0BC4">
        <w:rPr>
          <w:rFonts w:ascii="Times New Roman" w:hAnsi="Times New Roman"/>
          <w:b/>
          <w:i/>
          <w:sz w:val="24"/>
          <w:szCs w:val="24"/>
        </w:rPr>
        <w:t>Муниципальной услуги</w:t>
      </w:r>
    </w:p>
    <w:p w:rsidR="00421218" w:rsidRPr="00DD0BC4" w:rsidRDefault="00421218" w:rsidP="004F2EA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430"/>
        <w:tblW w:w="14884" w:type="dxa"/>
        <w:tblInd w:w="-34" w:type="dxa"/>
        <w:tblLook w:val="04A0" w:firstRow="1" w:lastRow="0" w:firstColumn="1" w:lastColumn="0" w:noHBand="0" w:noVBand="1"/>
      </w:tblPr>
      <w:tblGrid>
        <w:gridCol w:w="2694"/>
        <w:gridCol w:w="2835"/>
        <w:gridCol w:w="2693"/>
        <w:gridCol w:w="6662"/>
      </w:tblGrid>
      <w:tr w:rsidR="009A205D" w:rsidRPr="00DD0BC4" w:rsidTr="005909F2">
        <w:tc>
          <w:tcPr>
            <w:tcW w:w="2694" w:type="dxa"/>
          </w:tcPr>
          <w:p w:rsidR="00421218" w:rsidRPr="00DD0BC4" w:rsidRDefault="00421218" w:rsidP="001A27A3">
            <w:pPr>
              <w:suppressAutoHyphens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 xml:space="preserve">Место выполнения </w:t>
            </w:r>
            <w:r w:rsidRPr="00DD0BC4">
              <w:rPr>
                <w:rFonts w:eastAsia="Calibri"/>
                <w:sz w:val="24"/>
                <w:szCs w:val="24"/>
              </w:rPr>
              <w:lastRenderedPageBreak/>
              <w:t xml:space="preserve">процедуры/ используемая </w:t>
            </w:r>
            <w:r w:rsidR="001A27A3" w:rsidRPr="00DD0BC4">
              <w:rPr>
                <w:rFonts w:eastAsia="Calibri"/>
                <w:sz w:val="24"/>
                <w:szCs w:val="24"/>
              </w:rPr>
              <w:t>и</w:t>
            </w:r>
            <w:r w:rsidR="000D4175" w:rsidRPr="00DD0BC4">
              <w:rPr>
                <w:rFonts w:eastAsia="Calibri"/>
                <w:sz w:val="24"/>
                <w:szCs w:val="24"/>
              </w:rPr>
              <w:t>нформационная система</w:t>
            </w:r>
          </w:p>
        </w:tc>
        <w:tc>
          <w:tcPr>
            <w:tcW w:w="2835" w:type="dxa"/>
          </w:tcPr>
          <w:p w:rsidR="00421218" w:rsidRPr="00DD0BC4" w:rsidRDefault="00421218" w:rsidP="004F2EA9">
            <w:pPr>
              <w:suppressAutoHyphens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lastRenderedPageBreak/>
              <w:t xml:space="preserve">Административные </w:t>
            </w:r>
            <w:r w:rsidRPr="00DD0BC4">
              <w:rPr>
                <w:rFonts w:eastAsia="Calibri"/>
                <w:sz w:val="24"/>
                <w:szCs w:val="24"/>
              </w:rPr>
              <w:lastRenderedPageBreak/>
              <w:t>действия</w:t>
            </w:r>
          </w:p>
        </w:tc>
        <w:tc>
          <w:tcPr>
            <w:tcW w:w="2693" w:type="dxa"/>
          </w:tcPr>
          <w:p w:rsidR="00421218" w:rsidRPr="00DD0BC4" w:rsidRDefault="00421218" w:rsidP="004F2EA9">
            <w:pPr>
              <w:suppressAutoHyphens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lastRenderedPageBreak/>
              <w:t xml:space="preserve">Средний срок </w:t>
            </w:r>
            <w:r w:rsidRPr="00DD0BC4">
              <w:rPr>
                <w:rFonts w:eastAsia="Calibri"/>
                <w:sz w:val="24"/>
                <w:szCs w:val="24"/>
              </w:rPr>
              <w:lastRenderedPageBreak/>
              <w:t>выполнения</w:t>
            </w:r>
          </w:p>
        </w:tc>
        <w:tc>
          <w:tcPr>
            <w:tcW w:w="6662" w:type="dxa"/>
          </w:tcPr>
          <w:p w:rsidR="00774DFF" w:rsidRPr="00DD0BC4" w:rsidRDefault="00421218" w:rsidP="00774DFF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lastRenderedPageBreak/>
              <w:t xml:space="preserve">Содержание </w:t>
            </w:r>
          </w:p>
          <w:p w:rsidR="00421218" w:rsidRPr="00DD0BC4" w:rsidRDefault="00774DFF" w:rsidP="00774DFF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lastRenderedPageBreak/>
              <w:t xml:space="preserve">Административного </w:t>
            </w:r>
            <w:r w:rsidR="00421218" w:rsidRPr="00DD0BC4">
              <w:rPr>
                <w:rFonts w:eastAsia="Calibri"/>
                <w:sz w:val="24"/>
                <w:szCs w:val="24"/>
              </w:rPr>
              <w:t>действия</w:t>
            </w:r>
          </w:p>
        </w:tc>
      </w:tr>
      <w:tr w:rsidR="00D21B95" w:rsidRPr="00DD0BC4" w:rsidTr="005909F2">
        <w:trPr>
          <w:trHeight w:val="814"/>
        </w:trPr>
        <w:tc>
          <w:tcPr>
            <w:tcW w:w="2694" w:type="dxa"/>
          </w:tcPr>
          <w:p w:rsidR="00D21B95" w:rsidRPr="00DD0BC4" w:rsidRDefault="00AA1424" w:rsidP="009D442D">
            <w:pPr>
              <w:suppressAutoHyphens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lastRenderedPageBreak/>
              <w:t>Администрация, МКУ/</w:t>
            </w:r>
            <w:r w:rsidR="00D21B95" w:rsidRPr="00DD0BC4">
              <w:rPr>
                <w:rFonts w:eastAsia="Calibri"/>
                <w:sz w:val="24"/>
                <w:szCs w:val="24"/>
              </w:rPr>
              <w:t xml:space="preserve">Модуль ЕИС ОУ </w:t>
            </w:r>
          </w:p>
        </w:tc>
        <w:tc>
          <w:tcPr>
            <w:tcW w:w="2835" w:type="dxa"/>
          </w:tcPr>
          <w:p w:rsidR="00D21B95" w:rsidRPr="00DD0BC4" w:rsidRDefault="00D21B95" w:rsidP="004F2EA9">
            <w:pPr>
              <w:suppressAutoHyphens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>Проверка комплектности документов по перечню документов, необходимых для конкретного результата предоставления Муниципальной услуги</w:t>
            </w:r>
          </w:p>
          <w:p w:rsidR="00D21B95" w:rsidRPr="00DD0BC4" w:rsidRDefault="00D21B95" w:rsidP="004F2EA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 xml:space="preserve">Проверка соответствия представленных документов обязательным к ним требованиям </w:t>
            </w:r>
          </w:p>
        </w:tc>
        <w:tc>
          <w:tcPr>
            <w:tcW w:w="2693" w:type="dxa"/>
          </w:tcPr>
          <w:p w:rsidR="00D21B95" w:rsidRPr="00DD0BC4" w:rsidRDefault="00CC2936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sz w:val="24"/>
                <w:szCs w:val="24"/>
              </w:rPr>
              <w:t>30 минут</w:t>
            </w:r>
            <w:r w:rsidR="00D21B95" w:rsidRPr="00DD0BC4">
              <w:rPr>
                <w:sz w:val="24"/>
                <w:szCs w:val="24"/>
              </w:rPr>
              <w:t xml:space="preserve"> </w:t>
            </w:r>
          </w:p>
          <w:p w:rsidR="00D21B95" w:rsidRPr="00DD0BC4" w:rsidRDefault="00D21B95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D21B95" w:rsidRPr="00DD0BC4" w:rsidRDefault="00D21B95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D21B95" w:rsidRPr="00DD0BC4" w:rsidRDefault="00D21B95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D21B95" w:rsidRPr="00DD0BC4" w:rsidRDefault="00D21B95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D21B95" w:rsidRPr="00DD0BC4" w:rsidRDefault="00D21B95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62" w:type="dxa"/>
          </w:tcPr>
          <w:p w:rsidR="00D21B95" w:rsidRPr="00DD0BC4" w:rsidRDefault="00D21B95" w:rsidP="0072150C">
            <w:pPr>
              <w:suppressAutoHyphens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 xml:space="preserve">Представленные документы </w:t>
            </w:r>
            <w:r w:rsidR="002813DF" w:rsidRPr="00DD0BC4">
              <w:rPr>
                <w:sz w:val="24"/>
                <w:szCs w:val="24"/>
              </w:rPr>
              <w:t>проверяются в соответствии с пунктами 10.1 и 10.2 настоящего Административного регламента и требованиями к документам, необходимым для предоставления Муниципальной услуги, указанными в приложении 8 к настоящему Административному регламенту</w:t>
            </w:r>
            <w:r w:rsidR="005909F2" w:rsidRPr="00DD0BC4">
              <w:rPr>
                <w:rFonts w:eastAsia="Calibri"/>
                <w:sz w:val="24"/>
                <w:szCs w:val="24"/>
              </w:rPr>
              <w:t>.</w:t>
            </w:r>
          </w:p>
        </w:tc>
      </w:tr>
    </w:tbl>
    <w:p w:rsidR="0034452B" w:rsidRPr="00DD0BC4" w:rsidRDefault="005B78B1" w:rsidP="004F2EA9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  <w:r w:rsidRPr="00DD0BC4">
        <w:rPr>
          <w:b/>
          <w:i/>
          <w:sz w:val="24"/>
          <w:szCs w:val="24"/>
        </w:rPr>
        <w:t>3</w:t>
      </w:r>
      <w:r w:rsidR="0034452B" w:rsidRPr="00DD0BC4">
        <w:rPr>
          <w:b/>
          <w:i/>
          <w:sz w:val="24"/>
          <w:szCs w:val="24"/>
        </w:rPr>
        <w:t>.</w:t>
      </w:r>
      <w:r w:rsidR="004A0724" w:rsidRPr="00DD0BC4">
        <w:rPr>
          <w:b/>
          <w:i/>
          <w:sz w:val="24"/>
          <w:szCs w:val="24"/>
        </w:rPr>
        <w:t>Расмотрение документов и принятие решения о подготовке результата предоставления</w:t>
      </w:r>
    </w:p>
    <w:p w:rsidR="0034452B" w:rsidRPr="00DD0BC4" w:rsidRDefault="0034452B" w:rsidP="004F2EA9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  <w:r w:rsidRPr="00DD0BC4">
        <w:rPr>
          <w:b/>
          <w:i/>
          <w:sz w:val="24"/>
          <w:szCs w:val="24"/>
        </w:rPr>
        <w:t>М</w:t>
      </w:r>
      <w:r w:rsidR="004A0724" w:rsidRPr="00DD0BC4">
        <w:rPr>
          <w:b/>
          <w:i/>
          <w:sz w:val="24"/>
          <w:szCs w:val="24"/>
        </w:rPr>
        <w:t>униципальной услуги</w:t>
      </w:r>
    </w:p>
    <w:p w:rsidR="0034452B" w:rsidRPr="00DD0BC4" w:rsidRDefault="0034452B" w:rsidP="004F2EA9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</w:p>
    <w:tbl>
      <w:tblPr>
        <w:tblStyle w:val="430"/>
        <w:tblW w:w="14884" w:type="dxa"/>
        <w:tblInd w:w="-34" w:type="dxa"/>
        <w:tblLook w:val="04A0" w:firstRow="1" w:lastRow="0" w:firstColumn="1" w:lastColumn="0" w:noHBand="0" w:noVBand="1"/>
      </w:tblPr>
      <w:tblGrid>
        <w:gridCol w:w="2694"/>
        <w:gridCol w:w="2835"/>
        <w:gridCol w:w="2693"/>
        <w:gridCol w:w="6662"/>
      </w:tblGrid>
      <w:tr w:rsidR="007F5A34" w:rsidRPr="00DD0BC4" w:rsidTr="009F06B2">
        <w:trPr>
          <w:trHeight w:val="1436"/>
        </w:trPr>
        <w:tc>
          <w:tcPr>
            <w:tcW w:w="2694" w:type="dxa"/>
          </w:tcPr>
          <w:p w:rsidR="0034452B" w:rsidRPr="00DD0BC4" w:rsidRDefault="0034452B" w:rsidP="004F2EA9">
            <w:pPr>
              <w:suppressAutoHyphens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>Место выполнения процедуры/ используемая информационная система</w:t>
            </w:r>
          </w:p>
        </w:tc>
        <w:tc>
          <w:tcPr>
            <w:tcW w:w="2835" w:type="dxa"/>
          </w:tcPr>
          <w:p w:rsidR="0034452B" w:rsidRPr="00DD0BC4" w:rsidRDefault="0034452B" w:rsidP="004F2EA9">
            <w:pPr>
              <w:suppressAutoHyphens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693" w:type="dxa"/>
          </w:tcPr>
          <w:p w:rsidR="0034452B" w:rsidRPr="00DD0BC4" w:rsidRDefault="0034452B" w:rsidP="004F2EA9">
            <w:pPr>
              <w:suppressAutoHyphens w:val="0"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>Средний срок выполнения</w:t>
            </w:r>
          </w:p>
        </w:tc>
        <w:tc>
          <w:tcPr>
            <w:tcW w:w="6662" w:type="dxa"/>
          </w:tcPr>
          <w:p w:rsidR="007A369C" w:rsidRPr="00DD0BC4" w:rsidRDefault="0034452B" w:rsidP="007A369C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 xml:space="preserve">Содержание </w:t>
            </w:r>
          </w:p>
          <w:p w:rsidR="0034452B" w:rsidRPr="00DD0BC4" w:rsidRDefault="005B68DA" w:rsidP="007A369C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 xml:space="preserve"> Административного </w:t>
            </w:r>
            <w:r w:rsidR="0034452B" w:rsidRPr="00DD0BC4">
              <w:rPr>
                <w:rFonts w:eastAsia="Calibri"/>
                <w:sz w:val="24"/>
                <w:szCs w:val="24"/>
              </w:rPr>
              <w:t>действия</w:t>
            </w:r>
          </w:p>
        </w:tc>
      </w:tr>
      <w:tr w:rsidR="005E3B63" w:rsidRPr="00DD0BC4" w:rsidTr="00F97E2A">
        <w:trPr>
          <w:trHeight w:val="1083"/>
        </w:trPr>
        <w:tc>
          <w:tcPr>
            <w:tcW w:w="2694" w:type="dxa"/>
            <w:vMerge w:val="restart"/>
          </w:tcPr>
          <w:p w:rsidR="007F5A34" w:rsidRPr="00DD0BC4" w:rsidRDefault="00AA1424" w:rsidP="009D442D">
            <w:pPr>
              <w:suppressAutoHyphens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>Администрация, МКУ/Модуль ЕИС ОУ</w:t>
            </w:r>
          </w:p>
        </w:tc>
        <w:tc>
          <w:tcPr>
            <w:tcW w:w="2835" w:type="dxa"/>
          </w:tcPr>
          <w:p w:rsidR="007F5A34" w:rsidRPr="00DD0BC4" w:rsidRDefault="007F5A34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>Рассмотрение документов о предоставлении Муниципальной услуги</w:t>
            </w:r>
          </w:p>
          <w:p w:rsidR="007F5A34" w:rsidRPr="00DD0BC4" w:rsidRDefault="007F5A34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909F2" w:rsidRPr="00DD0BC4" w:rsidRDefault="005909F2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F5A34" w:rsidRPr="00DD0BC4" w:rsidRDefault="007F5A34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7F5A34" w:rsidRPr="00DD0BC4" w:rsidRDefault="007F5A34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7F5A34" w:rsidRPr="00DD0BC4" w:rsidRDefault="00C14616" w:rsidP="004F2EA9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sz w:val="24"/>
                <w:szCs w:val="24"/>
              </w:rPr>
              <w:t>30</w:t>
            </w:r>
            <w:r w:rsidR="009D442D" w:rsidRPr="00DD0BC4">
              <w:rPr>
                <w:sz w:val="24"/>
                <w:szCs w:val="24"/>
              </w:rPr>
              <w:t xml:space="preserve"> мин</w:t>
            </w:r>
            <w:r w:rsidR="005909F2" w:rsidRPr="00DD0BC4">
              <w:rPr>
                <w:sz w:val="24"/>
                <w:szCs w:val="24"/>
              </w:rPr>
              <w:t>ут</w:t>
            </w:r>
            <w:r w:rsidR="009D442D" w:rsidRPr="00DD0BC4">
              <w:rPr>
                <w:sz w:val="24"/>
                <w:szCs w:val="24"/>
              </w:rPr>
              <w:t xml:space="preserve"> </w:t>
            </w:r>
          </w:p>
          <w:p w:rsidR="005909F2" w:rsidRPr="00DD0BC4" w:rsidRDefault="005909F2" w:rsidP="00C14616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909F2" w:rsidRPr="00DD0BC4" w:rsidRDefault="005909F2" w:rsidP="00C14616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5909F2" w:rsidRPr="00DD0BC4" w:rsidRDefault="005909F2" w:rsidP="00C14616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14616" w:rsidRPr="00DD0BC4" w:rsidRDefault="00C14616" w:rsidP="00C14616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14616" w:rsidRPr="00DD0BC4" w:rsidRDefault="00C14616" w:rsidP="00C14616">
            <w:pPr>
              <w:jc w:val="center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lastRenderedPageBreak/>
              <w:t>30 минут</w:t>
            </w:r>
          </w:p>
          <w:p w:rsidR="007F5A34" w:rsidRPr="00DD0BC4" w:rsidRDefault="007F5A34" w:rsidP="005909F2">
            <w:pPr>
              <w:tabs>
                <w:tab w:val="left" w:pos="1725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7F5A34" w:rsidRPr="00DD0BC4" w:rsidRDefault="007F5A34" w:rsidP="004F2EA9">
            <w:pPr>
              <w:suppressAutoHyphens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lastRenderedPageBreak/>
              <w:t xml:space="preserve">МКУ рассматривает документы, представленные </w:t>
            </w:r>
            <w:r w:rsidR="00C91CE8" w:rsidRPr="00DD0BC4">
              <w:rPr>
                <w:rFonts w:eastAsia="Calibri"/>
                <w:sz w:val="24"/>
                <w:szCs w:val="24"/>
              </w:rPr>
              <w:t>З</w:t>
            </w:r>
            <w:r w:rsidRPr="00DD0BC4">
              <w:rPr>
                <w:rFonts w:eastAsia="Calibri"/>
                <w:sz w:val="24"/>
                <w:szCs w:val="24"/>
              </w:rPr>
              <w:t>аявителем (представителем Заявителя).</w:t>
            </w:r>
          </w:p>
          <w:p w:rsidR="007F5A34" w:rsidRPr="00DD0BC4" w:rsidRDefault="007F5A34" w:rsidP="004F2EA9">
            <w:pPr>
              <w:suppressAutoHyphens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>На основании представленных документов определяется возможность предоставления Муниципальной услуги.</w:t>
            </w:r>
          </w:p>
          <w:p w:rsidR="007F5A34" w:rsidRPr="00DD0BC4" w:rsidRDefault="007F5A34" w:rsidP="004F2EA9">
            <w:pPr>
              <w:suppressAutoHyphens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 xml:space="preserve">При наличии оснований для отказа в предоставлении Муниципальной услуги подготавливается </w:t>
            </w:r>
            <w:r w:rsidR="00D8059E" w:rsidRPr="00DD0BC4">
              <w:rPr>
                <w:rFonts w:eastAsia="Calibri"/>
                <w:sz w:val="24"/>
                <w:szCs w:val="24"/>
              </w:rPr>
              <w:t>Р</w:t>
            </w:r>
            <w:r w:rsidRPr="00DD0BC4">
              <w:rPr>
                <w:rFonts w:eastAsia="Calibri"/>
                <w:sz w:val="24"/>
                <w:szCs w:val="24"/>
              </w:rPr>
              <w:t>ешение об отказе в предоставлении Муниципальной услуги по форме согласно приложению 5 к настоящему Административному регламенту.</w:t>
            </w:r>
          </w:p>
          <w:p w:rsidR="007F5A34" w:rsidRPr="00DD0BC4" w:rsidRDefault="007F5A34" w:rsidP="004F2EA9">
            <w:pPr>
              <w:suppressAutoHyphens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lastRenderedPageBreak/>
              <w:t xml:space="preserve">При отсутствии оснований отказа в предоставлении Муниципальной услуги подготавливается </w:t>
            </w:r>
            <w:r w:rsidR="00D24564" w:rsidRPr="00DD0BC4">
              <w:rPr>
                <w:rFonts w:eastAsia="Calibri"/>
                <w:sz w:val="24"/>
                <w:szCs w:val="24"/>
              </w:rPr>
              <w:t>Р</w:t>
            </w:r>
            <w:r w:rsidRPr="00DD0BC4">
              <w:rPr>
                <w:rFonts w:eastAsia="Calibri"/>
                <w:sz w:val="24"/>
                <w:szCs w:val="24"/>
              </w:rPr>
              <w:t>ешение о</w:t>
            </w:r>
          </w:p>
          <w:p w:rsidR="007F5A34" w:rsidRPr="00DD0BC4" w:rsidRDefault="007F5A34" w:rsidP="00592C2A">
            <w:pPr>
              <w:suppressAutoHyphens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DD0BC4">
              <w:rPr>
                <w:rFonts w:eastAsia="Calibri"/>
                <w:sz w:val="24"/>
                <w:szCs w:val="24"/>
              </w:rPr>
              <w:t>предоставлении</w:t>
            </w:r>
            <w:proofErr w:type="gramEnd"/>
            <w:r w:rsidRPr="00DD0BC4">
              <w:rPr>
                <w:rFonts w:eastAsia="Calibri"/>
                <w:sz w:val="24"/>
                <w:szCs w:val="24"/>
              </w:rPr>
              <w:t xml:space="preserve"> Муниципальной услуги по форм</w:t>
            </w:r>
            <w:r w:rsidR="00373525" w:rsidRPr="00DD0BC4">
              <w:rPr>
                <w:rFonts w:eastAsia="Calibri"/>
                <w:sz w:val="24"/>
                <w:szCs w:val="24"/>
              </w:rPr>
              <w:t>ам</w:t>
            </w:r>
            <w:r w:rsidRPr="00DD0BC4">
              <w:rPr>
                <w:rFonts w:eastAsia="Calibri"/>
                <w:sz w:val="24"/>
                <w:szCs w:val="24"/>
              </w:rPr>
              <w:t xml:space="preserve"> согласно приложению 4 к настоящему Административному регламенту</w:t>
            </w:r>
          </w:p>
        </w:tc>
      </w:tr>
      <w:tr w:rsidR="005E3B63" w:rsidRPr="00DD0BC4" w:rsidTr="00F97E2A">
        <w:trPr>
          <w:trHeight w:val="689"/>
        </w:trPr>
        <w:tc>
          <w:tcPr>
            <w:tcW w:w="2694" w:type="dxa"/>
            <w:vMerge/>
          </w:tcPr>
          <w:p w:rsidR="007F5A34" w:rsidRPr="00DD0BC4" w:rsidRDefault="007F5A34" w:rsidP="004F2EA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F5A34" w:rsidRPr="00DD0BC4" w:rsidRDefault="007F5A34" w:rsidP="006E06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D0BC4">
              <w:rPr>
                <w:rFonts w:eastAsia="Calibri"/>
                <w:sz w:val="24"/>
                <w:szCs w:val="24"/>
              </w:rPr>
              <w:t>Принятие решения о предост</w:t>
            </w:r>
            <w:r w:rsidR="006E0625" w:rsidRPr="00DD0BC4">
              <w:rPr>
                <w:rFonts w:eastAsia="Calibri"/>
                <w:sz w:val="24"/>
                <w:szCs w:val="24"/>
              </w:rPr>
              <w:t>а</w:t>
            </w:r>
            <w:r w:rsidRPr="00DD0BC4">
              <w:rPr>
                <w:rFonts w:eastAsia="Calibri"/>
                <w:sz w:val="24"/>
                <w:szCs w:val="24"/>
              </w:rPr>
              <w:t xml:space="preserve">влении /отказе в </w:t>
            </w:r>
            <w:r w:rsidRPr="00DD0BC4">
              <w:rPr>
                <w:rFonts w:eastAsia="Calibri"/>
                <w:sz w:val="24"/>
                <w:szCs w:val="24"/>
              </w:rPr>
              <w:lastRenderedPageBreak/>
              <w:t>предоставлении Муниципальной услуги</w:t>
            </w:r>
          </w:p>
        </w:tc>
        <w:tc>
          <w:tcPr>
            <w:tcW w:w="2693" w:type="dxa"/>
            <w:vMerge/>
          </w:tcPr>
          <w:p w:rsidR="007F5A34" w:rsidRPr="00DD0BC4" w:rsidRDefault="007F5A34" w:rsidP="004F2E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7F5A34" w:rsidRPr="00DD0BC4" w:rsidRDefault="007F5A34" w:rsidP="004F2EA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421218" w:rsidRPr="00DD0BC4" w:rsidRDefault="00F961E8" w:rsidP="004F2EA9">
      <w:pPr>
        <w:pStyle w:val="1"/>
        <w:numPr>
          <w:ilvl w:val="0"/>
          <w:numId w:val="0"/>
        </w:numPr>
        <w:spacing w:before="360" w:after="240" w:line="240" w:lineRule="auto"/>
        <w:jc w:val="center"/>
        <w:rPr>
          <w:b/>
          <w:i/>
          <w:sz w:val="24"/>
          <w:szCs w:val="24"/>
        </w:rPr>
      </w:pPr>
      <w:r w:rsidRPr="00DD0BC4">
        <w:rPr>
          <w:b/>
          <w:i/>
          <w:sz w:val="24"/>
          <w:szCs w:val="24"/>
        </w:rPr>
        <w:lastRenderedPageBreak/>
        <w:t>4</w:t>
      </w:r>
      <w:r w:rsidR="009B766F" w:rsidRPr="00DD0BC4">
        <w:rPr>
          <w:b/>
          <w:i/>
          <w:sz w:val="24"/>
          <w:szCs w:val="24"/>
        </w:rPr>
        <w:t>. Оформление результата предоставления Муниципальной услуги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977"/>
        <w:gridCol w:w="2693"/>
        <w:gridCol w:w="6662"/>
      </w:tblGrid>
      <w:tr w:rsidR="00421218" w:rsidRPr="00DD0BC4" w:rsidTr="009F06B2">
        <w:trPr>
          <w:tblHeader/>
        </w:trPr>
        <w:tc>
          <w:tcPr>
            <w:tcW w:w="2518" w:type="dxa"/>
            <w:shd w:val="clear" w:color="auto" w:fill="auto"/>
          </w:tcPr>
          <w:p w:rsidR="00421218" w:rsidRPr="00DD0BC4" w:rsidRDefault="00421218" w:rsidP="001A2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Место выполнения процедуры/используемая </w:t>
            </w:r>
            <w:r w:rsidR="001A27A3" w:rsidRPr="00DD0BC4">
              <w:rPr>
                <w:rFonts w:ascii="Times New Roman" w:eastAsia="Times New Roman" w:hAnsi="Times New Roman"/>
                <w:sz w:val="24"/>
                <w:szCs w:val="24"/>
              </w:rPr>
              <w:t>информационная система</w:t>
            </w:r>
          </w:p>
        </w:tc>
        <w:tc>
          <w:tcPr>
            <w:tcW w:w="2977" w:type="dxa"/>
            <w:shd w:val="clear" w:color="auto" w:fill="auto"/>
          </w:tcPr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693" w:type="dxa"/>
            <w:shd w:val="clear" w:color="auto" w:fill="auto"/>
          </w:tcPr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6662" w:type="dxa"/>
            <w:shd w:val="clear" w:color="auto" w:fill="auto"/>
          </w:tcPr>
          <w:p w:rsidR="009E17CF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Содержание</w:t>
            </w:r>
          </w:p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B68DA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Административного 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действия</w:t>
            </w:r>
          </w:p>
        </w:tc>
      </w:tr>
      <w:tr w:rsidR="005E3B63" w:rsidRPr="00DD0BC4" w:rsidTr="00F97E2A">
        <w:trPr>
          <w:trHeight w:val="1098"/>
        </w:trPr>
        <w:tc>
          <w:tcPr>
            <w:tcW w:w="2518" w:type="dxa"/>
            <w:shd w:val="clear" w:color="auto" w:fill="auto"/>
          </w:tcPr>
          <w:p w:rsidR="00992427" w:rsidRPr="00DD0BC4" w:rsidRDefault="00992427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Подразделение ОМС/</w:t>
            </w:r>
            <w:r w:rsidR="007A4BA9" w:rsidRPr="00DD0BC4">
              <w:rPr>
                <w:rFonts w:ascii="Times New Roman" w:eastAsia="Times New Roman" w:hAnsi="Times New Roman"/>
                <w:sz w:val="24"/>
                <w:szCs w:val="24"/>
              </w:rPr>
              <w:t>МКУ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992427" w:rsidRPr="00DD0BC4" w:rsidRDefault="007A4BA9" w:rsidP="009D44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Модуль Е</w:t>
            </w:r>
            <w:r w:rsidR="00992427" w:rsidRPr="00DD0BC4">
              <w:rPr>
                <w:rFonts w:ascii="Times New Roman" w:eastAsia="Times New Roman" w:hAnsi="Times New Roman"/>
                <w:sz w:val="24"/>
                <w:szCs w:val="24"/>
              </w:rPr>
              <w:t>ИС ОУ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992427" w:rsidRPr="00DD0BC4" w:rsidRDefault="00992427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Оформление результата предоставления Муниципальной услуги</w:t>
            </w:r>
          </w:p>
        </w:tc>
        <w:tc>
          <w:tcPr>
            <w:tcW w:w="2693" w:type="dxa"/>
            <w:shd w:val="clear" w:color="auto" w:fill="auto"/>
          </w:tcPr>
          <w:p w:rsidR="00992427" w:rsidRPr="00DD0BC4" w:rsidRDefault="00992427" w:rsidP="009D442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B7CC2" w:rsidRPr="00DD0BC4" w:rsidRDefault="00CC2936" w:rsidP="005909F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5909F2" w:rsidRPr="00DD0BC4">
              <w:rPr>
                <w:rFonts w:ascii="Times New Roman" w:eastAsia="Times New Roman" w:hAnsi="Times New Roman"/>
                <w:sz w:val="24"/>
                <w:szCs w:val="24"/>
              </w:rPr>
              <w:t>0 минут</w:t>
            </w:r>
          </w:p>
          <w:p w:rsidR="00992427" w:rsidRPr="00DD0BC4" w:rsidRDefault="00992427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92427" w:rsidRPr="00DD0BC4" w:rsidRDefault="00992427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7328BE" w:rsidRPr="00DD0BC4" w:rsidRDefault="00D21B95" w:rsidP="00F9752C">
            <w:pPr>
              <w:pStyle w:val="11"/>
              <w:numPr>
                <w:ilvl w:val="0"/>
                <w:numId w:val="0"/>
              </w:numPr>
              <w:rPr>
                <w:rFonts w:eastAsia="Times New Roman"/>
                <w:sz w:val="24"/>
                <w:szCs w:val="24"/>
              </w:rPr>
            </w:pPr>
            <w:proofErr w:type="gramStart"/>
            <w:r w:rsidRPr="00DD0BC4">
              <w:rPr>
                <w:rFonts w:eastAsia="Times New Roman"/>
                <w:sz w:val="24"/>
                <w:szCs w:val="24"/>
              </w:rPr>
              <w:t xml:space="preserve">В случае обращения Заявителя (представителя Заявителя) за предоставлением места для </w:t>
            </w:r>
            <w:r w:rsidR="00BD7A40" w:rsidRPr="00DD0BC4">
              <w:rPr>
                <w:rFonts w:eastAsia="Times New Roman"/>
                <w:sz w:val="24"/>
                <w:szCs w:val="24"/>
              </w:rPr>
              <w:t xml:space="preserve">создания </w:t>
            </w:r>
            <w:r w:rsidRPr="00DD0BC4">
              <w:rPr>
                <w:rFonts w:eastAsia="Times New Roman"/>
                <w:sz w:val="24"/>
                <w:szCs w:val="24"/>
              </w:rPr>
              <w:t xml:space="preserve">семейного (родового) захоронения под настоящие захоронения или будущие захоронения, уполномоченным </w:t>
            </w:r>
            <w:r w:rsidR="00F9752C">
              <w:rPr>
                <w:rFonts w:eastAsia="Times New Roman"/>
                <w:sz w:val="24"/>
                <w:szCs w:val="24"/>
              </w:rPr>
              <w:t xml:space="preserve">сотрудником </w:t>
            </w:r>
            <w:r w:rsidRPr="00DD0BC4">
              <w:rPr>
                <w:rFonts w:eastAsia="Times New Roman"/>
                <w:sz w:val="24"/>
                <w:szCs w:val="24"/>
              </w:rPr>
              <w:t>МКУ на основании постановления Правительства Московской области от 17.10.2016 № 740/36 «Об утверждении Порядка предоставления гражданам мест для создания семейных (родовых) захоронений и Методики расчета платы за резервирование места для создания семейного (родового) захоронения, превышающего размер бесплатно представляемого</w:t>
            </w:r>
            <w:proofErr w:type="gramEnd"/>
            <w:r w:rsidRPr="00DD0BC4">
              <w:rPr>
                <w:rFonts w:eastAsia="Times New Roman"/>
                <w:sz w:val="24"/>
                <w:szCs w:val="24"/>
              </w:rPr>
              <w:t xml:space="preserve"> места для родственного захоронения» рассчитывается размер платы за резервирование места для создания семейного (родового) захоронения, в ГИС ГМП выставляется </w:t>
            </w:r>
            <w:r w:rsidR="003278B9" w:rsidRPr="00DD0BC4">
              <w:rPr>
                <w:rFonts w:eastAsia="Times New Roman"/>
                <w:sz w:val="24"/>
                <w:szCs w:val="24"/>
              </w:rPr>
              <w:t xml:space="preserve">уникальный идентификатор начисления платежа. К решению о предоставлении  Муниципальной услуги  прикладывается квитанция об оплате. </w:t>
            </w:r>
            <w:r w:rsidR="007328BE" w:rsidRPr="00DD0BC4">
              <w:rPr>
                <w:rFonts w:eastAsia="Times New Roman"/>
                <w:sz w:val="24"/>
                <w:szCs w:val="24"/>
              </w:rPr>
              <w:t>Заявитель (представитель Заявителя) уведомляется о принятом решении посредством направления соответствующего уведомления в Личный кабинет на РПГУ.</w:t>
            </w:r>
          </w:p>
        </w:tc>
      </w:tr>
    </w:tbl>
    <w:p w:rsidR="00E7281D" w:rsidRDefault="00E7281D" w:rsidP="004F2EA9">
      <w:pPr>
        <w:spacing w:before="360" w:after="24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21218" w:rsidRPr="00DD0BC4" w:rsidRDefault="005B68DA" w:rsidP="004F2EA9">
      <w:pPr>
        <w:spacing w:before="360" w:after="24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DD0BC4">
        <w:rPr>
          <w:rFonts w:ascii="Times New Roman" w:hAnsi="Times New Roman"/>
          <w:b/>
          <w:i/>
          <w:sz w:val="24"/>
          <w:szCs w:val="24"/>
        </w:rPr>
        <w:t>5</w:t>
      </w:r>
      <w:r w:rsidR="00421218" w:rsidRPr="00DD0BC4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F5355B" w:rsidRPr="00DD0BC4">
        <w:rPr>
          <w:rFonts w:ascii="Times New Roman" w:hAnsi="Times New Roman"/>
          <w:b/>
          <w:i/>
          <w:sz w:val="24"/>
          <w:szCs w:val="24"/>
        </w:rPr>
        <w:t>В</w:t>
      </w:r>
      <w:r w:rsidR="00421218" w:rsidRPr="00DD0BC4">
        <w:rPr>
          <w:rFonts w:ascii="Times New Roman" w:hAnsi="Times New Roman"/>
          <w:b/>
          <w:i/>
          <w:sz w:val="24"/>
          <w:szCs w:val="24"/>
        </w:rPr>
        <w:t>ыдач</w:t>
      </w:r>
      <w:r w:rsidR="00F5355B" w:rsidRPr="00DD0BC4">
        <w:rPr>
          <w:rFonts w:ascii="Times New Roman" w:hAnsi="Times New Roman"/>
          <w:b/>
          <w:i/>
          <w:sz w:val="24"/>
          <w:szCs w:val="24"/>
        </w:rPr>
        <w:t>а</w:t>
      </w:r>
      <w:r w:rsidR="00421218" w:rsidRPr="00DD0BC4">
        <w:rPr>
          <w:rFonts w:ascii="Times New Roman" w:hAnsi="Times New Roman"/>
          <w:b/>
          <w:i/>
          <w:sz w:val="24"/>
          <w:szCs w:val="24"/>
        </w:rPr>
        <w:t xml:space="preserve"> результата предоставления </w:t>
      </w:r>
      <w:r w:rsidR="00125216" w:rsidRPr="00DD0BC4">
        <w:rPr>
          <w:rFonts w:ascii="Times New Roman" w:hAnsi="Times New Roman"/>
          <w:b/>
          <w:i/>
          <w:sz w:val="24"/>
          <w:szCs w:val="24"/>
        </w:rPr>
        <w:t>Муниципальной услуги</w:t>
      </w:r>
      <w:r w:rsidRPr="00DD0BC4">
        <w:rPr>
          <w:rFonts w:ascii="Times New Roman" w:hAnsi="Times New Roman"/>
          <w:b/>
          <w:i/>
          <w:sz w:val="24"/>
          <w:szCs w:val="24"/>
        </w:rPr>
        <w:t xml:space="preserve"> Заявителю (представителю Заявителя)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260"/>
        <w:gridCol w:w="2693"/>
        <w:gridCol w:w="6521"/>
      </w:tblGrid>
      <w:tr w:rsidR="009A205D" w:rsidRPr="00DD0BC4" w:rsidTr="007328BE">
        <w:trPr>
          <w:tblHeader/>
        </w:trPr>
        <w:tc>
          <w:tcPr>
            <w:tcW w:w="2518" w:type="dxa"/>
            <w:shd w:val="clear" w:color="auto" w:fill="auto"/>
          </w:tcPr>
          <w:p w:rsidR="00421218" w:rsidRPr="00DD0BC4" w:rsidRDefault="00421218" w:rsidP="001A2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Место выполнения процедуры/используемая </w:t>
            </w:r>
            <w:r w:rsidR="001A27A3" w:rsidRPr="00DD0BC4">
              <w:rPr>
                <w:rFonts w:ascii="Times New Roman" w:eastAsia="Times New Roman" w:hAnsi="Times New Roman"/>
                <w:sz w:val="24"/>
                <w:szCs w:val="24"/>
              </w:rPr>
              <w:t>информационная система</w:t>
            </w:r>
          </w:p>
          <w:p w:rsidR="00C14616" w:rsidRPr="00DD0BC4" w:rsidRDefault="00C14616" w:rsidP="001A2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A4B3A" w:rsidRPr="00DD0BC4" w:rsidRDefault="009A4B3A" w:rsidP="001A2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693" w:type="dxa"/>
            <w:shd w:val="clear" w:color="auto" w:fill="auto"/>
          </w:tcPr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6521" w:type="dxa"/>
            <w:shd w:val="clear" w:color="auto" w:fill="auto"/>
          </w:tcPr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Содержание действия</w:t>
            </w:r>
          </w:p>
        </w:tc>
      </w:tr>
      <w:tr w:rsidR="009A205D" w:rsidRPr="00DD0BC4" w:rsidTr="007328BE">
        <w:tc>
          <w:tcPr>
            <w:tcW w:w="2518" w:type="dxa"/>
            <w:shd w:val="clear" w:color="auto" w:fill="auto"/>
          </w:tcPr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Подразделение ОМС/</w:t>
            </w:r>
            <w:r w:rsidR="005C2F7E" w:rsidRPr="00DD0BC4">
              <w:rPr>
                <w:rFonts w:ascii="Times New Roman" w:eastAsia="Times New Roman" w:hAnsi="Times New Roman"/>
                <w:sz w:val="24"/>
                <w:szCs w:val="24"/>
              </w:rPr>
              <w:t>МКУ/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21218" w:rsidRPr="00DD0BC4" w:rsidRDefault="005C2F7E" w:rsidP="00A07D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Модуль </w:t>
            </w:r>
            <w:r w:rsidR="00421218" w:rsidRPr="00DD0BC4">
              <w:rPr>
                <w:rFonts w:ascii="Times New Roman" w:eastAsia="Times New Roman" w:hAnsi="Times New Roman"/>
                <w:sz w:val="24"/>
                <w:szCs w:val="24"/>
              </w:rPr>
              <w:t>ЕИС ОУ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421218" w:rsidRPr="00DD0BC4" w:rsidRDefault="00421218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Направление результата предоставления </w:t>
            </w:r>
            <w:r w:rsidR="005C2F7E" w:rsidRPr="00DD0BC4">
              <w:rPr>
                <w:rFonts w:ascii="Times New Roman" w:eastAsia="Times New Roman" w:hAnsi="Times New Roman"/>
                <w:sz w:val="24"/>
                <w:szCs w:val="24"/>
              </w:rPr>
              <w:t>Муниципальной у</w:t>
            </w:r>
            <w:r w:rsidR="004A1161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слуги в МФЦ </w:t>
            </w:r>
          </w:p>
        </w:tc>
        <w:tc>
          <w:tcPr>
            <w:tcW w:w="2693" w:type="dxa"/>
            <w:shd w:val="clear" w:color="auto" w:fill="auto"/>
          </w:tcPr>
          <w:p w:rsidR="00125216" w:rsidRPr="00DD0BC4" w:rsidRDefault="00CC2936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="00AA1424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07DA1" w:rsidRPr="00DD0BC4">
              <w:rPr>
                <w:rFonts w:ascii="Times New Roman" w:eastAsia="Times New Roman" w:hAnsi="Times New Roman"/>
                <w:sz w:val="24"/>
                <w:szCs w:val="24"/>
              </w:rPr>
              <w:t>мин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ут</w:t>
            </w:r>
          </w:p>
          <w:p w:rsidR="005909F2" w:rsidRPr="00DD0BC4" w:rsidRDefault="005909F2" w:rsidP="00FB7C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21218" w:rsidRPr="00DD0BC4" w:rsidRDefault="005909F2" w:rsidP="005909F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shd w:val="clear" w:color="auto" w:fill="auto"/>
          </w:tcPr>
          <w:p w:rsidR="00A07DA1" w:rsidRPr="00DD0BC4" w:rsidRDefault="00421218" w:rsidP="00A07DA1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Результат предоставления </w:t>
            </w:r>
            <w:r w:rsidR="005C2F7E" w:rsidRPr="00DD0BC4">
              <w:rPr>
                <w:rFonts w:ascii="Times New Roman" w:eastAsia="Times New Roman" w:hAnsi="Times New Roman"/>
                <w:sz w:val="24"/>
                <w:szCs w:val="24"/>
              </w:rPr>
              <w:t>Муниципальной у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слуги </w:t>
            </w:r>
            <w:r w:rsidR="00A07DA1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из Модуля ЕИС ОУ поступает </w:t>
            </w:r>
            <w:r w:rsidR="005C2F7E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в Модуль </w:t>
            </w:r>
            <w:r w:rsidRPr="00DD0BC4">
              <w:rPr>
                <w:rFonts w:ascii="Times New Roman" w:eastAsia="Times New Roman" w:hAnsi="Times New Roman"/>
                <w:sz w:val="24"/>
                <w:szCs w:val="24"/>
              </w:rPr>
              <w:t>МФЦ</w:t>
            </w:r>
            <w:r w:rsidR="00D548A2" w:rsidRPr="00DD0BC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C2F7E" w:rsidRPr="00DD0BC4">
              <w:rPr>
                <w:rFonts w:ascii="Times New Roman" w:eastAsia="Times New Roman" w:hAnsi="Times New Roman"/>
                <w:sz w:val="24"/>
                <w:szCs w:val="24"/>
              </w:rPr>
              <w:t>ЕИС ОУ.</w:t>
            </w:r>
          </w:p>
          <w:p w:rsidR="00AA1424" w:rsidRPr="00DD0BC4" w:rsidRDefault="00AA1424" w:rsidP="00A07DA1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A1161" w:rsidRPr="00DD0BC4" w:rsidRDefault="009A4B3A" w:rsidP="004A1161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 xml:space="preserve">Решение о предоставлении Муниципальной услуги в форме электронного документа, подписанного </w:t>
            </w:r>
            <w:r w:rsidR="004A1161" w:rsidRPr="00DD0BC4">
              <w:rPr>
                <w:rFonts w:ascii="Times New Roman" w:hAnsi="Times New Roman"/>
                <w:sz w:val="24"/>
                <w:szCs w:val="24"/>
              </w:rPr>
              <w:t xml:space="preserve">ЭП </w:t>
            </w:r>
            <w:r w:rsidR="00F9752C">
              <w:rPr>
                <w:rFonts w:ascii="Times New Roman" w:hAnsi="Times New Roman"/>
                <w:sz w:val="24"/>
                <w:szCs w:val="24"/>
              </w:rPr>
              <w:t xml:space="preserve">директора (уполномоченного сотрудника) 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>МКУ выдается Заявителю (представителю Заявителя) на бумажном носите</w:t>
            </w:r>
            <w:r w:rsidR="004A1161" w:rsidRPr="00DD0BC4">
              <w:rPr>
                <w:rFonts w:ascii="Times New Roman" w:hAnsi="Times New Roman"/>
                <w:sz w:val="24"/>
                <w:szCs w:val="24"/>
              </w:rPr>
              <w:t>ле в МФЦ, указанном в заявлении.</w:t>
            </w:r>
          </w:p>
          <w:p w:rsidR="004A1161" w:rsidRPr="00DD0BC4" w:rsidRDefault="004A1161" w:rsidP="004A1161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 xml:space="preserve">В случае направления заявления о предоставлении Муниципальной услуги посредством РПГУ, </w:t>
            </w:r>
            <w:r w:rsidR="009A4B3A" w:rsidRPr="00DD0BC4">
              <w:rPr>
                <w:rFonts w:ascii="Times New Roman" w:hAnsi="Times New Roman"/>
                <w:sz w:val="24"/>
                <w:szCs w:val="24"/>
              </w:rPr>
              <w:t>Решение о предоставлении Муниципальной услуги выдается Заявителю (представителю Заявителя) в МФЦ после сверки электронных образов документов, направленных в электронной форме на РПГУ, с представленными оригиналами документов в МФЦ.</w:t>
            </w:r>
          </w:p>
          <w:p w:rsidR="005D5A87" w:rsidRPr="00DD0BC4" w:rsidRDefault="005D5A87" w:rsidP="005D5A87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>П</w:t>
            </w:r>
            <w:r w:rsidR="00733D91" w:rsidRPr="00DD0BC4">
              <w:rPr>
                <w:rFonts w:ascii="Times New Roman" w:hAnsi="Times New Roman"/>
                <w:sz w:val="24"/>
                <w:szCs w:val="24"/>
              </w:rPr>
              <w:t xml:space="preserve">о итогам проведения сверки формируется акт сверки документов, который подписывается Заявителем (представителем Заявителя) и сотрудником МФЦ. Подписание акта сверки фиксируется сотрудником МФЦ в Модуле МФЦ ЕИС ОУ. </w:t>
            </w:r>
          </w:p>
          <w:p w:rsidR="006763F5" w:rsidRPr="00DD0BC4" w:rsidRDefault="005F1FE5" w:rsidP="006763F5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>Работник</w:t>
            </w:r>
            <w:r w:rsidR="005D5A87" w:rsidRPr="00DD0BC4">
              <w:rPr>
                <w:rFonts w:ascii="Times New Roman" w:hAnsi="Times New Roman"/>
                <w:sz w:val="24"/>
                <w:szCs w:val="24"/>
              </w:rPr>
              <w:t xml:space="preserve"> МФЦ распечатывает Р</w:t>
            </w:r>
            <w:r w:rsidR="00733D91" w:rsidRPr="00DD0BC4">
              <w:rPr>
                <w:rFonts w:ascii="Times New Roman" w:hAnsi="Times New Roman"/>
                <w:sz w:val="24"/>
                <w:szCs w:val="24"/>
              </w:rPr>
              <w:t xml:space="preserve">ешение о предоставлении Муниципальной услуги, подписанное ЭП </w:t>
            </w:r>
            <w:r w:rsidR="00F9752C">
              <w:rPr>
                <w:rFonts w:ascii="Times New Roman" w:hAnsi="Times New Roman"/>
                <w:sz w:val="24"/>
                <w:szCs w:val="24"/>
              </w:rPr>
              <w:t>директора (</w:t>
            </w:r>
            <w:r w:rsidR="00733D91" w:rsidRPr="00DD0BC4">
              <w:rPr>
                <w:rFonts w:ascii="Times New Roman" w:hAnsi="Times New Roman"/>
                <w:sz w:val="24"/>
                <w:szCs w:val="24"/>
              </w:rPr>
              <w:t xml:space="preserve">уполномоченного </w:t>
            </w:r>
            <w:r w:rsidR="00F9752C">
              <w:rPr>
                <w:rFonts w:ascii="Times New Roman" w:hAnsi="Times New Roman"/>
                <w:sz w:val="24"/>
                <w:szCs w:val="24"/>
              </w:rPr>
              <w:t>сотрудника)</w:t>
            </w:r>
            <w:r w:rsidR="00733D91" w:rsidRPr="00DD0BC4">
              <w:rPr>
                <w:rFonts w:ascii="Times New Roman" w:hAnsi="Times New Roman"/>
                <w:sz w:val="24"/>
                <w:szCs w:val="24"/>
              </w:rPr>
              <w:t>, заверяет подписью и печатью МФЦ.</w:t>
            </w:r>
            <w:r w:rsidR="006763F5" w:rsidRPr="00DD0B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13DF" w:rsidRPr="00DD0BC4" w:rsidRDefault="006763F5" w:rsidP="006763F5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 xml:space="preserve">На основании </w:t>
            </w:r>
            <w:r w:rsidR="00193C38" w:rsidRPr="00DD0BC4">
              <w:rPr>
                <w:rFonts w:ascii="Times New Roman" w:hAnsi="Times New Roman"/>
                <w:sz w:val="24"/>
                <w:szCs w:val="24"/>
              </w:rPr>
              <w:t>Р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 xml:space="preserve">ешения о предоставлении Муниципальной </w:t>
            </w:r>
            <w:r w:rsidRPr="00DD0BC4">
              <w:rPr>
                <w:rFonts w:ascii="Times New Roman" w:hAnsi="Times New Roman"/>
                <w:sz w:val="24"/>
                <w:szCs w:val="24"/>
              </w:rPr>
              <w:lastRenderedPageBreak/>
              <w:t>услуги Заявителю (представителю Заявителя) в МФЦ выдается Удостоверение о соответствующем захоронении</w:t>
            </w:r>
            <w:r w:rsidR="00D8059E" w:rsidRPr="00DD0B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71CF" w:rsidRPr="00DD0BC4" w:rsidRDefault="001271CF" w:rsidP="00A335CA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 xml:space="preserve">Удостоверение оформляется на бумажном носителе в МФЦ (вносятся сведения на основании принятого решения о предоставлении Муниципальной услуги), подписывается уполномоченным работником МФЦ и заверяется печатью МФЦ. </w:t>
            </w:r>
          </w:p>
          <w:p w:rsidR="001271CF" w:rsidRPr="00DD0BC4" w:rsidRDefault="001271CF" w:rsidP="001271CF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>По основани</w:t>
            </w:r>
            <w:r w:rsidR="006E5C7D">
              <w:rPr>
                <w:rFonts w:ascii="Times New Roman" w:hAnsi="Times New Roman"/>
                <w:sz w:val="24"/>
                <w:szCs w:val="24"/>
              </w:rPr>
              <w:t>ю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>, указанн</w:t>
            </w:r>
            <w:r w:rsidR="006E5C7D">
              <w:rPr>
                <w:rFonts w:ascii="Times New Roman" w:hAnsi="Times New Roman"/>
                <w:sz w:val="24"/>
                <w:szCs w:val="24"/>
              </w:rPr>
              <w:t>ому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 xml:space="preserve"> в подпункте 9 пункта 6.1 настоящего Административного регламента, ранее выданное Удостоверение изымается</w:t>
            </w:r>
            <w:r w:rsidR="00D8059E" w:rsidRPr="00DD0BC4">
              <w:rPr>
                <w:rFonts w:ascii="Times New Roman" w:hAnsi="Times New Roman"/>
                <w:sz w:val="24"/>
                <w:szCs w:val="24"/>
              </w:rPr>
              <w:t xml:space="preserve"> и аннулируется в поряд</w:t>
            </w:r>
            <w:r w:rsidR="00F9752C">
              <w:rPr>
                <w:rFonts w:ascii="Times New Roman" w:hAnsi="Times New Roman"/>
                <w:sz w:val="24"/>
                <w:szCs w:val="24"/>
              </w:rPr>
              <w:t>ке, установленном МКУ</w:t>
            </w:r>
            <w:proofErr w:type="gramStart"/>
            <w:r w:rsidR="00F975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D0B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271CF" w:rsidRPr="00DD0BC4" w:rsidRDefault="001271CF" w:rsidP="001271CF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 xml:space="preserve">По основаниям, указанным в подпунктах 8, 12 пункта 6.1 настоящего Административного регламента, уполномоченный работник МФЦ вносит сведения в Удостоверение, которые заверяются подписью уполномоченного работника МФЦ и заверяются печатью МФЦ (новое удостоверение о захоронении не оформляется). </w:t>
            </w:r>
          </w:p>
          <w:p w:rsidR="005D5A87" w:rsidRPr="00DD0BC4" w:rsidRDefault="006763F5" w:rsidP="005D5A87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 xml:space="preserve">Сведения о выданном удостоверении вносятся сотрудником МФЦ в Модуль МФЦ ЕИС ОУ. </w:t>
            </w:r>
          </w:p>
          <w:p w:rsidR="005D5A87" w:rsidRPr="00DD0BC4" w:rsidRDefault="005D5A87" w:rsidP="005D5A87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>В случае если документы, представленные Заявителем (представителем Заявителя) в МФЦ</w:t>
            </w:r>
            <w:r w:rsidR="00D8059E" w:rsidRPr="00DD0BC4">
              <w:rPr>
                <w:rFonts w:ascii="Times New Roman" w:hAnsi="Times New Roman"/>
                <w:sz w:val="24"/>
                <w:szCs w:val="24"/>
              </w:rPr>
              <w:t>,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 xml:space="preserve"> не соответствуют документам, поданным ранее в электронной форме посредством РПГУ, формируется акт сверки документов, который подписывается Заявителем (представителем Заявителя) и </w:t>
            </w:r>
            <w:r w:rsidR="005F1FE5" w:rsidRPr="00DD0BC4">
              <w:rPr>
                <w:rFonts w:ascii="Times New Roman" w:hAnsi="Times New Roman"/>
                <w:sz w:val="24"/>
                <w:szCs w:val="24"/>
              </w:rPr>
              <w:t>работником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 xml:space="preserve"> МФЦ. Акт сверки подписывается Заявителем (представителем Заявителя) и </w:t>
            </w:r>
            <w:r w:rsidR="005F1FE5" w:rsidRPr="00DD0BC4">
              <w:rPr>
                <w:rFonts w:ascii="Times New Roman" w:hAnsi="Times New Roman"/>
                <w:sz w:val="24"/>
                <w:szCs w:val="24"/>
              </w:rPr>
              <w:t>работником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 xml:space="preserve"> МФЦ, фиксируется в Модуле МФЦ ЕИС ОУ.</w:t>
            </w:r>
          </w:p>
          <w:p w:rsidR="00CB5EFD" w:rsidRPr="00DD0BC4" w:rsidRDefault="005D5A87" w:rsidP="005D5A87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 xml:space="preserve">После подписания акта сверки, Заявителю (представителю Заявителя) в личный кабинет на РПГУ </w:t>
            </w:r>
            <w:r w:rsidR="00CB5EFD" w:rsidRPr="00DD0BC4"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="00CB5EFD" w:rsidRPr="00DD0B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Решение 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>об отказе в предо</w:t>
            </w:r>
            <w:r w:rsidR="00CB5EFD" w:rsidRPr="00DD0BC4">
              <w:rPr>
                <w:rFonts w:ascii="Times New Roman" w:hAnsi="Times New Roman"/>
                <w:sz w:val="24"/>
                <w:szCs w:val="24"/>
              </w:rPr>
              <w:t>ставлении Муниципальной услуги по форме согласно</w:t>
            </w:r>
            <w:r w:rsidR="006763F5" w:rsidRPr="00DD0B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5EFD" w:rsidRPr="00DD0BC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6E5C7D">
              <w:rPr>
                <w:rFonts w:ascii="Times New Roman" w:hAnsi="Times New Roman"/>
                <w:sz w:val="24"/>
                <w:szCs w:val="24"/>
              </w:rPr>
              <w:t>ю</w:t>
            </w:r>
            <w:r w:rsidR="00CB5EFD" w:rsidRPr="00DD0BC4">
              <w:rPr>
                <w:rFonts w:ascii="Times New Roman" w:hAnsi="Times New Roman"/>
                <w:sz w:val="24"/>
                <w:szCs w:val="24"/>
              </w:rPr>
              <w:t xml:space="preserve"> 5 к настоящему Административному регламенту</w:t>
            </w:r>
            <w:r w:rsidR="00D8059E" w:rsidRPr="00DD0B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B5EFD" w:rsidRPr="00DD0BC4">
              <w:rPr>
                <w:rFonts w:ascii="Times New Roman" w:hAnsi="Times New Roman"/>
                <w:sz w:val="24"/>
                <w:szCs w:val="24"/>
              </w:rPr>
              <w:t xml:space="preserve">подписанное ЭП </w:t>
            </w:r>
            <w:r w:rsidR="00F9752C">
              <w:rPr>
                <w:rFonts w:ascii="Times New Roman" w:hAnsi="Times New Roman"/>
                <w:sz w:val="24"/>
                <w:szCs w:val="24"/>
              </w:rPr>
              <w:t>директора (</w:t>
            </w:r>
            <w:r w:rsidR="00CB5EFD" w:rsidRPr="00DD0BC4">
              <w:rPr>
                <w:rFonts w:ascii="Times New Roman" w:hAnsi="Times New Roman"/>
                <w:sz w:val="24"/>
                <w:szCs w:val="24"/>
              </w:rPr>
              <w:t>у</w:t>
            </w:r>
            <w:r w:rsidR="00F9752C">
              <w:rPr>
                <w:rFonts w:ascii="Times New Roman" w:hAnsi="Times New Roman"/>
                <w:sz w:val="24"/>
                <w:szCs w:val="24"/>
              </w:rPr>
              <w:t>полномоченного сотрудника)</w:t>
            </w:r>
            <w:r w:rsidR="00CB5EFD" w:rsidRPr="00DD0BC4">
              <w:rPr>
                <w:rFonts w:ascii="Times New Roman" w:hAnsi="Times New Roman"/>
                <w:sz w:val="24"/>
                <w:szCs w:val="24"/>
              </w:rPr>
              <w:t xml:space="preserve"> МКУ, о чем сотрудник МФЦ информирует Заявителя (представителя Заявителя).</w:t>
            </w:r>
          </w:p>
          <w:p w:rsidR="005D5A87" w:rsidRPr="00DD0BC4" w:rsidRDefault="005D5A87" w:rsidP="005D5A87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 xml:space="preserve">Решение об отказе в предоставления Муниципальной услуги может быть получено Заявителем (представителем Заявителя) в виде электронного документа, подписанного ЭП </w:t>
            </w:r>
            <w:r w:rsidR="00F9752C">
              <w:rPr>
                <w:rFonts w:ascii="Times New Roman" w:hAnsi="Times New Roman"/>
                <w:sz w:val="24"/>
                <w:szCs w:val="24"/>
              </w:rPr>
              <w:t>директора (</w:t>
            </w:r>
            <w:r w:rsidR="00F9752C" w:rsidRPr="00DD0BC4">
              <w:rPr>
                <w:rFonts w:ascii="Times New Roman" w:hAnsi="Times New Roman"/>
                <w:sz w:val="24"/>
                <w:szCs w:val="24"/>
              </w:rPr>
              <w:t>у</w:t>
            </w:r>
            <w:r w:rsidR="00F9752C">
              <w:rPr>
                <w:rFonts w:ascii="Times New Roman" w:hAnsi="Times New Roman"/>
                <w:sz w:val="24"/>
                <w:szCs w:val="24"/>
              </w:rPr>
              <w:t xml:space="preserve">полномоченного сотрудника) МКУ </w:t>
            </w:r>
            <w:r w:rsidR="00F9752C" w:rsidRPr="00DD0B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5EFD" w:rsidRPr="00DD0BC4">
              <w:rPr>
                <w:rFonts w:ascii="Times New Roman" w:hAnsi="Times New Roman"/>
                <w:sz w:val="24"/>
                <w:szCs w:val="24"/>
              </w:rPr>
              <w:t xml:space="preserve"> в МФЦ. Сотрудник МФЦ распечатывает </w:t>
            </w:r>
            <w:r w:rsidR="00D24564" w:rsidRPr="00DD0BC4">
              <w:rPr>
                <w:rFonts w:ascii="Times New Roman" w:hAnsi="Times New Roman"/>
                <w:sz w:val="24"/>
                <w:szCs w:val="24"/>
              </w:rPr>
              <w:t>Р</w:t>
            </w:r>
            <w:r w:rsidR="00CB5EFD" w:rsidRPr="00DD0BC4">
              <w:rPr>
                <w:rFonts w:ascii="Times New Roman" w:hAnsi="Times New Roman"/>
                <w:sz w:val="24"/>
                <w:szCs w:val="24"/>
              </w:rPr>
              <w:t>ешение об отказе в предоставлении Муниципальной услуги  из Модуля МФЦ ЕИС ОУ, подписывает, заверяет печатью МФЦ.</w:t>
            </w:r>
          </w:p>
          <w:p w:rsidR="006E5C7D" w:rsidRPr="00DD0BC4" w:rsidRDefault="00CB5EFD" w:rsidP="006E5C7D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D0BC4">
              <w:rPr>
                <w:rFonts w:ascii="Times New Roman" w:hAnsi="Times New Roman"/>
                <w:sz w:val="24"/>
                <w:szCs w:val="24"/>
              </w:rPr>
              <w:t xml:space="preserve">После получения </w:t>
            </w:r>
            <w:r w:rsidR="00D8059E" w:rsidRPr="00DD0BC4">
              <w:rPr>
                <w:rFonts w:ascii="Times New Roman" w:hAnsi="Times New Roman"/>
                <w:sz w:val="24"/>
                <w:szCs w:val="24"/>
              </w:rPr>
              <w:t xml:space="preserve">уведомления и принятии </w:t>
            </w:r>
            <w:r w:rsidR="00193C38" w:rsidRPr="00DD0BC4">
              <w:rPr>
                <w:rFonts w:ascii="Times New Roman" w:hAnsi="Times New Roman"/>
                <w:sz w:val="24"/>
                <w:szCs w:val="24"/>
              </w:rPr>
              <w:t>Р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 xml:space="preserve">ешения о предоставлении Муниципальной услуги, в случаях необходимости оплаты резервирования места </w:t>
            </w:r>
            <w:r w:rsidR="00D8059E" w:rsidRPr="00DD0BC4">
              <w:rPr>
                <w:rFonts w:ascii="Times New Roman" w:hAnsi="Times New Roman"/>
                <w:sz w:val="24"/>
                <w:szCs w:val="24"/>
              </w:rPr>
              <w:t>для создания семейного (родового) захоронения,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59E" w:rsidRPr="00DD0BC4">
              <w:rPr>
                <w:rFonts w:ascii="Times New Roman" w:hAnsi="Times New Roman"/>
                <w:sz w:val="24"/>
                <w:szCs w:val="24"/>
              </w:rPr>
              <w:t>с соблюдением требований раздела 14 настоящего Административного регламента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 xml:space="preserve"> Заявителю (представителю Заявителя) предоставл</w:t>
            </w:r>
            <w:r w:rsidR="00D8059E" w:rsidRPr="00DD0BC4">
              <w:rPr>
                <w:rFonts w:ascii="Times New Roman" w:hAnsi="Times New Roman"/>
                <w:sz w:val="24"/>
                <w:szCs w:val="24"/>
              </w:rPr>
              <w:t>яется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 xml:space="preserve"> возможность оплатить резервирование места для создания семейного (родового) под настоящ</w:t>
            </w:r>
            <w:r w:rsidR="00193C38" w:rsidRPr="00DD0BC4">
              <w:rPr>
                <w:rFonts w:ascii="Times New Roman" w:hAnsi="Times New Roman"/>
                <w:sz w:val="24"/>
                <w:szCs w:val="24"/>
              </w:rPr>
              <w:t>и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>е или будущ</w:t>
            </w:r>
            <w:r w:rsidR="00193C38" w:rsidRPr="00DD0BC4">
              <w:rPr>
                <w:rFonts w:ascii="Times New Roman" w:hAnsi="Times New Roman"/>
                <w:sz w:val="24"/>
                <w:szCs w:val="24"/>
              </w:rPr>
              <w:t>и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>е захоронени</w:t>
            </w:r>
            <w:r w:rsidR="00193C38" w:rsidRPr="00DD0BC4">
              <w:rPr>
                <w:rFonts w:ascii="Times New Roman" w:hAnsi="Times New Roman"/>
                <w:sz w:val="24"/>
                <w:szCs w:val="24"/>
              </w:rPr>
              <w:t>я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 xml:space="preserve"> в Личном кабинете на РПГУ с использованием платежных сервисов</w:t>
            </w:r>
            <w:r w:rsidR="006E5C7D" w:rsidRPr="00DD0B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E5C7D" w:rsidRPr="00E7281D">
              <w:rPr>
                <w:rFonts w:ascii="Times New Roman" w:hAnsi="Times New Roman"/>
                <w:sz w:val="24"/>
                <w:szCs w:val="24"/>
                <w:lang w:eastAsia="ru-RU"/>
              </w:rPr>
              <w:t>в случае подачи заявления о</w:t>
            </w:r>
            <w:proofErr w:type="gramEnd"/>
            <w:r w:rsidR="006E5C7D" w:rsidRPr="00E728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E5C7D" w:rsidRPr="00E7281D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предоставлении</w:t>
            </w:r>
            <w:proofErr w:type="gramEnd"/>
            <w:r w:rsidR="006E5C7D" w:rsidRPr="00E728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Муниципальной услуги в электронной форме посредством РПГУ или воспользоваться терминалами для оплаты в МФЦ либо оплатить другим удобным способом.</w:t>
            </w:r>
          </w:p>
          <w:p w:rsidR="00CB5EFD" w:rsidRPr="00DD0BC4" w:rsidRDefault="00CB5EFD" w:rsidP="00CB5EFD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C7D"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r w:rsidR="00B77548" w:rsidRPr="006E5C7D">
              <w:rPr>
                <w:rFonts w:ascii="Times New Roman" w:hAnsi="Times New Roman"/>
                <w:sz w:val="24"/>
                <w:szCs w:val="24"/>
              </w:rPr>
              <w:t>оплаты платежа</w:t>
            </w:r>
            <w:r w:rsidRPr="006E5C7D">
              <w:rPr>
                <w:rFonts w:ascii="Times New Roman" w:hAnsi="Times New Roman"/>
                <w:sz w:val="24"/>
                <w:szCs w:val="24"/>
              </w:rPr>
              <w:t xml:space="preserve"> не может превышать 30 календарных </w:t>
            </w:r>
            <w:r w:rsidRPr="006E5C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дней со дня принятия </w:t>
            </w:r>
            <w:r w:rsidR="00193C38" w:rsidRPr="006E5C7D">
              <w:rPr>
                <w:rFonts w:ascii="Times New Roman" w:hAnsi="Times New Roman"/>
                <w:sz w:val="24"/>
                <w:szCs w:val="24"/>
              </w:rPr>
              <w:t>Р</w:t>
            </w:r>
            <w:r w:rsidRPr="006E5C7D">
              <w:rPr>
                <w:rFonts w:ascii="Times New Roman" w:hAnsi="Times New Roman"/>
                <w:sz w:val="24"/>
                <w:szCs w:val="24"/>
              </w:rPr>
              <w:t>ешения о предо</w:t>
            </w:r>
            <w:r w:rsidR="006763F5" w:rsidRPr="006E5C7D">
              <w:rPr>
                <w:rFonts w:ascii="Times New Roman" w:hAnsi="Times New Roman"/>
                <w:sz w:val="24"/>
                <w:szCs w:val="24"/>
              </w:rPr>
              <w:t>ставлении Муниципальной услуги.</w:t>
            </w:r>
          </w:p>
          <w:p w:rsidR="006763F5" w:rsidRPr="00DD0BC4" w:rsidRDefault="00CB5EFD" w:rsidP="00CB5EFD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>Представление информации о внесении Заявителем (представителем Заявителя) оплаты места для создания семейного (родового) захоронения осуществляется МКУ</w:t>
            </w:r>
            <w:r w:rsidRPr="00DD0BC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 xml:space="preserve">с использованием </w:t>
            </w:r>
            <w:r w:rsidR="00F9752C">
              <w:rPr>
                <w:rFonts w:ascii="Times New Roman" w:hAnsi="Times New Roman"/>
                <w:sz w:val="24"/>
                <w:szCs w:val="24"/>
              </w:rPr>
              <w:t>сведений, содержащихся ГИС ГМП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B5EFD" w:rsidRPr="00DD0BC4" w:rsidRDefault="00CB5EFD" w:rsidP="005D5A87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>Заявитель (представитель Заявителя) вправе по собственной инициативе представить в МФЦ, МКУ сведения, подтверждающие внесение платы за резервирование места для создания се</w:t>
            </w:r>
            <w:r w:rsidR="006763F5" w:rsidRPr="00DD0BC4">
              <w:rPr>
                <w:rFonts w:ascii="Times New Roman" w:hAnsi="Times New Roman"/>
                <w:sz w:val="24"/>
                <w:szCs w:val="24"/>
              </w:rPr>
              <w:t>мейного (родового) захоронения.</w:t>
            </w:r>
          </w:p>
          <w:p w:rsidR="006763F5" w:rsidRPr="00DD0BC4" w:rsidRDefault="005F1FE5" w:rsidP="006763F5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6BA">
              <w:rPr>
                <w:rFonts w:ascii="Times New Roman" w:hAnsi="Times New Roman"/>
                <w:sz w:val="24"/>
                <w:szCs w:val="24"/>
              </w:rPr>
              <w:t>Работником</w:t>
            </w:r>
            <w:r w:rsidR="006763F5" w:rsidRPr="00D936BA">
              <w:rPr>
                <w:rFonts w:ascii="Times New Roman" w:hAnsi="Times New Roman"/>
                <w:sz w:val="24"/>
                <w:szCs w:val="24"/>
              </w:rPr>
              <w:t xml:space="preserve"> МФЦ посредством модуля МФЦ ЕИС ОУ проверяется информация о подтверждении МКУ внесения Заявителем платы за резервирование места под захоронение</w:t>
            </w:r>
            <w:r w:rsidR="00D936BA" w:rsidRPr="00D936BA">
              <w:rPr>
                <w:rFonts w:ascii="Times New Roman" w:hAnsi="Times New Roman"/>
                <w:sz w:val="24"/>
                <w:szCs w:val="24"/>
              </w:rPr>
              <w:t>.</w:t>
            </w:r>
            <w:r w:rsidR="006763F5" w:rsidRPr="00DD0B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63F5" w:rsidRPr="00DD0BC4" w:rsidRDefault="006763F5" w:rsidP="006763F5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 xml:space="preserve">Уполномоченное </w:t>
            </w:r>
            <w:r w:rsidR="00C56696">
              <w:rPr>
                <w:rFonts w:ascii="Times New Roman" w:hAnsi="Times New Roman"/>
                <w:sz w:val="24"/>
                <w:szCs w:val="24"/>
              </w:rPr>
              <w:t xml:space="preserve">сотрудником 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 xml:space="preserve">МКУ формирует в электронной форме Решение о предоставлении Муниципальной услуги  по формам указанным в Приложении 4 к настоящему Административному  регламенту. </w:t>
            </w:r>
          </w:p>
          <w:p w:rsidR="006763F5" w:rsidRPr="00DD0BC4" w:rsidRDefault="006763F5" w:rsidP="005D5A87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 xml:space="preserve">Решение о предоставлении  Муниципальной услуги, сформированное в электронной форме, подписывается </w:t>
            </w:r>
            <w:r w:rsidR="00C56696">
              <w:rPr>
                <w:rFonts w:ascii="Times New Roman" w:hAnsi="Times New Roman"/>
                <w:sz w:val="24"/>
                <w:szCs w:val="24"/>
              </w:rPr>
              <w:t>директором (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 xml:space="preserve">уполномоченным </w:t>
            </w:r>
            <w:r w:rsidR="00C56696">
              <w:rPr>
                <w:rFonts w:ascii="Times New Roman" w:hAnsi="Times New Roman"/>
                <w:sz w:val="24"/>
                <w:szCs w:val="24"/>
              </w:rPr>
              <w:t>сотрудником)</w:t>
            </w:r>
            <w:r w:rsidR="00C56696" w:rsidRPr="00DD0B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>МКУ и направляется  посредством Модуля ЕИСОУ в Модуль МФЦ ЕИС ОУ.</w:t>
            </w:r>
          </w:p>
          <w:p w:rsidR="006763F5" w:rsidRPr="00DD0BC4" w:rsidRDefault="006763F5" w:rsidP="005D5A87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 xml:space="preserve">В момент выдачи Удостоверения о захоронении, в случаях установленным настоящим Административным  регламентом, </w:t>
            </w:r>
            <w:r w:rsidR="005F1FE5" w:rsidRPr="00DD0BC4">
              <w:rPr>
                <w:rFonts w:ascii="Times New Roman" w:hAnsi="Times New Roman"/>
                <w:sz w:val="24"/>
                <w:szCs w:val="24"/>
              </w:rPr>
              <w:t>работник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 xml:space="preserve"> МФЦ проверяет  подтверждение МКУ факта оплаты в модуле МФЦ ЕИСОУ или принимает от Заявителя (представителя Заявителя) копии платежного документа, подтверждающего оплату резервирования места </w:t>
            </w:r>
            <w:r w:rsidR="00D936BA">
              <w:rPr>
                <w:rFonts w:ascii="Times New Roman" w:hAnsi="Times New Roman"/>
                <w:sz w:val="24"/>
                <w:szCs w:val="24"/>
              </w:rPr>
              <w:lastRenderedPageBreak/>
              <w:t>для создания семейног</w:t>
            </w:r>
            <w:proofErr w:type="gramStart"/>
            <w:r w:rsidR="00D936BA">
              <w:rPr>
                <w:rFonts w:ascii="Times New Roman" w:hAnsi="Times New Roman"/>
                <w:sz w:val="24"/>
                <w:szCs w:val="24"/>
              </w:rPr>
              <w:t>о(</w:t>
            </w:r>
            <w:proofErr w:type="gramEnd"/>
            <w:r w:rsidR="00D936BA">
              <w:rPr>
                <w:rFonts w:ascii="Times New Roman" w:hAnsi="Times New Roman"/>
                <w:sz w:val="24"/>
                <w:szCs w:val="24"/>
              </w:rPr>
              <w:t>родового) захоронения.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763F5" w:rsidRPr="00DD0BC4" w:rsidRDefault="006763F5" w:rsidP="005D5A87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>Факт подтверждения оплаты, фиксируется  сотрудником МФЦ в Модуле МФЦ ЕИС ОУ.</w:t>
            </w:r>
          </w:p>
          <w:p w:rsidR="00733D91" w:rsidRPr="00DD0BC4" w:rsidRDefault="00CB5EFD" w:rsidP="006763F5">
            <w:pPr>
              <w:tabs>
                <w:tab w:val="left" w:pos="3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BC4">
              <w:rPr>
                <w:rFonts w:ascii="Times New Roman" w:hAnsi="Times New Roman"/>
                <w:sz w:val="24"/>
                <w:szCs w:val="24"/>
              </w:rPr>
              <w:t xml:space="preserve">В случае отсутствия сведений об оплате резервирования места для создания семейного (родового) захоронения по истечении срока, указанного в </w:t>
            </w:r>
            <w:hyperlink r:id="rId23" w:history="1">
              <w:r w:rsidRPr="00DD0BC4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</w:rPr>
                <w:t>пункте 14.2</w:t>
              </w:r>
            </w:hyperlink>
            <w:r w:rsidRPr="00DD0BC4">
              <w:rPr>
                <w:rFonts w:ascii="Times New Roman" w:hAnsi="Times New Roman"/>
                <w:sz w:val="24"/>
                <w:szCs w:val="24"/>
              </w:rPr>
              <w:t>.3 настоящего Административного регламента</w:t>
            </w:r>
            <w:r w:rsidR="0079028A" w:rsidRPr="00DD0BC4">
              <w:rPr>
                <w:rFonts w:ascii="Times New Roman" w:hAnsi="Times New Roman"/>
                <w:sz w:val="24"/>
                <w:szCs w:val="24"/>
              </w:rPr>
              <w:t>, Р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>ешение о предоставлении Муни</w:t>
            </w:r>
            <w:r w:rsidR="006763F5" w:rsidRPr="00DD0BC4">
              <w:rPr>
                <w:rFonts w:ascii="Times New Roman" w:hAnsi="Times New Roman"/>
                <w:sz w:val="24"/>
                <w:szCs w:val="24"/>
              </w:rPr>
              <w:t xml:space="preserve">ципальной услуги аннулируется. </w:t>
            </w:r>
          </w:p>
          <w:p w:rsidR="009A4B3A" w:rsidRPr="00DD0BC4" w:rsidRDefault="009A4B3A" w:rsidP="009A4B3A">
            <w:pPr>
              <w:pStyle w:val="11"/>
              <w:numPr>
                <w:ilvl w:val="0"/>
                <w:numId w:val="0"/>
              </w:numPr>
              <w:ind w:firstLine="34"/>
              <w:rPr>
                <w:sz w:val="24"/>
                <w:szCs w:val="24"/>
              </w:rPr>
            </w:pPr>
            <w:r w:rsidRPr="00DD0BC4">
              <w:rPr>
                <w:sz w:val="24"/>
                <w:szCs w:val="24"/>
              </w:rPr>
              <w:t xml:space="preserve">Решение об отказе в предоставлении Муниципальной услуги, оформленное по форме согласно Приложению 5 к настоящему Административному регламенту (с указанием причин отказа в предоставлении Муниципальной услуги), подписанное ЭП </w:t>
            </w:r>
            <w:r w:rsidR="00C56696">
              <w:rPr>
                <w:sz w:val="24"/>
                <w:szCs w:val="24"/>
              </w:rPr>
              <w:t>директора (</w:t>
            </w:r>
            <w:r w:rsidR="00C56696" w:rsidRPr="00DD0BC4">
              <w:rPr>
                <w:sz w:val="24"/>
                <w:szCs w:val="24"/>
              </w:rPr>
              <w:t>упо</w:t>
            </w:r>
            <w:r w:rsidR="00C56696">
              <w:rPr>
                <w:sz w:val="24"/>
                <w:szCs w:val="24"/>
              </w:rPr>
              <w:t>лномоченного</w:t>
            </w:r>
            <w:r w:rsidR="00C56696" w:rsidRPr="00DD0BC4">
              <w:rPr>
                <w:sz w:val="24"/>
                <w:szCs w:val="24"/>
              </w:rPr>
              <w:t xml:space="preserve"> </w:t>
            </w:r>
            <w:r w:rsidR="00C56696">
              <w:rPr>
                <w:sz w:val="24"/>
                <w:szCs w:val="24"/>
              </w:rPr>
              <w:t>сотрудника)</w:t>
            </w:r>
            <w:r w:rsidR="00C56696" w:rsidRPr="00DD0BC4">
              <w:rPr>
                <w:sz w:val="24"/>
                <w:szCs w:val="24"/>
              </w:rPr>
              <w:t xml:space="preserve"> </w:t>
            </w:r>
            <w:r w:rsidRPr="00DD0BC4">
              <w:rPr>
                <w:sz w:val="24"/>
                <w:szCs w:val="24"/>
              </w:rPr>
              <w:t xml:space="preserve"> МКУ направляется Заявителю (представителю Заявителя) в Личный кабинет на РПГУ или выдается на бумажном носителе в МФЦ указанном в заявлении.</w:t>
            </w:r>
          </w:p>
          <w:p w:rsidR="009A4B3A" w:rsidRPr="00DD0BC4" w:rsidRDefault="009A4B3A" w:rsidP="009A4B3A">
            <w:pPr>
              <w:pStyle w:val="ConsPlusNormal"/>
              <w:tabs>
                <w:tab w:val="left" w:pos="1134"/>
              </w:tabs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BC4">
              <w:rPr>
                <w:rFonts w:ascii="Times New Roman" w:hAnsi="Times New Roman" w:cs="Times New Roman"/>
                <w:sz w:val="24"/>
                <w:szCs w:val="24"/>
              </w:rPr>
              <w:t xml:space="preserve">Факт предоставления Муниципальной услуги с приложением результата предоставления Муниципальной услуги фиксируется </w:t>
            </w:r>
            <w:r w:rsidR="00FB7CC2" w:rsidRPr="00DD0BC4">
              <w:rPr>
                <w:rFonts w:ascii="Times New Roman" w:hAnsi="Times New Roman" w:cs="Times New Roman"/>
                <w:sz w:val="24"/>
                <w:szCs w:val="24"/>
              </w:rPr>
              <w:t>Модуле</w:t>
            </w:r>
            <w:r w:rsidRPr="00DD0BC4">
              <w:rPr>
                <w:rFonts w:ascii="Times New Roman" w:hAnsi="Times New Roman" w:cs="Times New Roman"/>
                <w:sz w:val="24"/>
                <w:szCs w:val="24"/>
              </w:rPr>
              <w:t xml:space="preserve"> ОУ ЕИС ОУ</w:t>
            </w:r>
            <w:r w:rsidR="00FB7CC2" w:rsidRPr="00DD0B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1218" w:rsidRPr="00DD0BC4" w:rsidRDefault="00C56696" w:rsidP="00C56696">
            <w:pPr>
              <w:pStyle w:val="ConsPlusNormal"/>
              <w:tabs>
                <w:tab w:val="left" w:pos="1134"/>
              </w:tabs>
              <w:spacing w:line="276" w:lineRule="auto"/>
              <w:ind w:firstLine="34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Сотрудник</w:t>
            </w:r>
            <w:r w:rsidR="009A4B3A" w:rsidRPr="00DD0BC4">
              <w:rPr>
                <w:rFonts w:ascii="Times New Roman" w:hAnsi="Times New Roman"/>
                <w:sz w:val="24"/>
                <w:szCs w:val="24"/>
              </w:rPr>
              <w:t xml:space="preserve"> МКУ не позднее следующего рабочего дня после выдачи удостоверения в МФЦ вносит запись в Реестр выданных удостоверений о захоронениях</w:t>
            </w:r>
            <w:r w:rsidR="00095C90" w:rsidRPr="00DD0BC4">
              <w:rPr>
                <w:rFonts w:ascii="Times New Roman" w:hAnsi="Times New Roman"/>
                <w:sz w:val="24"/>
                <w:szCs w:val="24"/>
              </w:rPr>
              <w:t>, произведенных на кладбищах, находящихся в ведении органа местного самоуправления</w:t>
            </w:r>
            <w:r w:rsidR="009A4B3A" w:rsidRPr="00DD0BC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Сотрудник</w:t>
            </w:r>
            <w:r w:rsidRPr="00DD0B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МКУ</w:t>
            </w:r>
            <w:r w:rsidR="009A4B3A" w:rsidRPr="00DD0BC4"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 следующего рабочего дня после принятия решения о регистрации надмогильного сооружени</w:t>
            </w:r>
            <w:r w:rsidR="00592C2A" w:rsidRPr="00DD0BC4">
              <w:rPr>
                <w:rFonts w:ascii="Times New Roman" w:hAnsi="Times New Roman" w:cs="Times New Roman"/>
                <w:sz w:val="24"/>
                <w:szCs w:val="24"/>
              </w:rPr>
              <w:t>я (</w:t>
            </w:r>
            <w:r w:rsidR="009A4B3A" w:rsidRPr="00DD0BC4">
              <w:rPr>
                <w:rFonts w:ascii="Times New Roman" w:hAnsi="Times New Roman" w:cs="Times New Roman"/>
                <w:sz w:val="24"/>
                <w:szCs w:val="24"/>
              </w:rPr>
              <w:t xml:space="preserve">надгробия) вносит </w:t>
            </w:r>
            <w:r w:rsidR="009A4B3A" w:rsidRPr="00DD0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соответствующую запись в книгу регистрации надмогильных сооружени</w:t>
            </w:r>
            <w:r w:rsidR="00592C2A" w:rsidRPr="00DD0BC4">
              <w:rPr>
                <w:rFonts w:ascii="Times New Roman" w:hAnsi="Times New Roman" w:cs="Times New Roman"/>
                <w:sz w:val="24"/>
                <w:szCs w:val="24"/>
              </w:rPr>
              <w:t>й (</w:t>
            </w:r>
            <w:r w:rsidR="009A4B3A" w:rsidRPr="00DD0BC4">
              <w:rPr>
                <w:rFonts w:ascii="Times New Roman" w:hAnsi="Times New Roman" w:cs="Times New Roman"/>
                <w:sz w:val="24"/>
                <w:szCs w:val="24"/>
              </w:rPr>
              <w:t>надгробий</w:t>
            </w:r>
            <w:r w:rsidR="00733D91" w:rsidRPr="00DD0BC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733D91" w:rsidRPr="00DD0BC4">
              <w:rPr>
                <w:sz w:val="24"/>
                <w:szCs w:val="24"/>
              </w:rPr>
              <w:t xml:space="preserve"> </w:t>
            </w:r>
          </w:p>
        </w:tc>
      </w:tr>
    </w:tbl>
    <w:p w:rsidR="00F5657F" w:rsidRPr="00DD0BC4" w:rsidRDefault="00F5657F" w:rsidP="004F2E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sectPr w:rsidR="00F5657F" w:rsidRPr="00DD0BC4" w:rsidSect="0078699B">
          <w:pgSz w:w="16839" w:h="11907" w:orient="landscape" w:code="9"/>
          <w:pgMar w:top="1134" w:right="1134" w:bottom="851" w:left="1134" w:header="720" w:footer="720" w:gutter="0"/>
          <w:cols w:space="720"/>
          <w:noEndnote/>
          <w:titlePg/>
          <w:docGrid w:linePitch="299"/>
        </w:sectPr>
      </w:pPr>
    </w:p>
    <w:p w:rsidR="00F9752C" w:rsidRPr="00DD0BC4" w:rsidRDefault="00F9752C" w:rsidP="00F9752C">
      <w:pPr>
        <w:pStyle w:val="1-"/>
        <w:spacing w:before="0" w:after="0" w:line="240" w:lineRule="auto"/>
        <w:ind w:left="8789"/>
        <w:jc w:val="left"/>
        <w:rPr>
          <w:b w:val="0"/>
          <w:sz w:val="24"/>
          <w:szCs w:val="24"/>
        </w:rPr>
      </w:pPr>
      <w:r w:rsidRPr="00DD0BC4">
        <w:rPr>
          <w:b w:val="0"/>
          <w:sz w:val="24"/>
          <w:szCs w:val="24"/>
        </w:rPr>
        <w:lastRenderedPageBreak/>
        <w:t>Приложение</w:t>
      </w:r>
      <w:r>
        <w:rPr>
          <w:b w:val="0"/>
          <w:sz w:val="24"/>
          <w:szCs w:val="24"/>
        </w:rPr>
        <w:t xml:space="preserve"> 15</w:t>
      </w:r>
    </w:p>
    <w:p w:rsidR="00F9752C" w:rsidRPr="00DD0BC4" w:rsidRDefault="00F9752C" w:rsidP="00F9752C">
      <w:pPr>
        <w:keepNext/>
        <w:spacing w:after="0" w:line="240" w:lineRule="auto"/>
        <w:ind w:left="8789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:rsidR="00F9752C" w:rsidRDefault="00F9752C" w:rsidP="00F9752C">
      <w:pPr>
        <w:pStyle w:val="Default"/>
        <w:ind w:left="8789"/>
      </w:pPr>
      <w:r w:rsidRPr="00DD0BC4">
        <w:rPr>
          <w:bCs/>
          <w:iCs/>
        </w:rPr>
        <w:t xml:space="preserve">предоставления муниципальной услуги </w:t>
      </w:r>
      <w:r w:rsidRPr="00DD0BC4">
        <w:rPr>
          <w:bCs/>
          <w:iCs/>
        </w:rPr>
        <w:br/>
      </w:r>
      <w:r w:rsidRPr="00776849">
        <w:rPr>
          <w:color w:val="auto"/>
        </w:rPr>
        <w:t>предоставления муниципальной услуги по предоставлению мест для захоронения (</w:t>
      </w:r>
      <w:proofErr w:type="spellStart"/>
      <w:r w:rsidRPr="00776849">
        <w:rPr>
          <w:color w:val="auto"/>
        </w:rPr>
        <w:t>подзахоронения</w:t>
      </w:r>
      <w:proofErr w:type="spellEnd"/>
      <w:r w:rsidRPr="00776849">
        <w:rPr>
          <w:color w:val="auto"/>
        </w:rPr>
        <w:t>), перерегистрации захоронений на других лиц, регистрации установки и замены надмогильных сооружений (надгробий)</w:t>
      </w:r>
      <w:r>
        <w:rPr>
          <w:color w:val="auto"/>
        </w:rPr>
        <w:t xml:space="preserve"> </w:t>
      </w:r>
      <w:r w:rsidRPr="00180CB8">
        <w:t xml:space="preserve">на территории  сельских поселений, городского поселения Сергиев Посад и </w:t>
      </w:r>
      <w:proofErr w:type="spellStart"/>
      <w:r w:rsidRPr="00180CB8">
        <w:t>межпоселенческих</w:t>
      </w:r>
      <w:proofErr w:type="spellEnd"/>
      <w:r>
        <w:t xml:space="preserve"> </w:t>
      </w:r>
      <w:r w:rsidRPr="00180CB8">
        <w:t xml:space="preserve"> территориях  Сергиево-Посадского </w:t>
      </w:r>
      <w:r>
        <w:t xml:space="preserve"> </w:t>
      </w:r>
      <w:r w:rsidRPr="00180CB8">
        <w:t>муниципального района</w:t>
      </w:r>
      <w:r>
        <w:t xml:space="preserve"> Московской области</w:t>
      </w:r>
    </w:p>
    <w:p w:rsidR="00F9752C" w:rsidRDefault="00F9752C" w:rsidP="00F9752C">
      <w:pPr>
        <w:pStyle w:val="Default"/>
        <w:ind w:left="5103"/>
      </w:pPr>
    </w:p>
    <w:p w:rsidR="00F9752C" w:rsidRDefault="00F9752C" w:rsidP="00F9752C">
      <w:pPr>
        <w:pStyle w:val="Default"/>
        <w:ind w:left="5103"/>
      </w:pPr>
    </w:p>
    <w:p w:rsidR="00F9752C" w:rsidRDefault="00F9752C" w:rsidP="00F9752C">
      <w:pPr>
        <w:pStyle w:val="Default"/>
        <w:ind w:left="5103"/>
      </w:pPr>
    </w:p>
    <w:p w:rsidR="00F9752C" w:rsidRDefault="00F9752C" w:rsidP="00F9752C">
      <w:pPr>
        <w:pStyle w:val="Default"/>
        <w:ind w:left="5103"/>
      </w:pPr>
    </w:p>
    <w:p w:rsidR="00F9752C" w:rsidRDefault="00F9752C" w:rsidP="00F9752C">
      <w:pPr>
        <w:pStyle w:val="Default"/>
        <w:ind w:left="5103"/>
      </w:pPr>
    </w:p>
    <w:p w:rsidR="00F9752C" w:rsidRDefault="00F9752C" w:rsidP="00F9752C">
      <w:pPr>
        <w:pStyle w:val="Default"/>
        <w:ind w:left="5103"/>
      </w:pPr>
    </w:p>
    <w:p w:rsidR="00F9752C" w:rsidRDefault="00F9752C" w:rsidP="00F9752C">
      <w:pPr>
        <w:pStyle w:val="Default"/>
        <w:ind w:left="5103"/>
      </w:pPr>
    </w:p>
    <w:p w:rsidR="00F9752C" w:rsidRDefault="00F9752C" w:rsidP="00F9752C">
      <w:pPr>
        <w:pStyle w:val="Default"/>
        <w:ind w:left="5103"/>
      </w:pPr>
    </w:p>
    <w:p w:rsidR="00F9752C" w:rsidRPr="00DD0BC4" w:rsidRDefault="00F9752C" w:rsidP="00F9752C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Блок схема предоставления Муниципальной услуги </w:t>
      </w:r>
    </w:p>
    <w:p w:rsidR="00F9752C" w:rsidRPr="00DD0BC4" w:rsidRDefault="00F9752C" w:rsidP="00F9752C">
      <w:pPr>
        <w:pStyle w:val="Default"/>
        <w:ind w:left="5103"/>
        <w:rPr>
          <w:bCs/>
          <w:iCs/>
        </w:rPr>
      </w:pPr>
    </w:p>
    <w:p w:rsidR="003A3DBA" w:rsidRPr="005E3B63" w:rsidRDefault="00F9752C" w:rsidP="007B25D3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D0BC4">
        <w:object w:dxaOrig="26853" w:dyaOrig="184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5pt;height:492pt" o:ole="">
            <v:imagedata r:id="rId24" o:title=""/>
          </v:shape>
          <o:OLEObject Type="Embed" ProgID="Visio.Drawing.11" ShapeID="_x0000_i1025" DrawAspect="Content" ObjectID="_1591536303" r:id="rId25"/>
        </w:object>
      </w:r>
    </w:p>
    <w:p w:rsidR="003A3DBA" w:rsidRPr="005E3B63" w:rsidRDefault="003A3DBA" w:rsidP="007B25D3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3A3DBA" w:rsidRPr="005E3B63" w:rsidRDefault="003A3DBA" w:rsidP="007B25D3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3A3DBA" w:rsidRPr="005E3B63" w:rsidRDefault="003A3DBA" w:rsidP="003A3DBA">
      <w:pPr>
        <w:keepNext/>
        <w:spacing w:after="0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bookmarkEnd w:id="148"/>
    <w:bookmarkEnd w:id="149"/>
    <w:bookmarkEnd w:id="150"/>
    <w:bookmarkEnd w:id="151"/>
    <w:bookmarkEnd w:id="152"/>
    <w:bookmarkEnd w:id="153"/>
    <w:bookmarkEnd w:id="175"/>
    <w:bookmarkEnd w:id="176"/>
    <w:bookmarkEnd w:id="177"/>
    <w:bookmarkEnd w:id="178"/>
    <w:p w:rsidR="001A4525" w:rsidRPr="005E3B63" w:rsidRDefault="00E96EFF" w:rsidP="008570C0">
      <w:pPr>
        <w:pStyle w:val="1-"/>
        <w:spacing w:before="0" w:after="0" w:line="240" w:lineRule="auto"/>
        <w:jc w:val="left"/>
        <w:rPr>
          <w:bCs w:val="0"/>
          <w:iCs w:val="0"/>
          <w:sz w:val="24"/>
          <w:szCs w:val="24"/>
        </w:rPr>
      </w:pPr>
      <w:r>
        <w:object w:dxaOrig="26853" w:dyaOrig="18235">
          <v:shape id="_x0000_i1026" type="#_x0000_t75" style="width:707.25pt;height:417pt" o:ole="">
            <v:imagedata r:id="rId26" o:title=""/>
          </v:shape>
          <o:OLEObject Type="Embed" ProgID="Visio.Drawing.11" ShapeID="_x0000_i1026" DrawAspect="Content" ObjectID="_1591536304" r:id="rId27"/>
        </w:object>
      </w:r>
    </w:p>
    <w:sectPr w:rsidR="001A4525" w:rsidRPr="005E3B63" w:rsidSect="00E96EFF">
      <w:headerReference w:type="default" r:id="rId28"/>
      <w:footerReference w:type="default" r:id="rId29"/>
      <w:pgSz w:w="16838" w:h="11906" w:orient="landscape" w:code="9"/>
      <w:pgMar w:top="567" w:right="1134" w:bottom="1134" w:left="1134" w:header="720" w:footer="720" w:gutter="0"/>
      <w:cols w:space="720"/>
      <w:noEndnote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8406EB" w15:done="0"/>
  <w15:commentEx w15:paraId="415D5CFF" w15:done="0"/>
  <w15:commentEx w15:paraId="6D5BF060" w15:done="0"/>
  <w15:commentEx w15:paraId="6DA9676E" w15:done="0"/>
  <w15:commentEx w15:paraId="302F2038" w15:done="0"/>
  <w15:commentEx w15:paraId="4BC91976" w15:done="0"/>
  <w15:commentEx w15:paraId="586DBC56" w15:done="0"/>
  <w15:commentEx w15:paraId="051226C8" w15:done="0"/>
  <w15:commentEx w15:paraId="311D7A8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3A3" w:rsidRDefault="00CE13A3" w:rsidP="005F1EAE">
      <w:pPr>
        <w:spacing w:after="0" w:line="240" w:lineRule="auto"/>
      </w:pPr>
      <w:r>
        <w:separator/>
      </w:r>
    </w:p>
  </w:endnote>
  <w:endnote w:type="continuationSeparator" w:id="0">
    <w:p w:rsidR="00CE13A3" w:rsidRDefault="00CE13A3" w:rsidP="005F1EAE">
      <w:pPr>
        <w:spacing w:after="0" w:line="240" w:lineRule="auto"/>
      </w:pPr>
      <w:r>
        <w:continuationSeparator/>
      </w:r>
    </w:p>
  </w:endnote>
  <w:endnote w:type="continuationNotice" w:id="1">
    <w:p w:rsidR="00CE13A3" w:rsidRDefault="00CE13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CC"/>
    <w:family w:val="roman"/>
    <w:pitch w:val="variable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PTF55F-webfont">
    <w:altName w:val="Times New Roman"/>
    <w:panose1 w:val="00000000000000000000"/>
    <w:charset w:val="00"/>
    <w:family w:val="roman"/>
    <w:notTrueType/>
    <w:pitch w:val="default"/>
  </w:font>
  <w:font w:name="PTSans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176" w:rsidRDefault="00677176" w:rsidP="00113C60">
    <w:pPr>
      <w:pStyle w:val="a9"/>
      <w:framePr w:wrap="none" w:vAnchor="text" w:hAnchor="margin" w:xAlign="right" w:y="1"/>
      <w:rPr>
        <w:rStyle w:val="af4"/>
      </w:rPr>
    </w:pPr>
  </w:p>
  <w:p w:rsidR="00677176" w:rsidRDefault="00677176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176" w:rsidRDefault="00677176" w:rsidP="00113C60">
    <w:pPr>
      <w:pStyle w:val="a9"/>
      <w:framePr w:wrap="none" w:vAnchor="text" w:hAnchor="margin" w:xAlign="right" w:y="1"/>
      <w:rPr>
        <w:rStyle w:val="af4"/>
      </w:rPr>
    </w:pPr>
  </w:p>
  <w:p w:rsidR="00677176" w:rsidRDefault="00677176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176" w:rsidRDefault="00677176" w:rsidP="00A55FBB">
    <w:pPr>
      <w:pStyle w:val="a9"/>
      <w:framePr w:wrap="none" w:vAnchor="text" w:hAnchor="margin" w:xAlign="right" w:y="1"/>
      <w:rPr>
        <w:rStyle w:val="af4"/>
      </w:rPr>
    </w:pPr>
  </w:p>
  <w:p w:rsidR="00677176" w:rsidRPr="00FF3AC8" w:rsidRDefault="00677176" w:rsidP="006654D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3A3" w:rsidRDefault="00CE13A3" w:rsidP="005F1EAE">
      <w:pPr>
        <w:spacing w:after="0" w:line="240" w:lineRule="auto"/>
      </w:pPr>
      <w:r>
        <w:separator/>
      </w:r>
    </w:p>
  </w:footnote>
  <w:footnote w:type="continuationSeparator" w:id="0">
    <w:p w:rsidR="00CE13A3" w:rsidRDefault="00CE13A3" w:rsidP="005F1EAE">
      <w:pPr>
        <w:spacing w:after="0" w:line="240" w:lineRule="auto"/>
      </w:pPr>
      <w:r>
        <w:continuationSeparator/>
      </w:r>
    </w:p>
  </w:footnote>
  <w:footnote w:type="continuationNotice" w:id="1">
    <w:p w:rsidR="00CE13A3" w:rsidRDefault="00CE13A3">
      <w:pPr>
        <w:spacing w:after="0" w:line="240" w:lineRule="auto"/>
      </w:pPr>
    </w:p>
  </w:footnote>
  <w:footnote w:id="2">
    <w:p w:rsidR="00677176" w:rsidRPr="00405F78" w:rsidRDefault="00677176" w:rsidP="00C5498D">
      <w:pPr>
        <w:pStyle w:val="ad"/>
      </w:pPr>
      <w:r w:rsidRPr="00405F78">
        <w:rPr>
          <w:rStyle w:val="afd"/>
        </w:rPr>
        <w:footnoteRef/>
      </w:r>
      <w:r w:rsidRPr="00405F78">
        <w:t xml:space="preserve">  </w:t>
      </w:r>
      <w:r>
        <w:rPr>
          <w:bCs/>
        </w:rPr>
        <w:t>Статья 6</w:t>
      </w:r>
      <w:r w:rsidRPr="00405F78">
        <w:rPr>
          <w:bCs/>
        </w:rPr>
        <w:t xml:space="preserve"> Федерального закона от 06.04.2011 N 63-ФЗ «Об электронной подписи»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176" w:rsidRDefault="00677176" w:rsidP="0068472C">
    <w:pPr>
      <w:pStyle w:val="a7"/>
      <w:jc w:val="center"/>
    </w:pPr>
    <w:r>
      <w:t>68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397478"/>
    </w:sdtPr>
    <w:sdtEndPr>
      <w:rPr>
        <w:rFonts w:ascii="Times New Roman" w:hAnsi="Times New Roman"/>
        <w:sz w:val="24"/>
        <w:szCs w:val="24"/>
      </w:rPr>
    </w:sdtEndPr>
    <w:sdtContent>
      <w:p w:rsidR="00677176" w:rsidRDefault="00677176">
        <w:pPr>
          <w:pStyle w:val="a7"/>
          <w:jc w:val="center"/>
        </w:pPr>
      </w:p>
      <w:p w:rsidR="00677176" w:rsidRPr="002C7259" w:rsidRDefault="00677176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2C7259">
          <w:rPr>
            <w:rFonts w:ascii="Times New Roman" w:hAnsi="Times New Roman"/>
            <w:sz w:val="24"/>
            <w:szCs w:val="24"/>
          </w:rPr>
          <w:fldChar w:fldCharType="begin"/>
        </w:r>
        <w:r w:rsidRPr="002C725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C7259">
          <w:rPr>
            <w:rFonts w:ascii="Times New Roman" w:hAnsi="Times New Roman"/>
            <w:sz w:val="24"/>
            <w:szCs w:val="24"/>
          </w:rPr>
          <w:fldChar w:fldCharType="separate"/>
        </w:r>
        <w:r w:rsidR="000B6C53">
          <w:rPr>
            <w:rFonts w:ascii="Times New Roman" w:hAnsi="Times New Roman"/>
            <w:noProof/>
            <w:sz w:val="24"/>
            <w:szCs w:val="24"/>
          </w:rPr>
          <w:t>57</w:t>
        </w:r>
        <w:r w:rsidRPr="002C72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77176" w:rsidRDefault="00677176" w:rsidP="0078699B">
    <w:pPr>
      <w:pStyle w:val="a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176" w:rsidRDefault="00677176">
    <w:pPr>
      <w:pStyle w:val="a7"/>
      <w:jc w:val="center"/>
    </w:pPr>
  </w:p>
  <w:p w:rsidR="00677176" w:rsidRDefault="00677176" w:rsidP="0068472C">
    <w:pPr>
      <w:pStyle w:val="a7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5251507"/>
    </w:sdtPr>
    <w:sdtContent>
      <w:p w:rsidR="00677176" w:rsidRDefault="0067717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C53"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  <w:p w:rsidR="00677176" w:rsidRPr="00364D33" w:rsidRDefault="00677176" w:rsidP="00F5657F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5978666"/>
      <w:docPartObj>
        <w:docPartGallery w:val="Page Numbers (Top of Page)"/>
        <w:docPartUnique/>
      </w:docPartObj>
    </w:sdtPr>
    <w:sdtContent>
      <w:p w:rsidR="00677176" w:rsidRDefault="0067717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C53">
          <w:rPr>
            <w:noProof/>
          </w:rPr>
          <w:t>58</w:t>
        </w:r>
        <w:r>
          <w:fldChar w:fldCharType="end"/>
        </w:r>
      </w:p>
    </w:sdtContent>
  </w:sdt>
  <w:p w:rsidR="00677176" w:rsidRDefault="00677176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176" w:rsidRPr="00DB71BC" w:rsidRDefault="00677176" w:rsidP="0068472C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6CE1"/>
    <w:multiLevelType w:val="hybridMultilevel"/>
    <w:tmpl w:val="0DDC2D5C"/>
    <w:lvl w:ilvl="0" w:tplc="7924D9AC">
      <w:start w:val="1"/>
      <w:numFmt w:val="decimal"/>
      <w:pStyle w:val="a"/>
      <w:lvlText w:val="%1)"/>
      <w:lvlJc w:val="left"/>
      <w:pPr>
        <w:ind w:left="149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43" w:hanging="360"/>
      </w:pPr>
    </w:lvl>
    <w:lvl w:ilvl="2" w:tplc="0419001B" w:tentative="1">
      <w:start w:val="1"/>
      <w:numFmt w:val="lowerRoman"/>
      <w:lvlText w:val="%3."/>
      <w:lvlJc w:val="right"/>
      <w:pPr>
        <w:ind w:left="3163" w:hanging="180"/>
      </w:pPr>
    </w:lvl>
    <w:lvl w:ilvl="3" w:tplc="0419000F" w:tentative="1">
      <w:start w:val="1"/>
      <w:numFmt w:val="decimal"/>
      <w:lvlText w:val="%4."/>
      <w:lvlJc w:val="left"/>
      <w:pPr>
        <w:ind w:left="3883" w:hanging="360"/>
      </w:pPr>
    </w:lvl>
    <w:lvl w:ilvl="4" w:tplc="04190019" w:tentative="1">
      <w:start w:val="1"/>
      <w:numFmt w:val="lowerLetter"/>
      <w:lvlText w:val="%5."/>
      <w:lvlJc w:val="left"/>
      <w:pPr>
        <w:ind w:left="4603" w:hanging="360"/>
      </w:pPr>
    </w:lvl>
    <w:lvl w:ilvl="5" w:tplc="0419001B" w:tentative="1">
      <w:start w:val="1"/>
      <w:numFmt w:val="lowerRoman"/>
      <w:lvlText w:val="%6."/>
      <w:lvlJc w:val="right"/>
      <w:pPr>
        <w:ind w:left="5323" w:hanging="180"/>
      </w:pPr>
    </w:lvl>
    <w:lvl w:ilvl="6" w:tplc="0419000F" w:tentative="1">
      <w:start w:val="1"/>
      <w:numFmt w:val="decimal"/>
      <w:lvlText w:val="%7."/>
      <w:lvlJc w:val="left"/>
      <w:pPr>
        <w:ind w:left="6043" w:hanging="360"/>
      </w:pPr>
    </w:lvl>
    <w:lvl w:ilvl="7" w:tplc="04190019" w:tentative="1">
      <w:start w:val="1"/>
      <w:numFmt w:val="lowerLetter"/>
      <w:lvlText w:val="%8."/>
      <w:lvlJc w:val="left"/>
      <w:pPr>
        <w:ind w:left="6763" w:hanging="360"/>
      </w:pPr>
    </w:lvl>
    <w:lvl w:ilvl="8" w:tplc="0419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1">
    <w:nsid w:val="04E57207"/>
    <w:multiLevelType w:val="multilevel"/>
    <w:tmpl w:val="93906B3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08834893"/>
    <w:multiLevelType w:val="hybridMultilevel"/>
    <w:tmpl w:val="C57A6D6A"/>
    <w:lvl w:ilvl="0" w:tplc="2BAE0B3E">
      <w:start w:val="1"/>
      <w:numFmt w:val="bullet"/>
      <w:lvlText w:val="□"/>
      <w:lvlJc w:val="left"/>
      <w:pPr>
        <w:ind w:left="14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">
    <w:nsid w:val="10BB0CAA"/>
    <w:multiLevelType w:val="multilevel"/>
    <w:tmpl w:val="F8C082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>
    <w:nsid w:val="12491BC7"/>
    <w:multiLevelType w:val="hybridMultilevel"/>
    <w:tmpl w:val="B4FA7582"/>
    <w:lvl w:ilvl="0" w:tplc="A0B860FC">
      <w:start w:val="1"/>
      <w:numFmt w:val="decimal"/>
      <w:pStyle w:val="1"/>
      <w:lvlText w:val="%1.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2C94F82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6">
    <w:nsid w:val="1A2E0686"/>
    <w:multiLevelType w:val="hybridMultilevel"/>
    <w:tmpl w:val="58D8C620"/>
    <w:lvl w:ilvl="0" w:tplc="55F4D70A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4E7BBD"/>
    <w:multiLevelType w:val="multilevel"/>
    <w:tmpl w:val="0B866910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8">
    <w:nsid w:val="278C6BC3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8D12083"/>
    <w:multiLevelType w:val="multilevel"/>
    <w:tmpl w:val="FAB481DC"/>
    <w:lvl w:ilvl="0">
      <w:start w:val="24"/>
      <w:numFmt w:val="decimal"/>
      <w:lvlText w:val="%1."/>
      <w:lvlJc w:val="left"/>
      <w:pPr>
        <w:ind w:left="764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9E60638"/>
    <w:multiLevelType w:val="hybridMultilevel"/>
    <w:tmpl w:val="E8162060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82C37"/>
    <w:multiLevelType w:val="hybridMultilevel"/>
    <w:tmpl w:val="0374DEAC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F1F12"/>
    <w:multiLevelType w:val="hybridMultilevel"/>
    <w:tmpl w:val="5036BDBE"/>
    <w:lvl w:ilvl="0" w:tplc="B4E2C08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1374685"/>
    <w:multiLevelType w:val="hybridMultilevel"/>
    <w:tmpl w:val="8ED4E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CB65B4"/>
    <w:multiLevelType w:val="multilevel"/>
    <w:tmpl w:val="0B24B78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15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47FBD"/>
    <w:multiLevelType w:val="hybridMultilevel"/>
    <w:tmpl w:val="98321A2E"/>
    <w:lvl w:ilvl="0" w:tplc="2BAE0B3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CA53696"/>
    <w:multiLevelType w:val="multilevel"/>
    <w:tmpl w:val="C110FED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9">
    <w:nsid w:val="3FEB61C4"/>
    <w:multiLevelType w:val="hybridMultilevel"/>
    <w:tmpl w:val="B42229E4"/>
    <w:lvl w:ilvl="0" w:tplc="96886E5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364125F"/>
    <w:multiLevelType w:val="multilevel"/>
    <w:tmpl w:val="F008F1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1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58F31C4"/>
    <w:multiLevelType w:val="hybridMultilevel"/>
    <w:tmpl w:val="589A79F4"/>
    <w:lvl w:ilvl="0" w:tplc="F18892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2008D5"/>
    <w:multiLevelType w:val="hybridMultilevel"/>
    <w:tmpl w:val="9A80A4E4"/>
    <w:lvl w:ilvl="0" w:tplc="E41A4D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DDD6133"/>
    <w:multiLevelType w:val="multilevel"/>
    <w:tmpl w:val="BC8E16D8"/>
    <w:lvl w:ilvl="0">
      <w:start w:val="1"/>
      <w:numFmt w:val="decimal"/>
      <w:pStyle w:val="2-"/>
      <w:lvlText w:val="%1."/>
      <w:lvlJc w:val="left"/>
      <w:pPr>
        <w:ind w:left="5464" w:hanging="360"/>
      </w:pPr>
      <w:rPr>
        <w:rFonts w:hint="default"/>
        <w:i w:val="0"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1713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pStyle w:val="111"/>
      <w:isLgl/>
      <w:lvlText w:val="%3)"/>
      <w:lvlJc w:val="left"/>
      <w:pPr>
        <w:ind w:left="1430" w:hanging="720"/>
      </w:pPr>
      <w:rPr>
        <w:rFonts w:ascii="Times New Roman" w:eastAsia="Calibri" w:hAnsi="Times New Roman" w:cs="Times New Roman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6">
    <w:nsid w:val="5B8412F9"/>
    <w:multiLevelType w:val="hybridMultilevel"/>
    <w:tmpl w:val="05D29A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D63649F"/>
    <w:multiLevelType w:val="multilevel"/>
    <w:tmpl w:val="D9E4856E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DE260AD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B697CAA"/>
    <w:multiLevelType w:val="multilevel"/>
    <w:tmpl w:val="B9E04F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30">
    <w:nsid w:val="7A4F6EB5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E3C1806"/>
    <w:multiLevelType w:val="hybridMultilevel"/>
    <w:tmpl w:val="B99ADAB4"/>
    <w:lvl w:ilvl="0" w:tplc="68EA72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E8911E9"/>
    <w:multiLevelType w:val="hybridMultilevel"/>
    <w:tmpl w:val="AC387B06"/>
    <w:lvl w:ilvl="0" w:tplc="2702E45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9623AD"/>
    <w:multiLevelType w:val="hybridMultilevel"/>
    <w:tmpl w:val="F1D4D582"/>
    <w:lvl w:ilvl="0" w:tplc="0B1A5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21"/>
  </w:num>
  <w:num w:numId="4">
    <w:abstractNumId w:val="0"/>
  </w:num>
  <w:num w:numId="5">
    <w:abstractNumId w:val="21"/>
    <w:lvlOverride w:ilvl="0">
      <w:startOverride w:val="1"/>
    </w:lvlOverride>
  </w:num>
  <w:num w:numId="6">
    <w:abstractNumId w:val="4"/>
  </w:num>
  <w:num w:numId="7">
    <w:abstractNumId w:val="4"/>
  </w:num>
  <w:num w:numId="8">
    <w:abstractNumId w:val="0"/>
    <w:lvlOverride w:ilvl="0">
      <w:startOverride w:val="1"/>
    </w:lvlOverride>
  </w:num>
  <w:num w:numId="9">
    <w:abstractNumId w:val="25"/>
  </w:num>
  <w:num w:numId="10">
    <w:abstractNumId w:val="7"/>
  </w:num>
  <w:num w:numId="11">
    <w:abstractNumId w:val="22"/>
  </w:num>
  <w:num w:numId="12">
    <w:abstractNumId w:val="31"/>
  </w:num>
  <w:num w:numId="13">
    <w:abstractNumId w:val="33"/>
  </w:num>
  <w:num w:numId="14">
    <w:abstractNumId w:val="19"/>
  </w:num>
  <w:num w:numId="15">
    <w:abstractNumId w:val="34"/>
  </w:num>
  <w:num w:numId="16">
    <w:abstractNumId w:val="8"/>
  </w:num>
  <w:num w:numId="17">
    <w:abstractNumId w:val="26"/>
  </w:num>
  <w:num w:numId="18">
    <w:abstractNumId w:val="2"/>
  </w:num>
  <w:num w:numId="19">
    <w:abstractNumId w:val="5"/>
  </w:num>
  <w:num w:numId="20">
    <w:abstractNumId w:val="10"/>
  </w:num>
  <w:num w:numId="21">
    <w:abstractNumId w:val="11"/>
  </w:num>
  <w:num w:numId="22">
    <w:abstractNumId w:val="18"/>
  </w:num>
  <w:num w:numId="23">
    <w:abstractNumId w:val="17"/>
  </w:num>
  <w:num w:numId="24">
    <w:abstractNumId w:val="27"/>
  </w:num>
  <w:num w:numId="25">
    <w:abstractNumId w:val="30"/>
  </w:num>
  <w:num w:numId="26">
    <w:abstractNumId w:val="14"/>
  </w:num>
  <w:num w:numId="27">
    <w:abstractNumId w:val="29"/>
  </w:num>
  <w:num w:numId="28">
    <w:abstractNumId w:val="1"/>
  </w:num>
  <w:num w:numId="29">
    <w:abstractNumId w:val="20"/>
  </w:num>
  <w:num w:numId="30">
    <w:abstractNumId w:val="9"/>
  </w:num>
  <w:num w:numId="31">
    <w:abstractNumId w:val="23"/>
  </w:num>
  <w:num w:numId="32">
    <w:abstractNumId w:val="16"/>
  </w:num>
  <w:num w:numId="33">
    <w:abstractNumId w:val="28"/>
  </w:num>
  <w:num w:numId="34">
    <w:abstractNumId w:val="3"/>
  </w:num>
  <w:num w:numId="35">
    <w:abstractNumId w:val="32"/>
  </w:num>
  <w:num w:numId="36">
    <w:abstractNumId w:val="21"/>
    <w:lvlOverride w:ilvl="0">
      <w:startOverride w:val="1"/>
    </w:lvlOverride>
  </w:num>
  <w:num w:numId="37">
    <w:abstractNumId w:val="13"/>
  </w:num>
  <w:num w:numId="38">
    <w:abstractNumId w:val="6"/>
  </w:num>
  <w:num w:numId="39">
    <w:abstractNumId w:val="12"/>
  </w:num>
  <w:numIdMacAtCleanup w:val="3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ихомирова Олеся Александровна">
    <w15:presenceInfo w15:providerId="AD" w15:userId="S-1-5-21-698140489-3825754665-3897753990-921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268"/>
    <w:rsid w:val="00000AA4"/>
    <w:rsid w:val="00000D63"/>
    <w:rsid w:val="00000E91"/>
    <w:rsid w:val="00001111"/>
    <w:rsid w:val="00001304"/>
    <w:rsid w:val="00001676"/>
    <w:rsid w:val="00001890"/>
    <w:rsid w:val="000019AD"/>
    <w:rsid w:val="00001AE5"/>
    <w:rsid w:val="00001B2D"/>
    <w:rsid w:val="00001D83"/>
    <w:rsid w:val="00002444"/>
    <w:rsid w:val="00002881"/>
    <w:rsid w:val="00002DBB"/>
    <w:rsid w:val="00002FC5"/>
    <w:rsid w:val="00003247"/>
    <w:rsid w:val="00003402"/>
    <w:rsid w:val="0000376C"/>
    <w:rsid w:val="00003A3D"/>
    <w:rsid w:val="00004A77"/>
    <w:rsid w:val="00004BDA"/>
    <w:rsid w:val="00005740"/>
    <w:rsid w:val="0000597A"/>
    <w:rsid w:val="00005C06"/>
    <w:rsid w:val="00005DCD"/>
    <w:rsid w:val="0000606C"/>
    <w:rsid w:val="00006475"/>
    <w:rsid w:val="000064B0"/>
    <w:rsid w:val="000065BF"/>
    <w:rsid w:val="00006997"/>
    <w:rsid w:val="0000756E"/>
    <w:rsid w:val="00007E8B"/>
    <w:rsid w:val="00007F5B"/>
    <w:rsid w:val="000100EC"/>
    <w:rsid w:val="00010B39"/>
    <w:rsid w:val="0001125F"/>
    <w:rsid w:val="00011EFA"/>
    <w:rsid w:val="000124F9"/>
    <w:rsid w:val="000127DC"/>
    <w:rsid w:val="00013261"/>
    <w:rsid w:val="000132FF"/>
    <w:rsid w:val="000133AE"/>
    <w:rsid w:val="0001360F"/>
    <w:rsid w:val="00013765"/>
    <w:rsid w:val="00013C4A"/>
    <w:rsid w:val="0001431E"/>
    <w:rsid w:val="00014530"/>
    <w:rsid w:val="0001465D"/>
    <w:rsid w:val="00014919"/>
    <w:rsid w:val="00014F0F"/>
    <w:rsid w:val="00015567"/>
    <w:rsid w:val="00015F5C"/>
    <w:rsid w:val="00016174"/>
    <w:rsid w:val="00016211"/>
    <w:rsid w:val="0001698D"/>
    <w:rsid w:val="00016F20"/>
    <w:rsid w:val="00017550"/>
    <w:rsid w:val="0001790A"/>
    <w:rsid w:val="000179BC"/>
    <w:rsid w:val="00017B22"/>
    <w:rsid w:val="00017ED7"/>
    <w:rsid w:val="00020BC1"/>
    <w:rsid w:val="0002175D"/>
    <w:rsid w:val="00021F5E"/>
    <w:rsid w:val="00021FD7"/>
    <w:rsid w:val="000220EA"/>
    <w:rsid w:val="00022405"/>
    <w:rsid w:val="000228B2"/>
    <w:rsid w:val="00022F4A"/>
    <w:rsid w:val="0002306C"/>
    <w:rsid w:val="00023166"/>
    <w:rsid w:val="00023D9E"/>
    <w:rsid w:val="000241DA"/>
    <w:rsid w:val="00024276"/>
    <w:rsid w:val="00024478"/>
    <w:rsid w:val="00024851"/>
    <w:rsid w:val="00024BC2"/>
    <w:rsid w:val="00024DFD"/>
    <w:rsid w:val="000250B6"/>
    <w:rsid w:val="0002513D"/>
    <w:rsid w:val="00025318"/>
    <w:rsid w:val="00025741"/>
    <w:rsid w:val="00025AB9"/>
    <w:rsid w:val="00025DEA"/>
    <w:rsid w:val="00026527"/>
    <w:rsid w:val="00026902"/>
    <w:rsid w:val="00026A3C"/>
    <w:rsid w:val="0002711D"/>
    <w:rsid w:val="000271B5"/>
    <w:rsid w:val="00027EF3"/>
    <w:rsid w:val="00027F65"/>
    <w:rsid w:val="00030145"/>
    <w:rsid w:val="00030247"/>
    <w:rsid w:val="0003098F"/>
    <w:rsid w:val="000311F2"/>
    <w:rsid w:val="00031285"/>
    <w:rsid w:val="00031691"/>
    <w:rsid w:val="000317B9"/>
    <w:rsid w:val="00031827"/>
    <w:rsid w:val="00031AC5"/>
    <w:rsid w:val="00031B88"/>
    <w:rsid w:val="00031FBA"/>
    <w:rsid w:val="00031FD0"/>
    <w:rsid w:val="00031FD5"/>
    <w:rsid w:val="0003216D"/>
    <w:rsid w:val="000327F0"/>
    <w:rsid w:val="0003293A"/>
    <w:rsid w:val="00033044"/>
    <w:rsid w:val="00033369"/>
    <w:rsid w:val="0003450A"/>
    <w:rsid w:val="00035232"/>
    <w:rsid w:val="00035C09"/>
    <w:rsid w:val="00036012"/>
    <w:rsid w:val="000361DB"/>
    <w:rsid w:val="0003629D"/>
    <w:rsid w:val="00036426"/>
    <w:rsid w:val="0003653A"/>
    <w:rsid w:val="00036795"/>
    <w:rsid w:val="00036B24"/>
    <w:rsid w:val="00036C33"/>
    <w:rsid w:val="00036C5E"/>
    <w:rsid w:val="00036EEB"/>
    <w:rsid w:val="00036F54"/>
    <w:rsid w:val="0003709C"/>
    <w:rsid w:val="0003714F"/>
    <w:rsid w:val="00037170"/>
    <w:rsid w:val="00040069"/>
    <w:rsid w:val="00040174"/>
    <w:rsid w:val="00040595"/>
    <w:rsid w:val="00040C6E"/>
    <w:rsid w:val="00040C8E"/>
    <w:rsid w:val="00040DB7"/>
    <w:rsid w:val="00040EC3"/>
    <w:rsid w:val="00041422"/>
    <w:rsid w:val="00041687"/>
    <w:rsid w:val="000419D0"/>
    <w:rsid w:val="000419E2"/>
    <w:rsid w:val="00041D35"/>
    <w:rsid w:val="00041F59"/>
    <w:rsid w:val="00042205"/>
    <w:rsid w:val="00042758"/>
    <w:rsid w:val="00042DA9"/>
    <w:rsid w:val="0004304A"/>
    <w:rsid w:val="00043095"/>
    <w:rsid w:val="000432D9"/>
    <w:rsid w:val="000439A0"/>
    <w:rsid w:val="00043A79"/>
    <w:rsid w:val="000459C2"/>
    <w:rsid w:val="00045E18"/>
    <w:rsid w:val="00045EAF"/>
    <w:rsid w:val="00046008"/>
    <w:rsid w:val="00046023"/>
    <w:rsid w:val="00046636"/>
    <w:rsid w:val="00046B63"/>
    <w:rsid w:val="000474F2"/>
    <w:rsid w:val="00047855"/>
    <w:rsid w:val="0004787B"/>
    <w:rsid w:val="000500C4"/>
    <w:rsid w:val="00050169"/>
    <w:rsid w:val="000503B9"/>
    <w:rsid w:val="00050F58"/>
    <w:rsid w:val="00050F9B"/>
    <w:rsid w:val="0005130B"/>
    <w:rsid w:val="0005142D"/>
    <w:rsid w:val="0005173B"/>
    <w:rsid w:val="00051945"/>
    <w:rsid w:val="00051BF6"/>
    <w:rsid w:val="00052042"/>
    <w:rsid w:val="000522F9"/>
    <w:rsid w:val="00052756"/>
    <w:rsid w:val="00052A9E"/>
    <w:rsid w:val="00052AB9"/>
    <w:rsid w:val="00052EDD"/>
    <w:rsid w:val="00052F58"/>
    <w:rsid w:val="000536B0"/>
    <w:rsid w:val="00053773"/>
    <w:rsid w:val="00053F74"/>
    <w:rsid w:val="00054073"/>
    <w:rsid w:val="000543C7"/>
    <w:rsid w:val="0005457E"/>
    <w:rsid w:val="00054E49"/>
    <w:rsid w:val="00055148"/>
    <w:rsid w:val="000556FB"/>
    <w:rsid w:val="00055C9C"/>
    <w:rsid w:val="00055D7B"/>
    <w:rsid w:val="00056343"/>
    <w:rsid w:val="00056913"/>
    <w:rsid w:val="000570F3"/>
    <w:rsid w:val="00057386"/>
    <w:rsid w:val="000574F6"/>
    <w:rsid w:val="00060208"/>
    <w:rsid w:val="0006031C"/>
    <w:rsid w:val="00060752"/>
    <w:rsid w:val="00060BAE"/>
    <w:rsid w:val="00060CF8"/>
    <w:rsid w:val="00060D18"/>
    <w:rsid w:val="00061227"/>
    <w:rsid w:val="00061C3A"/>
    <w:rsid w:val="00062119"/>
    <w:rsid w:val="0006217C"/>
    <w:rsid w:val="000621DD"/>
    <w:rsid w:val="00062231"/>
    <w:rsid w:val="0006285B"/>
    <w:rsid w:val="00062C6E"/>
    <w:rsid w:val="00062D11"/>
    <w:rsid w:val="00062F8A"/>
    <w:rsid w:val="000632E2"/>
    <w:rsid w:val="00063B12"/>
    <w:rsid w:val="00063C7E"/>
    <w:rsid w:val="00063DB6"/>
    <w:rsid w:val="00064807"/>
    <w:rsid w:val="00064ABC"/>
    <w:rsid w:val="00064F9F"/>
    <w:rsid w:val="000650FD"/>
    <w:rsid w:val="00065574"/>
    <w:rsid w:val="00065D96"/>
    <w:rsid w:val="00065F37"/>
    <w:rsid w:val="00065FB6"/>
    <w:rsid w:val="000661D8"/>
    <w:rsid w:val="00066A23"/>
    <w:rsid w:val="000677C6"/>
    <w:rsid w:val="000678A6"/>
    <w:rsid w:val="00067DCF"/>
    <w:rsid w:val="00067EB2"/>
    <w:rsid w:val="00070056"/>
    <w:rsid w:val="000701BB"/>
    <w:rsid w:val="0007068C"/>
    <w:rsid w:val="00070A89"/>
    <w:rsid w:val="00071646"/>
    <w:rsid w:val="00071AA4"/>
    <w:rsid w:val="00071CDA"/>
    <w:rsid w:val="0007263C"/>
    <w:rsid w:val="0007284F"/>
    <w:rsid w:val="00072C60"/>
    <w:rsid w:val="00072ECF"/>
    <w:rsid w:val="00073138"/>
    <w:rsid w:val="00073707"/>
    <w:rsid w:val="00073B02"/>
    <w:rsid w:val="00073BC5"/>
    <w:rsid w:val="00074730"/>
    <w:rsid w:val="0007488F"/>
    <w:rsid w:val="000749D4"/>
    <w:rsid w:val="00074BFC"/>
    <w:rsid w:val="00074F74"/>
    <w:rsid w:val="0007530A"/>
    <w:rsid w:val="00075318"/>
    <w:rsid w:val="00075660"/>
    <w:rsid w:val="000758FA"/>
    <w:rsid w:val="00075F69"/>
    <w:rsid w:val="0007606F"/>
    <w:rsid w:val="000762A7"/>
    <w:rsid w:val="00076394"/>
    <w:rsid w:val="00076F2F"/>
    <w:rsid w:val="00077239"/>
    <w:rsid w:val="0007763D"/>
    <w:rsid w:val="0007793A"/>
    <w:rsid w:val="00080AE5"/>
    <w:rsid w:val="00080BFC"/>
    <w:rsid w:val="00081D16"/>
    <w:rsid w:val="00082025"/>
    <w:rsid w:val="000822E3"/>
    <w:rsid w:val="00082867"/>
    <w:rsid w:val="00082EFA"/>
    <w:rsid w:val="00082FAC"/>
    <w:rsid w:val="00083108"/>
    <w:rsid w:val="000831C9"/>
    <w:rsid w:val="000831D2"/>
    <w:rsid w:val="00083325"/>
    <w:rsid w:val="0008390E"/>
    <w:rsid w:val="00083C13"/>
    <w:rsid w:val="00083CB2"/>
    <w:rsid w:val="00083D21"/>
    <w:rsid w:val="00084599"/>
    <w:rsid w:val="00084785"/>
    <w:rsid w:val="00084A45"/>
    <w:rsid w:val="000855DD"/>
    <w:rsid w:val="0008612B"/>
    <w:rsid w:val="000862A3"/>
    <w:rsid w:val="000874CA"/>
    <w:rsid w:val="000875E6"/>
    <w:rsid w:val="00087945"/>
    <w:rsid w:val="000879E3"/>
    <w:rsid w:val="00087DB4"/>
    <w:rsid w:val="000904E6"/>
    <w:rsid w:val="00090DA7"/>
    <w:rsid w:val="000910FB"/>
    <w:rsid w:val="00091347"/>
    <w:rsid w:val="00091375"/>
    <w:rsid w:val="00091A32"/>
    <w:rsid w:val="00092048"/>
    <w:rsid w:val="00092579"/>
    <w:rsid w:val="00092B46"/>
    <w:rsid w:val="00093F89"/>
    <w:rsid w:val="00093FB9"/>
    <w:rsid w:val="00094F3C"/>
    <w:rsid w:val="0009507D"/>
    <w:rsid w:val="000952C0"/>
    <w:rsid w:val="0009562F"/>
    <w:rsid w:val="000959DC"/>
    <w:rsid w:val="00095C90"/>
    <w:rsid w:val="00095E6C"/>
    <w:rsid w:val="00095EC8"/>
    <w:rsid w:val="00095F65"/>
    <w:rsid w:val="00096AFE"/>
    <w:rsid w:val="00097396"/>
    <w:rsid w:val="00097976"/>
    <w:rsid w:val="00097D81"/>
    <w:rsid w:val="000A02C4"/>
    <w:rsid w:val="000A09B0"/>
    <w:rsid w:val="000A0F4B"/>
    <w:rsid w:val="000A1197"/>
    <w:rsid w:val="000A17DB"/>
    <w:rsid w:val="000A192C"/>
    <w:rsid w:val="000A204B"/>
    <w:rsid w:val="000A2B3C"/>
    <w:rsid w:val="000A2D79"/>
    <w:rsid w:val="000A3357"/>
    <w:rsid w:val="000A34D5"/>
    <w:rsid w:val="000A353B"/>
    <w:rsid w:val="000A3F6A"/>
    <w:rsid w:val="000A4239"/>
    <w:rsid w:val="000A48BA"/>
    <w:rsid w:val="000A4DB9"/>
    <w:rsid w:val="000A4EC9"/>
    <w:rsid w:val="000A5679"/>
    <w:rsid w:val="000A5E20"/>
    <w:rsid w:val="000A6090"/>
    <w:rsid w:val="000A6883"/>
    <w:rsid w:val="000A6D15"/>
    <w:rsid w:val="000A742B"/>
    <w:rsid w:val="000B03F0"/>
    <w:rsid w:val="000B0735"/>
    <w:rsid w:val="000B09BE"/>
    <w:rsid w:val="000B0CF2"/>
    <w:rsid w:val="000B1D43"/>
    <w:rsid w:val="000B2425"/>
    <w:rsid w:val="000B293B"/>
    <w:rsid w:val="000B2A1A"/>
    <w:rsid w:val="000B2B4A"/>
    <w:rsid w:val="000B2CA4"/>
    <w:rsid w:val="000B323E"/>
    <w:rsid w:val="000B399F"/>
    <w:rsid w:val="000B3A12"/>
    <w:rsid w:val="000B3B5C"/>
    <w:rsid w:val="000B3E42"/>
    <w:rsid w:val="000B4492"/>
    <w:rsid w:val="000B45AB"/>
    <w:rsid w:val="000B48ED"/>
    <w:rsid w:val="000B4AB6"/>
    <w:rsid w:val="000B4E4C"/>
    <w:rsid w:val="000B5AA9"/>
    <w:rsid w:val="000B5B2E"/>
    <w:rsid w:val="000B69A8"/>
    <w:rsid w:val="000B6C53"/>
    <w:rsid w:val="000B6CA1"/>
    <w:rsid w:val="000B6CC6"/>
    <w:rsid w:val="000B6F3B"/>
    <w:rsid w:val="000B76A2"/>
    <w:rsid w:val="000B7A8D"/>
    <w:rsid w:val="000B7B76"/>
    <w:rsid w:val="000B7DAB"/>
    <w:rsid w:val="000C03B4"/>
    <w:rsid w:val="000C0836"/>
    <w:rsid w:val="000C0D5D"/>
    <w:rsid w:val="000C0FED"/>
    <w:rsid w:val="000C118A"/>
    <w:rsid w:val="000C1898"/>
    <w:rsid w:val="000C1D76"/>
    <w:rsid w:val="000C2676"/>
    <w:rsid w:val="000C364D"/>
    <w:rsid w:val="000C376B"/>
    <w:rsid w:val="000C38A9"/>
    <w:rsid w:val="000C3BED"/>
    <w:rsid w:val="000C3C16"/>
    <w:rsid w:val="000C3E76"/>
    <w:rsid w:val="000C3F06"/>
    <w:rsid w:val="000C4215"/>
    <w:rsid w:val="000C42B8"/>
    <w:rsid w:val="000C4404"/>
    <w:rsid w:val="000C4603"/>
    <w:rsid w:val="000C4F17"/>
    <w:rsid w:val="000C5067"/>
    <w:rsid w:val="000C5AC3"/>
    <w:rsid w:val="000C5F9B"/>
    <w:rsid w:val="000C66DB"/>
    <w:rsid w:val="000C6E25"/>
    <w:rsid w:val="000C6F73"/>
    <w:rsid w:val="000C6FE1"/>
    <w:rsid w:val="000C7A05"/>
    <w:rsid w:val="000D0234"/>
    <w:rsid w:val="000D093A"/>
    <w:rsid w:val="000D1029"/>
    <w:rsid w:val="000D11DE"/>
    <w:rsid w:val="000D18CE"/>
    <w:rsid w:val="000D1D95"/>
    <w:rsid w:val="000D2A09"/>
    <w:rsid w:val="000D33D6"/>
    <w:rsid w:val="000D3F04"/>
    <w:rsid w:val="000D4175"/>
    <w:rsid w:val="000D4634"/>
    <w:rsid w:val="000D5238"/>
    <w:rsid w:val="000D5320"/>
    <w:rsid w:val="000D6C2A"/>
    <w:rsid w:val="000D7705"/>
    <w:rsid w:val="000D7DC9"/>
    <w:rsid w:val="000E037B"/>
    <w:rsid w:val="000E0898"/>
    <w:rsid w:val="000E0DB9"/>
    <w:rsid w:val="000E0E91"/>
    <w:rsid w:val="000E132A"/>
    <w:rsid w:val="000E21D4"/>
    <w:rsid w:val="000E21EF"/>
    <w:rsid w:val="000E260F"/>
    <w:rsid w:val="000E2686"/>
    <w:rsid w:val="000E2DB5"/>
    <w:rsid w:val="000E2EB6"/>
    <w:rsid w:val="000E38BB"/>
    <w:rsid w:val="000E3B58"/>
    <w:rsid w:val="000E40B6"/>
    <w:rsid w:val="000E4118"/>
    <w:rsid w:val="000E4151"/>
    <w:rsid w:val="000E4659"/>
    <w:rsid w:val="000E492D"/>
    <w:rsid w:val="000E5AED"/>
    <w:rsid w:val="000E5C2F"/>
    <w:rsid w:val="000E5D8B"/>
    <w:rsid w:val="000E5EED"/>
    <w:rsid w:val="000E6143"/>
    <w:rsid w:val="000E675F"/>
    <w:rsid w:val="000E6C84"/>
    <w:rsid w:val="000E6F9B"/>
    <w:rsid w:val="000E70C2"/>
    <w:rsid w:val="000E7C23"/>
    <w:rsid w:val="000F035F"/>
    <w:rsid w:val="000F03E3"/>
    <w:rsid w:val="000F0482"/>
    <w:rsid w:val="000F098F"/>
    <w:rsid w:val="000F145B"/>
    <w:rsid w:val="000F1AE3"/>
    <w:rsid w:val="000F215A"/>
    <w:rsid w:val="000F26EE"/>
    <w:rsid w:val="000F2787"/>
    <w:rsid w:val="000F28B1"/>
    <w:rsid w:val="000F2A99"/>
    <w:rsid w:val="000F2AEE"/>
    <w:rsid w:val="000F2B9E"/>
    <w:rsid w:val="000F30E0"/>
    <w:rsid w:val="000F382D"/>
    <w:rsid w:val="000F3A52"/>
    <w:rsid w:val="000F3DE8"/>
    <w:rsid w:val="000F43D6"/>
    <w:rsid w:val="000F45E7"/>
    <w:rsid w:val="000F49BF"/>
    <w:rsid w:val="000F4D34"/>
    <w:rsid w:val="000F5614"/>
    <w:rsid w:val="000F5C70"/>
    <w:rsid w:val="000F66B2"/>
    <w:rsid w:val="000F6886"/>
    <w:rsid w:val="000F6E3C"/>
    <w:rsid w:val="000F72F0"/>
    <w:rsid w:val="000F7F58"/>
    <w:rsid w:val="00100023"/>
    <w:rsid w:val="00100228"/>
    <w:rsid w:val="001004C1"/>
    <w:rsid w:val="001013B7"/>
    <w:rsid w:val="00101903"/>
    <w:rsid w:val="00101C24"/>
    <w:rsid w:val="001020CF"/>
    <w:rsid w:val="001023EB"/>
    <w:rsid w:val="0010249F"/>
    <w:rsid w:val="00102A9C"/>
    <w:rsid w:val="00102AAD"/>
    <w:rsid w:val="00102EE6"/>
    <w:rsid w:val="00102F0B"/>
    <w:rsid w:val="001030A7"/>
    <w:rsid w:val="001039E0"/>
    <w:rsid w:val="00103CEE"/>
    <w:rsid w:val="001041B2"/>
    <w:rsid w:val="00104354"/>
    <w:rsid w:val="0010442A"/>
    <w:rsid w:val="00104446"/>
    <w:rsid w:val="00104722"/>
    <w:rsid w:val="001049DB"/>
    <w:rsid w:val="00104F7C"/>
    <w:rsid w:val="00105088"/>
    <w:rsid w:val="00105838"/>
    <w:rsid w:val="001059CA"/>
    <w:rsid w:val="00105AE8"/>
    <w:rsid w:val="00105CAF"/>
    <w:rsid w:val="00105EBD"/>
    <w:rsid w:val="0010635A"/>
    <w:rsid w:val="001072CB"/>
    <w:rsid w:val="00107C9B"/>
    <w:rsid w:val="001105E1"/>
    <w:rsid w:val="00110825"/>
    <w:rsid w:val="00110927"/>
    <w:rsid w:val="00110E98"/>
    <w:rsid w:val="00111223"/>
    <w:rsid w:val="0011162F"/>
    <w:rsid w:val="00111A26"/>
    <w:rsid w:val="00111A9C"/>
    <w:rsid w:val="00111E2A"/>
    <w:rsid w:val="00112BE2"/>
    <w:rsid w:val="001132E0"/>
    <w:rsid w:val="00113512"/>
    <w:rsid w:val="00113700"/>
    <w:rsid w:val="00113A97"/>
    <w:rsid w:val="00113C60"/>
    <w:rsid w:val="00113F05"/>
    <w:rsid w:val="00113F74"/>
    <w:rsid w:val="00114572"/>
    <w:rsid w:val="001148A5"/>
    <w:rsid w:val="00114A13"/>
    <w:rsid w:val="00115423"/>
    <w:rsid w:val="00115C47"/>
    <w:rsid w:val="00115C9F"/>
    <w:rsid w:val="001162DF"/>
    <w:rsid w:val="001167FE"/>
    <w:rsid w:val="001169C3"/>
    <w:rsid w:val="00116A62"/>
    <w:rsid w:val="0011718F"/>
    <w:rsid w:val="001174F5"/>
    <w:rsid w:val="00117DCE"/>
    <w:rsid w:val="0012010E"/>
    <w:rsid w:val="001204F9"/>
    <w:rsid w:val="0012077F"/>
    <w:rsid w:val="0012086F"/>
    <w:rsid w:val="00120ACA"/>
    <w:rsid w:val="00120B24"/>
    <w:rsid w:val="00120BFA"/>
    <w:rsid w:val="0012137E"/>
    <w:rsid w:val="00121579"/>
    <w:rsid w:val="00121793"/>
    <w:rsid w:val="00121B56"/>
    <w:rsid w:val="00121E5D"/>
    <w:rsid w:val="001221BF"/>
    <w:rsid w:val="0012287D"/>
    <w:rsid w:val="00122B96"/>
    <w:rsid w:val="00122E50"/>
    <w:rsid w:val="00122EC4"/>
    <w:rsid w:val="00123C69"/>
    <w:rsid w:val="00124547"/>
    <w:rsid w:val="00124610"/>
    <w:rsid w:val="00125216"/>
    <w:rsid w:val="001257B3"/>
    <w:rsid w:val="0012586F"/>
    <w:rsid w:val="001259C4"/>
    <w:rsid w:val="00125EF8"/>
    <w:rsid w:val="001262AB"/>
    <w:rsid w:val="001262E6"/>
    <w:rsid w:val="001264A6"/>
    <w:rsid w:val="00126585"/>
    <w:rsid w:val="001271CF"/>
    <w:rsid w:val="00127E16"/>
    <w:rsid w:val="001304F0"/>
    <w:rsid w:val="00130512"/>
    <w:rsid w:val="0013083D"/>
    <w:rsid w:val="0013197D"/>
    <w:rsid w:val="00132A11"/>
    <w:rsid w:val="00132A6A"/>
    <w:rsid w:val="00132AC7"/>
    <w:rsid w:val="00132B00"/>
    <w:rsid w:val="0013484D"/>
    <w:rsid w:val="0013492B"/>
    <w:rsid w:val="00134C28"/>
    <w:rsid w:val="00135314"/>
    <w:rsid w:val="00135C17"/>
    <w:rsid w:val="00135CA1"/>
    <w:rsid w:val="00135E66"/>
    <w:rsid w:val="00135F07"/>
    <w:rsid w:val="0013614E"/>
    <w:rsid w:val="0013623D"/>
    <w:rsid w:val="00136D64"/>
    <w:rsid w:val="00136FB2"/>
    <w:rsid w:val="00137099"/>
    <w:rsid w:val="001372C3"/>
    <w:rsid w:val="00137F6A"/>
    <w:rsid w:val="00140719"/>
    <w:rsid w:val="0014074C"/>
    <w:rsid w:val="00140A56"/>
    <w:rsid w:val="00140A8B"/>
    <w:rsid w:val="00141253"/>
    <w:rsid w:val="00141455"/>
    <w:rsid w:val="001421CC"/>
    <w:rsid w:val="0014290B"/>
    <w:rsid w:val="001436CE"/>
    <w:rsid w:val="001436DF"/>
    <w:rsid w:val="00143DFE"/>
    <w:rsid w:val="00144921"/>
    <w:rsid w:val="00144C05"/>
    <w:rsid w:val="00144C6E"/>
    <w:rsid w:val="00145731"/>
    <w:rsid w:val="001458E9"/>
    <w:rsid w:val="00145987"/>
    <w:rsid w:val="00145BE5"/>
    <w:rsid w:val="00145E9D"/>
    <w:rsid w:val="00146151"/>
    <w:rsid w:val="001462E0"/>
    <w:rsid w:val="00146A13"/>
    <w:rsid w:val="00146B11"/>
    <w:rsid w:val="00146CF0"/>
    <w:rsid w:val="001476D8"/>
    <w:rsid w:val="00147E13"/>
    <w:rsid w:val="00150069"/>
    <w:rsid w:val="0015014F"/>
    <w:rsid w:val="00150542"/>
    <w:rsid w:val="00150DA6"/>
    <w:rsid w:val="00151622"/>
    <w:rsid w:val="0015168D"/>
    <w:rsid w:val="00151C19"/>
    <w:rsid w:val="00152E26"/>
    <w:rsid w:val="00153368"/>
    <w:rsid w:val="00153A5F"/>
    <w:rsid w:val="00153E7D"/>
    <w:rsid w:val="00153EE0"/>
    <w:rsid w:val="0015468F"/>
    <w:rsid w:val="0015521E"/>
    <w:rsid w:val="0015558C"/>
    <w:rsid w:val="001556C2"/>
    <w:rsid w:val="00155C06"/>
    <w:rsid w:val="00156230"/>
    <w:rsid w:val="00156330"/>
    <w:rsid w:val="0015660C"/>
    <w:rsid w:val="001569AE"/>
    <w:rsid w:val="00157340"/>
    <w:rsid w:val="00160226"/>
    <w:rsid w:val="0016046E"/>
    <w:rsid w:val="00160DF8"/>
    <w:rsid w:val="0016108E"/>
    <w:rsid w:val="001618A4"/>
    <w:rsid w:val="00161B6D"/>
    <w:rsid w:val="00161E29"/>
    <w:rsid w:val="0016256A"/>
    <w:rsid w:val="00162605"/>
    <w:rsid w:val="001627ED"/>
    <w:rsid w:val="00162873"/>
    <w:rsid w:val="00162D24"/>
    <w:rsid w:val="00162F44"/>
    <w:rsid w:val="0016314B"/>
    <w:rsid w:val="00163303"/>
    <w:rsid w:val="00163506"/>
    <w:rsid w:val="00163AA1"/>
    <w:rsid w:val="00163E89"/>
    <w:rsid w:val="001647BE"/>
    <w:rsid w:val="00164BF3"/>
    <w:rsid w:val="00164C7B"/>
    <w:rsid w:val="00165133"/>
    <w:rsid w:val="001652FB"/>
    <w:rsid w:val="001659A3"/>
    <w:rsid w:val="00165CF5"/>
    <w:rsid w:val="001667E8"/>
    <w:rsid w:val="0016713C"/>
    <w:rsid w:val="00167156"/>
    <w:rsid w:val="0016729E"/>
    <w:rsid w:val="00167796"/>
    <w:rsid w:val="00170216"/>
    <w:rsid w:val="001704A8"/>
    <w:rsid w:val="00170B2C"/>
    <w:rsid w:val="00170C93"/>
    <w:rsid w:val="0017101B"/>
    <w:rsid w:val="001711E3"/>
    <w:rsid w:val="00171262"/>
    <w:rsid w:val="0017201B"/>
    <w:rsid w:val="00172112"/>
    <w:rsid w:val="0017222C"/>
    <w:rsid w:val="00172443"/>
    <w:rsid w:val="0017262F"/>
    <w:rsid w:val="00172FE3"/>
    <w:rsid w:val="00172FFD"/>
    <w:rsid w:val="0017358B"/>
    <w:rsid w:val="0017366E"/>
    <w:rsid w:val="0017390E"/>
    <w:rsid w:val="00173CB0"/>
    <w:rsid w:val="00173EB2"/>
    <w:rsid w:val="0017410F"/>
    <w:rsid w:val="00175985"/>
    <w:rsid w:val="00175CAA"/>
    <w:rsid w:val="00175E6D"/>
    <w:rsid w:val="0017626E"/>
    <w:rsid w:val="00176749"/>
    <w:rsid w:val="00176815"/>
    <w:rsid w:val="00176A93"/>
    <w:rsid w:val="00176DB5"/>
    <w:rsid w:val="00177365"/>
    <w:rsid w:val="001779A4"/>
    <w:rsid w:val="001801BA"/>
    <w:rsid w:val="00180797"/>
    <w:rsid w:val="001809F4"/>
    <w:rsid w:val="00180AAE"/>
    <w:rsid w:val="00180C41"/>
    <w:rsid w:val="00181D0A"/>
    <w:rsid w:val="00181EDA"/>
    <w:rsid w:val="001822E9"/>
    <w:rsid w:val="0018272A"/>
    <w:rsid w:val="001827F8"/>
    <w:rsid w:val="00183E1F"/>
    <w:rsid w:val="001847FD"/>
    <w:rsid w:val="00184A34"/>
    <w:rsid w:val="00184C17"/>
    <w:rsid w:val="0018546A"/>
    <w:rsid w:val="001854D8"/>
    <w:rsid w:val="00185961"/>
    <w:rsid w:val="00185A50"/>
    <w:rsid w:val="00185B4C"/>
    <w:rsid w:val="00185D9D"/>
    <w:rsid w:val="00185E82"/>
    <w:rsid w:val="00186187"/>
    <w:rsid w:val="001864B9"/>
    <w:rsid w:val="00186968"/>
    <w:rsid w:val="00187264"/>
    <w:rsid w:val="001874A9"/>
    <w:rsid w:val="0018758C"/>
    <w:rsid w:val="001879C2"/>
    <w:rsid w:val="00187D27"/>
    <w:rsid w:val="00187E66"/>
    <w:rsid w:val="00190318"/>
    <w:rsid w:val="001906BC"/>
    <w:rsid w:val="001906E7"/>
    <w:rsid w:val="00191A57"/>
    <w:rsid w:val="00191B2C"/>
    <w:rsid w:val="00191C8A"/>
    <w:rsid w:val="00191EB1"/>
    <w:rsid w:val="00192455"/>
    <w:rsid w:val="0019264A"/>
    <w:rsid w:val="001929A0"/>
    <w:rsid w:val="001929B6"/>
    <w:rsid w:val="00192A4A"/>
    <w:rsid w:val="00192D5C"/>
    <w:rsid w:val="001934F2"/>
    <w:rsid w:val="00193C38"/>
    <w:rsid w:val="0019447C"/>
    <w:rsid w:val="00194D31"/>
    <w:rsid w:val="00194DCB"/>
    <w:rsid w:val="0019567B"/>
    <w:rsid w:val="0019667D"/>
    <w:rsid w:val="001966EB"/>
    <w:rsid w:val="00197416"/>
    <w:rsid w:val="001978E3"/>
    <w:rsid w:val="00197CE9"/>
    <w:rsid w:val="001A005B"/>
    <w:rsid w:val="001A0091"/>
    <w:rsid w:val="001A0506"/>
    <w:rsid w:val="001A143B"/>
    <w:rsid w:val="001A2166"/>
    <w:rsid w:val="001A2735"/>
    <w:rsid w:val="001A27A3"/>
    <w:rsid w:val="001A2804"/>
    <w:rsid w:val="001A2F19"/>
    <w:rsid w:val="001A3031"/>
    <w:rsid w:val="001A3163"/>
    <w:rsid w:val="001A37CD"/>
    <w:rsid w:val="001A3854"/>
    <w:rsid w:val="001A4033"/>
    <w:rsid w:val="001A42B5"/>
    <w:rsid w:val="001A4525"/>
    <w:rsid w:val="001A4598"/>
    <w:rsid w:val="001A4756"/>
    <w:rsid w:val="001A4CDA"/>
    <w:rsid w:val="001A4D24"/>
    <w:rsid w:val="001A4F04"/>
    <w:rsid w:val="001A51CB"/>
    <w:rsid w:val="001A5655"/>
    <w:rsid w:val="001A56C9"/>
    <w:rsid w:val="001A582B"/>
    <w:rsid w:val="001A5B6F"/>
    <w:rsid w:val="001A5FDE"/>
    <w:rsid w:val="001A643D"/>
    <w:rsid w:val="001A650F"/>
    <w:rsid w:val="001A6676"/>
    <w:rsid w:val="001A67A1"/>
    <w:rsid w:val="001A6858"/>
    <w:rsid w:val="001A69AD"/>
    <w:rsid w:val="001A6BF2"/>
    <w:rsid w:val="001A740E"/>
    <w:rsid w:val="001A7B5F"/>
    <w:rsid w:val="001B022B"/>
    <w:rsid w:val="001B05ED"/>
    <w:rsid w:val="001B07E0"/>
    <w:rsid w:val="001B098E"/>
    <w:rsid w:val="001B1809"/>
    <w:rsid w:val="001B265F"/>
    <w:rsid w:val="001B2FFB"/>
    <w:rsid w:val="001B3272"/>
    <w:rsid w:val="001B33DE"/>
    <w:rsid w:val="001B3583"/>
    <w:rsid w:val="001B39B8"/>
    <w:rsid w:val="001B39C6"/>
    <w:rsid w:val="001B416D"/>
    <w:rsid w:val="001B42AF"/>
    <w:rsid w:val="001B47DA"/>
    <w:rsid w:val="001B5057"/>
    <w:rsid w:val="001B505D"/>
    <w:rsid w:val="001B5409"/>
    <w:rsid w:val="001B54F1"/>
    <w:rsid w:val="001B5B80"/>
    <w:rsid w:val="001B5E65"/>
    <w:rsid w:val="001B6894"/>
    <w:rsid w:val="001B6AAC"/>
    <w:rsid w:val="001B6DAE"/>
    <w:rsid w:val="001B73EF"/>
    <w:rsid w:val="001B784C"/>
    <w:rsid w:val="001C0BA3"/>
    <w:rsid w:val="001C0BBC"/>
    <w:rsid w:val="001C0CB8"/>
    <w:rsid w:val="001C0E49"/>
    <w:rsid w:val="001C1225"/>
    <w:rsid w:val="001C1B63"/>
    <w:rsid w:val="001C23A3"/>
    <w:rsid w:val="001C25F9"/>
    <w:rsid w:val="001C2670"/>
    <w:rsid w:val="001C2943"/>
    <w:rsid w:val="001C2BB1"/>
    <w:rsid w:val="001C2E2A"/>
    <w:rsid w:val="001C2EE3"/>
    <w:rsid w:val="001C325F"/>
    <w:rsid w:val="001C326D"/>
    <w:rsid w:val="001C3626"/>
    <w:rsid w:val="001C395D"/>
    <w:rsid w:val="001C445A"/>
    <w:rsid w:val="001C4DAE"/>
    <w:rsid w:val="001C4E2B"/>
    <w:rsid w:val="001C542F"/>
    <w:rsid w:val="001C55A1"/>
    <w:rsid w:val="001C56D5"/>
    <w:rsid w:val="001C5F4A"/>
    <w:rsid w:val="001C638C"/>
    <w:rsid w:val="001C65A6"/>
    <w:rsid w:val="001C65C4"/>
    <w:rsid w:val="001C66DD"/>
    <w:rsid w:val="001C777C"/>
    <w:rsid w:val="001C7DFC"/>
    <w:rsid w:val="001C7FF6"/>
    <w:rsid w:val="001D00EA"/>
    <w:rsid w:val="001D02BF"/>
    <w:rsid w:val="001D053C"/>
    <w:rsid w:val="001D05CB"/>
    <w:rsid w:val="001D06A9"/>
    <w:rsid w:val="001D076F"/>
    <w:rsid w:val="001D07A1"/>
    <w:rsid w:val="001D0913"/>
    <w:rsid w:val="001D0BB5"/>
    <w:rsid w:val="001D0C91"/>
    <w:rsid w:val="001D0EFA"/>
    <w:rsid w:val="001D1310"/>
    <w:rsid w:val="001D17F2"/>
    <w:rsid w:val="001D1C5C"/>
    <w:rsid w:val="001D2031"/>
    <w:rsid w:val="001D22D1"/>
    <w:rsid w:val="001D2934"/>
    <w:rsid w:val="001D3948"/>
    <w:rsid w:val="001D44CD"/>
    <w:rsid w:val="001D4586"/>
    <w:rsid w:val="001D46A9"/>
    <w:rsid w:val="001D494B"/>
    <w:rsid w:val="001D4B51"/>
    <w:rsid w:val="001D52F1"/>
    <w:rsid w:val="001D545B"/>
    <w:rsid w:val="001D5B6F"/>
    <w:rsid w:val="001D5DAE"/>
    <w:rsid w:val="001D615D"/>
    <w:rsid w:val="001D664D"/>
    <w:rsid w:val="001D6E39"/>
    <w:rsid w:val="001D7386"/>
    <w:rsid w:val="001D75D3"/>
    <w:rsid w:val="001D7D28"/>
    <w:rsid w:val="001E00F4"/>
    <w:rsid w:val="001E0D59"/>
    <w:rsid w:val="001E1008"/>
    <w:rsid w:val="001E1090"/>
    <w:rsid w:val="001E1239"/>
    <w:rsid w:val="001E1288"/>
    <w:rsid w:val="001E18A5"/>
    <w:rsid w:val="001E18F8"/>
    <w:rsid w:val="001E1E03"/>
    <w:rsid w:val="001E20E8"/>
    <w:rsid w:val="001E2DC5"/>
    <w:rsid w:val="001E3AE3"/>
    <w:rsid w:val="001E3BE0"/>
    <w:rsid w:val="001E3F40"/>
    <w:rsid w:val="001E4C3E"/>
    <w:rsid w:val="001E4F57"/>
    <w:rsid w:val="001E54A4"/>
    <w:rsid w:val="001E5877"/>
    <w:rsid w:val="001E6272"/>
    <w:rsid w:val="001E67A3"/>
    <w:rsid w:val="001E6B7F"/>
    <w:rsid w:val="001E6F19"/>
    <w:rsid w:val="001E7016"/>
    <w:rsid w:val="001E720C"/>
    <w:rsid w:val="001E7332"/>
    <w:rsid w:val="001E7384"/>
    <w:rsid w:val="001E75EA"/>
    <w:rsid w:val="001E7880"/>
    <w:rsid w:val="001E78F8"/>
    <w:rsid w:val="001F0229"/>
    <w:rsid w:val="001F034D"/>
    <w:rsid w:val="001F04F9"/>
    <w:rsid w:val="001F0647"/>
    <w:rsid w:val="001F0694"/>
    <w:rsid w:val="001F080C"/>
    <w:rsid w:val="001F0C15"/>
    <w:rsid w:val="001F0E50"/>
    <w:rsid w:val="001F0F40"/>
    <w:rsid w:val="001F176A"/>
    <w:rsid w:val="001F1FA7"/>
    <w:rsid w:val="001F2355"/>
    <w:rsid w:val="001F2658"/>
    <w:rsid w:val="001F2673"/>
    <w:rsid w:val="001F28FE"/>
    <w:rsid w:val="001F29E4"/>
    <w:rsid w:val="001F2CCB"/>
    <w:rsid w:val="001F2D7E"/>
    <w:rsid w:val="001F3D9C"/>
    <w:rsid w:val="001F43C6"/>
    <w:rsid w:val="001F449F"/>
    <w:rsid w:val="001F4948"/>
    <w:rsid w:val="001F4CB9"/>
    <w:rsid w:val="001F5550"/>
    <w:rsid w:val="001F5DAE"/>
    <w:rsid w:val="001F5ECD"/>
    <w:rsid w:val="001F68D8"/>
    <w:rsid w:val="001F6F50"/>
    <w:rsid w:val="001F6F70"/>
    <w:rsid w:val="001F7309"/>
    <w:rsid w:val="001F7D38"/>
    <w:rsid w:val="00200B50"/>
    <w:rsid w:val="00200C7A"/>
    <w:rsid w:val="00201139"/>
    <w:rsid w:val="002014EB"/>
    <w:rsid w:val="0020180A"/>
    <w:rsid w:val="002019D1"/>
    <w:rsid w:val="00202264"/>
    <w:rsid w:val="00202366"/>
    <w:rsid w:val="00202AC1"/>
    <w:rsid w:val="00202BB2"/>
    <w:rsid w:val="00202CB9"/>
    <w:rsid w:val="002031AB"/>
    <w:rsid w:val="002036EB"/>
    <w:rsid w:val="00203A9A"/>
    <w:rsid w:val="00203AB3"/>
    <w:rsid w:val="00204118"/>
    <w:rsid w:val="00204696"/>
    <w:rsid w:val="00204CFC"/>
    <w:rsid w:val="002051E6"/>
    <w:rsid w:val="0020520A"/>
    <w:rsid w:val="0020538A"/>
    <w:rsid w:val="002053E8"/>
    <w:rsid w:val="00205605"/>
    <w:rsid w:val="0020569B"/>
    <w:rsid w:val="00205747"/>
    <w:rsid w:val="00205B16"/>
    <w:rsid w:val="00206074"/>
    <w:rsid w:val="00206868"/>
    <w:rsid w:val="0020690B"/>
    <w:rsid w:val="0020760F"/>
    <w:rsid w:val="0020797C"/>
    <w:rsid w:val="00207C68"/>
    <w:rsid w:val="00210031"/>
    <w:rsid w:val="00210054"/>
    <w:rsid w:val="0021072B"/>
    <w:rsid w:val="00210A3D"/>
    <w:rsid w:val="00210BE1"/>
    <w:rsid w:val="0021115C"/>
    <w:rsid w:val="0021151F"/>
    <w:rsid w:val="002117AE"/>
    <w:rsid w:val="00212173"/>
    <w:rsid w:val="002123EC"/>
    <w:rsid w:val="00212793"/>
    <w:rsid w:val="00212FBB"/>
    <w:rsid w:val="00213580"/>
    <w:rsid w:val="00213632"/>
    <w:rsid w:val="00213911"/>
    <w:rsid w:val="00213A59"/>
    <w:rsid w:val="00213B67"/>
    <w:rsid w:val="00213CB2"/>
    <w:rsid w:val="0021452D"/>
    <w:rsid w:val="0021485E"/>
    <w:rsid w:val="00214B4D"/>
    <w:rsid w:val="00214C32"/>
    <w:rsid w:val="00214FD1"/>
    <w:rsid w:val="00215360"/>
    <w:rsid w:val="002158CA"/>
    <w:rsid w:val="00215976"/>
    <w:rsid w:val="00215BCF"/>
    <w:rsid w:val="0021673C"/>
    <w:rsid w:val="00216BE0"/>
    <w:rsid w:val="00216C9E"/>
    <w:rsid w:val="002170A2"/>
    <w:rsid w:val="00217169"/>
    <w:rsid w:val="0021739B"/>
    <w:rsid w:val="002173B6"/>
    <w:rsid w:val="002178BB"/>
    <w:rsid w:val="002179B6"/>
    <w:rsid w:val="002179BE"/>
    <w:rsid w:val="0022050B"/>
    <w:rsid w:val="00220A67"/>
    <w:rsid w:val="00220BC4"/>
    <w:rsid w:val="00221ECF"/>
    <w:rsid w:val="00221FE4"/>
    <w:rsid w:val="0022243B"/>
    <w:rsid w:val="00222FED"/>
    <w:rsid w:val="002235D4"/>
    <w:rsid w:val="002252C5"/>
    <w:rsid w:val="00225A53"/>
    <w:rsid w:val="00225CA2"/>
    <w:rsid w:val="00225F74"/>
    <w:rsid w:val="0022705D"/>
    <w:rsid w:val="00227780"/>
    <w:rsid w:val="002300A6"/>
    <w:rsid w:val="002302C9"/>
    <w:rsid w:val="00230909"/>
    <w:rsid w:val="00230B73"/>
    <w:rsid w:val="00230D74"/>
    <w:rsid w:val="0023169A"/>
    <w:rsid w:val="002320B0"/>
    <w:rsid w:val="0023239D"/>
    <w:rsid w:val="00232659"/>
    <w:rsid w:val="00232A64"/>
    <w:rsid w:val="00232C0D"/>
    <w:rsid w:val="00232E57"/>
    <w:rsid w:val="0023336F"/>
    <w:rsid w:val="002333AB"/>
    <w:rsid w:val="00234066"/>
    <w:rsid w:val="0023426F"/>
    <w:rsid w:val="00234322"/>
    <w:rsid w:val="0023468F"/>
    <w:rsid w:val="0023473E"/>
    <w:rsid w:val="00234B7A"/>
    <w:rsid w:val="00235306"/>
    <w:rsid w:val="002357A2"/>
    <w:rsid w:val="002357B2"/>
    <w:rsid w:val="00235C42"/>
    <w:rsid w:val="00235F74"/>
    <w:rsid w:val="0023718F"/>
    <w:rsid w:val="00237376"/>
    <w:rsid w:val="00237996"/>
    <w:rsid w:val="00240510"/>
    <w:rsid w:val="00241510"/>
    <w:rsid w:val="002425EE"/>
    <w:rsid w:val="002429FC"/>
    <w:rsid w:val="00242A65"/>
    <w:rsid w:val="00242D01"/>
    <w:rsid w:val="00243A19"/>
    <w:rsid w:val="00243B1F"/>
    <w:rsid w:val="00244124"/>
    <w:rsid w:val="0024433E"/>
    <w:rsid w:val="002444E2"/>
    <w:rsid w:val="002449CA"/>
    <w:rsid w:val="00244BD1"/>
    <w:rsid w:val="00245D85"/>
    <w:rsid w:val="0024613C"/>
    <w:rsid w:val="002467D8"/>
    <w:rsid w:val="00246A05"/>
    <w:rsid w:val="00246E6A"/>
    <w:rsid w:val="00247CA6"/>
    <w:rsid w:val="00247E57"/>
    <w:rsid w:val="00247F20"/>
    <w:rsid w:val="0025021F"/>
    <w:rsid w:val="00250617"/>
    <w:rsid w:val="002506CB"/>
    <w:rsid w:val="00250F76"/>
    <w:rsid w:val="00251000"/>
    <w:rsid w:val="00251146"/>
    <w:rsid w:val="002512C3"/>
    <w:rsid w:val="00251360"/>
    <w:rsid w:val="002513E2"/>
    <w:rsid w:val="0025170D"/>
    <w:rsid w:val="00251BD3"/>
    <w:rsid w:val="0025261A"/>
    <w:rsid w:val="00252871"/>
    <w:rsid w:val="00252891"/>
    <w:rsid w:val="0025299F"/>
    <w:rsid w:val="00252ABB"/>
    <w:rsid w:val="00252F9B"/>
    <w:rsid w:val="00253485"/>
    <w:rsid w:val="00253FBD"/>
    <w:rsid w:val="00254A39"/>
    <w:rsid w:val="00254ADB"/>
    <w:rsid w:val="002553DE"/>
    <w:rsid w:val="00255651"/>
    <w:rsid w:val="0025596D"/>
    <w:rsid w:val="0025657F"/>
    <w:rsid w:val="00256690"/>
    <w:rsid w:val="00256751"/>
    <w:rsid w:val="00256B44"/>
    <w:rsid w:val="00257D6C"/>
    <w:rsid w:val="0026002D"/>
    <w:rsid w:val="00260271"/>
    <w:rsid w:val="00260AC1"/>
    <w:rsid w:val="00260C4C"/>
    <w:rsid w:val="00260E27"/>
    <w:rsid w:val="00260E65"/>
    <w:rsid w:val="00261187"/>
    <w:rsid w:val="0026280F"/>
    <w:rsid w:val="00262F10"/>
    <w:rsid w:val="00262FBE"/>
    <w:rsid w:val="00263629"/>
    <w:rsid w:val="00263719"/>
    <w:rsid w:val="00263727"/>
    <w:rsid w:val="00263C51"/>
    <w:rsid w:val="00264A10"/>
    <w:rsid w:val="00264BE9"/>
    <w:rsid w:val="00265130"/>
    <w:rsid w:val="0026588B"/>
    <w:rsid w:val="00265DD1"/>
    <w:rsid w:val="002662C1"/>
    <w:rsid w:val="0026649B"/>
    <w:rsid w:val="00266564"/>
    <w:rsid w:val="0026670E"/>
    <w:rsid w:val="002667A1"/>
    <w:rsid w:val="002668ED"/>
    <w:rsid w:val="002669DD"/>
    <w:rsid w:val="00266B2D"/>
    <w:rsid w:val="00267D2D"/>
    <w:rsid w:val="00270326"/>
    <w:rsid w:val="00270360"/>
    <w:rsid w:val="00270585"/>
    <w:rsid w:val="0027146C"/>
    <w:rsid w:val="00271696"/>
    <w:rsid w:val="002717EB"/>
    <w:rsid w:val="00271ADF"/>
    <w:rsid w:val="00271B89"/>
    <w:rsid w:val="00272627"/>
    <w:rsid w:val="00272D75"/>
    <w:rsid w:val="00273485"/>
    <w:rsid w:val="00273B2A"/>
    <w:rsid w:val="00273EFE"/>
    <w:rsid w:val="00274AE2"/>
    <w:rsid w:val="00274AE6"/>
    <w:rsid w:val="00274C80"/>
    <w:rsid w:val="002752D4"/>
    <w:rsid w:val="002759D1"/>
    <w:rsid w:val="00275F52"/>
    <w:rsid w:val="0027684B"/>
    <w:rsid w:val="00276934"/>
    <w:rsid w:val="00276EEF"/>
    <w:rsid w:val="0027732F"/>
    <w:rsid w:val="002775FE"/>
    <w:rsid w:val="00280BC3"/>
    <w:rsid w:val="00281031"/>
    <w:rsid w:val="00281085"/>
    <w:rsid w:val="0028108F"/>
    <w:rsid w:val="002813D2"/>
    <w:rsid w:val="002813DF"/>
    <w:rsid w:val="00281836"/>
    <w:rsid w:val="00281C09"/>
    <w:rsid w:val="00281CCC"/>
    <w:rsid w:val="0028205F"/>
    <w:rsid w:val="0028237E"/>
    <w:rsid w:val="00282455"/>
    <w:rsid w:val="00282734"/>
    <w:rsid w:val="00282EC4"/>
    <w:rsid w:val="00283932"/>
    <w:rsid w:val="002839B6"/>
    <w:rsid w:val="00284466"/>
    <w:rsid w:val="0028480B"/>
    <w:rsid w:val="002848DC"/>
    <w:rsid w:val="00284A3F"/>
    <w:rsid w:val="00284F11"/>
    <w:rsid w:val="00285C38"/>
    <w:rsid w:val="002862A8"/>
    <w:rsid w:val="002864F4"/>
    <w:rsid w:val="00286625"/>
    <w:rsid w:val="002866CD"/>
    <w:rsid w:val="00286C7A"/>
    <w:rsid w:val="002872CC"/>
    <w:rsid w:val="00287775"/>
    <w:rsid w:val="002877B8"/>
    <w:rsid w:val="00287B55"/>
    <w:rsid w:val="002907F2"/>
    <w:rsid w:val="002909A4"/>
    <w:rsid w:val="00290B41"/>
    <w:rsid w:val="00291157"/>
    <w:rsid w:val="002912D9"/>
    <w:rsid w:val="002922E8"/>
    <w:rsid w:val="00292910"/>
    <w:rsid w:val="0029331E"/>
    <w:rsid w:val="00293990"/>
    <w:rsid w:val="002942F7"/>
    <w:rsid w:val="0029469F"/>
    <w:rsid w:val="002946E4"/>
    <w:rsid w:val="00294940"/>
    <w:rsid w:val="0029496C"/>
    <w:rsid w:val="00294A10"/>
    <w:rsid w:val="002951EF"/>
    <w:rsid w:val="0029566B"/>
    <w:rsid w:val="002957A0"/>
    <w:rsid w:val="002958D1"/>
    <w:rsid w:val="00295AB6"/>
    <w:rsid w:val="00295B56"/>
    <w:rsid w:val="002964BE"/>
    <w:rsid w:val="0029691E"/>
    <w:rsid w:val="0029729D"/>
    <w:rsid w:val="00297358"/>
    <w:rsid w:val="00297439"/>
    <w:rsid w:val="002974BB"/>
    <w:rsid w:val="00297DEA"/>
    <w:rsid w:val="00297E6F"/>
    <w:rsid w:val="00297F82"/>
    <w:rsid w:val="002A042E"/>
    <w:rsid w:val="002A0826"/>
    <w:rsid w:val="002A0863"/>
    <w:rsid w:val="002A0F3D"/>
    <w:rsid w:val="002A0FC8"/>
    <w:rsid w:val="002A100E"/>
    <w:rsid w:val="002A22CD"/>
    <w:rsid w:val="002A2382"/>
    <w:rsid w:val="002A2593"/>
    <w:rsid w:val="002A2702"/>
    <w:rsid w:val="002A2851"/>
    <w:rsid w:val="002A2B83"/>
    <w:rsid w:val="002A2C72"/>
    <w:rsid w:val="002A2CEC"/>
    <w:rsid w:val="002A2DA2"/>
    <w:rsid w:val="002A2E87"/>
    <w:rsid w:val="002A303B"/>
    <w:rsid w:val="002A3248"/>
    <w:rsid w:val="002A3B41"/>
    <w:rsid w:val="002A3E33"/>
    <w:rsid w:val="002A4401"/>
    <w:rsid w:val="002A4606"/>
    <w:rsid w:val="002A4AB3"/>
    <w:rsid w:val="002A53FF"/>
    <w:rsid w:val="002A5401"/>
    <w:rsid w:val="002A6151"/>
    <w:rsid w:val="002A628F"/>
    <w:rsid w:val="002A6844"/>
    <w:rsid w:val="002A6B32"/>
    <w:rsid w:val="002A70AB"/>
    <w:rsid w:val="002A76FE"/>
    <w:rsid w:val="002A77F7"/>
    <w:rsid w:val="002A790D"/>
    <w:rsid w:val="002A7CFA"/>
    <w:rsid w:val="002B00F3"/>
    <w:rsid w:val="002B04EB"/>
    <w:rsid w:val="002B05C0"/>
    <w:rsid w:val="002B0615"/>
    <w:rsid w:val="002B0653"/>
    <w:rsid w:val="002B0766"/>
    <w:rsid w:val="002B0BB5"/>
    <w:rsid w:val="002B0D40"/>
    <w:rsid w:val="002B10B2"/>
    <w:rsid w:val="002B11AB"/>
    <w:rsid w:val="002B1E28"/>
    <w:rsid w:val="002B2057"/>
    <w:rsid w:val="002B28E3"/>
    <w:rsid w:val="002B2F0C"/>
    <w:rsid w:val="002B2F0D"/>
    <w:rsid w:val="002B3327"/>
    <w:rsid w:val="002B361F"/>
    <w:rsid w:val="002B3A8C"/>
    <w:rsid w:val="002B4091"/>
    <w:rsid w:val="002B41E5"/>
    <w:rsid w:val="002B472C"/>
    <w:rsid w:val="002B4A53"/>
    <w:rsid w:val="002B4C32"/>
    <w:rsid w:val="002B53F9"/>
    <w:rsid w:val="002B5705"/>
    <w:rsid w:val="002B5D75"/>
    <w:rsid w:val="002B5E4F"/>
    <w:rsid w:val="002B619C"/>
    <w:rsid w:val="002B684A"/>
    <w:rsid w:val="002B6957"/>
    <w:rsid w:val="002B6AE6"/>
    <w:rsid w:val="002B6C02"/>
    <w:rsid w:val="002B6C13"/>
    <w:rsid w:val="002B71D1"/>
    <w:rsid w:val="002B7308"/>
    <w:rsid w:val="002B752D"/>
    <w:rsid w:val="002B7AFB"/>
    <w:rsid w:val="002B7BDA"/>
    <w:rsid w:val="002B7F13"/>
    <w:rsid w:val="002C0075"/>
    <w:rsid w:val="002C040C"/>
    <w:rsid w:val="002C077C"/>
    <w:rsid w:val="002C0992"/>
    <w:rsid w:val="002C0DCD"/>
    <w:rsid w:val="002C1025"/>
    <w:rsid w:val="002C1DDE"/>
    <w:rsid w:val="002C1E8D"/>
    <w:rsid w:val="002C20A2"/>
    <w:rsid w:val="002C2912"/>
    <w:rsid w:val="002C302F"/>
    <w:rsid w:val="002C307D"/>
    <w:rsid w:val="002C31F2"/>
    <w:rsid w:val="002C35AD"/>
    <w:rsid w:val="002C39F0"/>
    <w:rsid w:val="002C3AC5"/>
    <w:rsid w:val="002C3EA5"/>
    <w:rsid w:val="002C3F48"/>
    <w:rsid w:val="002C4437"/>
    <w:rsid w:val="002C4A85"/>
    <w:rsid w:val="002C4DCE"/>
    <w:rsid w:val="002C4E88"/>
    <w:rsid w:val="002C4F93"/>
    <w:rsid w:val="002C50DF"/>
    <w:rsid w:val="002C585D"/>
    <w:rsid w:val="002C5C59"/>
    <w:rsid w:val="002C6049"/>
    <w:rsid w:val="002C6233"/>
    <w:rsid w:val="002C6FFA"/>
    <w:rsid w:val="002C7259"/>
    <w:rsid w:val="002C72A0"/>
    <w:rsid w:val="002C75BA"/>
    <w:rsid w:val="002C7C11"/>
    <w:rsid w:val="002C7C88"/>
    <w:rsid w:val="002D041A"/>
    <w:rsid w:val="002D0816"/>
    <w:rsid w:val="002D1124"/>
    <w:rsid w:val="002D11D7"/>
    <w:rsid w:val="002D13C6"/>
    <w:rsid w:val="002D18E4"/>
    <w:rsid w:val="002D1AE2"/>
    <w:rsid w:val="002D1B95"/>
    <w:rsid w:val="002D20ED"/>
    <w:rsid w:val="002D2146"/>
    <w:rsid w:val="002D292A"/>
    <w:rsid w:val="002D3481"/>
    <w:rsid w:val="002D3B63"/>
    <w:rsid w:val="002D3CD6"/>
    <w:rsid w:val="002D3F21"/>
    <w:rsid w:val="002D414D"/>
    <w:rsid w:val="002D416B"/>
    <w:rsid w:val="002D418C"/>
    <w:rsid w:val="002D4364"/>
    <w:rsid w:val="002D4894"/>
    <w:rsid w:val="002D4EE9"/>
    <w:rsid w:val="002D5A35"/>
    <w:rsid w:val="002D5BFD"/>
    <w:rsid w:val="002D5C27"/>
    <w:rsid w:val="002D6094"/>
    <w:rsid w:val="002D6574"/>
    <w:rsid w:val="002D6D86"/>
    <w:rsid w:val="002D7019"/>
    <w:rsid w:val="002D7304"/>
    <w:rsid w:val="002D76FE"/>
    <w:rsid w:val="002D774A"/>
    <w:rsid w:val="002D7F74"/>
    <w:rsid w:val="002E0347"/>
    <w:rsid w:val="002E07C2"/>
    <w:rsid w:val="002E095D"/>
    <w:rsid w:val="002E0B11"/>
    <w:rsid w:val="002E11A0"/>
    <w:rsid w:val="002E11F7"/>
    <w:rsid w:val="002E1550"/>
    <w:rsid w:val="002E1638"/>
    <w:rsid w:val="002E176D"/>
    <w:rsid w:val="002E17B0"/>
    <w:rsid w:val="002E17D8"/>
    <w:rsid w:val="002E1A15"/>
    <w:rsid w:val="002E1DBF"/>
    <w:rsid w:val="002E1DCA"/>
    <w:rsid w:val="002E1E67"/>
    <w:rsid w:val="002E1F23"/>
    <w:rsid w:val="002E2FC4"/>
    <w:rsid w:val="002E3238"/>
    <w:rsid w:val="002E3258"/>
    <w:rsid w:val="002E33D8"/>
    <w:rsid w:val="002E398D"/>
    <w:rsid w:val="002E448A"/>
    <w:rsid w:val="002E48A0"/>
    <w:rsid w:val="002E54F3"/>
    <w:rsid w:val="002E57AF"/>
    <w:rsid w:val="002E5D93"/>
    <w:rsid w:val="002E60F7"/>
    <w:rsid w:val="002E61B7"/>
    <w:rsid w:val="002E63A1"/>
    <w:rsid w:val="002E6949"/>
    <w:rsid w:val="002E6AC5"/>
    <w:rsid w:val="002E6D32"/>
    <w:rsid w:val="002E6DD9"/>
    <w:rsid w:val="002E7218"/>
    <w:rsid w:val="002E7343"/>
    <w:rsid w:val="002E7B63"/>
    <w:rsid w:val="002E7BEC"/>
    <w:rsid w:val="002F02EB"/>
    <w:rsid w:val="002F1055"/>
    <w:rsid w:val="002F1D10"/>
    <w:rsid w:val="002F20E7"/>
    <w:rsid w:val="002F2771"/>
    <w:rsid w:val="002F30F7"/>
    <w:rsid w:val="002F312B"/>
    <w:rsid w:val="002F3686"/>
    <w:rsid w:val="002F3707"/>
    <w:rsid w:val="002F37CE"/>
    <w:rsid w:val="002F3E12"/>
    <w:rsid w:val="002F4EFD"/>
    <w:rsid w:val="002F510B"/>
    <w:rsid w:val="002F57F0"/>
    <w:rsid w:val="002F59E0"/>
    <w:rsid w:val="002F62AB"/>
    <w:rsid w:val="002F6F30"/>
    <w:rsid w:val="002F7875"/>
    <w:rsid w:val="002F7A8A"/>
    <w:rsid w:val="002F7AE9"/>
    <w:rsid w:val="002F7EAA"/>
    <w:rsid w:val="002F7FED"/>
    <w:rsid w:val="003001BA"/>
    <w:rsid w:val="003002C1"/>
    <w:rsid w:val="003004B6"/>
    <w:rsid w:val="003006B3"/>
    <w:rsid w:val="00300964"/>
    <w:rsid w:val="00300B98"/>
    <w:rsid w:val="00301370"/>
    <w:rsid w:val="003015B3"/>
    <w:rsid w:val="00301600"/>
    <w:rsid w:val="003018CF"/>
    <w:rsid w:val="00301C02"/>
    <w:rsid w:val="00301DFD"/>
    <w:rsid w:val="00302086"/>
    <w:rsid w:val="003022C5"/>
    <w:rsid w:val="00302F1E"/>
    <w:rsid w:val="003031B8"/>
    <w:rsid w:val="00303307"/>
    <w:rsid w:val="003035C8"/>
    <w:rsid w:val="003038CB"/>
    <w:rsid w:val="00303963"/>
    <w:rsid w:val="003058DD"/>
    <w:rsid w:val="00305C11"/>
    <w:rsid w:val="00306141"/>
    <w:rsid w:val="00306327"/>
    <w:rsid w:val="0030723C"/>
    <w:rsid w:val="00307364"/>
    <w:rsid w:val="00307987"/>
    <w:rsid w:val="003107A2"/>
    <w:rsid w:val="00310B0F"/>
    <w:rsid w:val="00310FA0"/>
    <w:rsid w:val="00311155"/>
    <w:rsid w:val="00311C68"/>
    <w:rsid w:val="00311DC2"/>
    <w:rsid w:val="00312771"/>
    <w:rsid w:val="00312B5C"/>
    <w:rsid w:val="00312F35"/>
    <w:rsid w:val="003131AC"/>
    <w:rsid w:val="003132D5"/>
    <w:rsid w:val="00313837"/>
    <w:rsid w:val="00313D6A"/>
    <w:rsid w:val="00313D75"/>
    <w:rsid w:val="003140C9"/>
    <w:rsid w:val="003140CE"/>
    <w:rsid w:val="00314C70"/>
    <w:rsid w:val="0031526A"/>
    <w:rsid w:val="0031540F"/>
    <w:rsid w:val="00316FD6"/>
    <w:rsid w:val="0031701E"/>
    <w:rsid w:val="00317B9C"/>
    <w:rsid w:val="00317F77"/>
    <w:rsid w:val="0032075A"/>
    <w:rsid w:val="0032098E"/>
    <w:rsid w:val="003209FA"/>
    <w:rsid w:val="00320B6A"/>
    <w:rsid w:val="00320CD7"/>
    <w:rsid w:val="003211A4"/>
    <w:rsid w:val="00321723"/>
    <w:rsid w:val="00322092"/>
    <w:rsid w:val="003225F7"/>
    <w:rsid w:val="00322AC7"/>
    <w:rsid w:val="00322AF3"/>
    <w:rsid w:val="00322BA3"/>
    <w:rsid w:val="00322F79"/>
    <w:rsid w:val="00323099"/>
    <w:rsid w:val="00323295"/>
    <w:rsid w:val="0032333D"/>
    <w:rsid w:val="003236E5"/>
    <w:rsid w:val="003239F6"/>
    <w:rsid w:val="00323A16"/>
    <w:rsid w:val="00324146"/>
    <w:rsid w:val="00324293"/>
    <w:rsid w:val="003257CC"/>
    <w:rsid w:val="00325F32"/>
    <w:rsid w:val="00326004"/>
    <w:rsid w:val="003263F3"/>
    <w:rsid w:val="00326589"/>
    <w:rsid w:val="003267F3"/>
    <w:rsid w:val="00326896"/>
    <w:rsid w:val="00326A70"/>
    <w:rsid w:val="00326AE3"/>
    <w:rsid w:val="0032764F"/>
    <w:rsid w:val="003278B9"/>
    <w:rsid w:val="0032791C"/>
    <w:rsid w:val="00327968"/>
    <w:rsid w:val="003302B7"/>
    <w:rsid w:val="00330E1A"/>
    <w:rsid w:val="00330E95"/>
    <w:rsid w:val="00330FE9"/>
    <w:rsid w:val="00330FEF"/>
    <w:rsid w:val="0033186A"/>
    <w:rsid w:val="00331C03"/>
    <w:rsid w:val="00331E4D"/>
    <w:rsid w:val="003325CB"/>
    <w:rsid w:val="00332878"/>
    <w:rsid w:val="00332EAE"/>
    <w:rsid w:val="003337D1"/>
    <w:rsid w:val="003337F6"/>
    <w:rsid w:val="003348E4"/>
    <w:rsid w:val="00335279"/>
    <w:rsid w:val="003352D2"/>
    <w:rsid w:val="00335E36"/>
    <w:rsid w:val="003361E9"/>
    <w:rsid w:val="0033626D"/>
    <w:rsid w:val="00336351"/>
    <w:rsid w:val="003370F1"/>
    <w:rsid w:val="00337783"/>
    <w:rsid w:val="00337C41"/>
    <w:rsid w:val="00337C9D"/>
    <w:rsid w:val="003402D4"/>
    <w:rsid w:val="003405F0"/>
    <w:rsid w:val="0034080B"/>
    <w:rsid w:val="003414D4"/>
    <w:rsid w:val="003417B1"/>
    <w:rsid w:val="00341F2B"/>
    <w:rsid w:val="0034205C"/>
    <w:rsid w:val="003428E5"/>
    <w:rsid w:val="00342BC7"/>
    <w:rsid w:val="00343767"/>
    <w:rsid w:val="00343815"/>
    <w:rsid w:val="00343BA5"/>
    <w:rsid w:val="00343EEC"/>
    <w:rsid w:val="0034452B"/>
    <w:rsid w:val="00344E30"/>
    <w:rsid w:val="00345A39"/>
    <w:rsid w:val="00345A5A"/>
    <w:rsid w:val="00345F1D"/>
    <w:rsid w:val="00346FD1"/>
    <w:rsid w:val="003478C9"/>
    <w:rsid w:val="00347AE3"/>
    <w:rsid w:val="00347CE3"/>
    <w:rsid w:val="00347E4D"/>
    <w:rsid w:val="00347FC5"/>
    <w:rsid w:val="003501B0"/>
    <w:rsid w:val="00350901"/>
    <w:rsid w:val="00350A43"/>
    <w:rsid w:val="00350FEB"/>
    <w:rsid w:val="0035112F"/>
    <w:rsid w:val="00351AFE"/>
    <w:rsid w:val="00351BF0"/>
    <w:rsid w:val="0035217A"/>
    <w:rsid w:val="003521E4"/>
    <w:rsid w:val="00352640"/>
    <w:rsid w:val="00352FCF"/>
    <w:rsid w:val="0035365A"/>
    <w:rsid w:val="00353C35"/>
    <w:rsid w:val="00354558"/>
    <w:rsid w:val="00355261"/>
    <w:rsid w:val="00355854"/>
    <w:rsid w:val="00355A3F"/>
    <w:rsid w:val="00355D2A"/>
    <w:rsid w:val="00355E02"/>
    <w:rsid w:val="003566B2"/>
    <w:rsid w:val="00356759"/>
    <w:rsid w:val="00360A84"/>
    <w:rsid w:val="00360CF3"/>
    <w:rsid w:val="00360D19"/>
    <w:rsid w:val="00360DED"/>
    <w:rsid w:val="003615C9"/>
    <w:rsid w:val="0036180F"/>
    <w:rsid w:val="00361935"/>
    <w:rsid w:val="00362357"/>
    <w:rsid w:val="00362416"/>
    <w:rsid w:val="003625BF"/>
    <w:rsid w:val="003633C4"/>
    <w:rsid w:val="003634BB"/>
    <w:rsid w:val="0036380F"/>
    <w:rsid w:val="00363C43"/>
    <w:rsid w:val="00363FD3"/>
    <w:rsid w:val="003647B0"/>
    <w:rsid w:val="00364EA0"/>
    <w:rsid w:val="003652EC"/>
    <w:rsid w:val="003653DB"/>
    <w:rsid w:val="00366955"/>
    <w:rsid w:val="00366B58"/>
    <w:rsid w:val="00366DFD"/>
    <w:rsid w:val="00367721"/>
    <w:rsid w:val="00367BD5"/>
    <w:rsid w:val="003711A4"/>
    <w:rsid w:val="00371250"/>
    <w:rsid w:val="00371554"/>
    <w:rsid w:val="003715D5"/>
    <w:rsid w:val="00371696"/>
    <w:rsid w:val="00372438"/>
    <w:rsid w:val="00372AD7"/>
    <w:rsid w:val="00372D5A"/>
    <w:rsid w:val="00372EF5"/>
    <w:rsid w:val="00372F0B"/>
    <w:rsid w:val="00373525"/>
    <w:rsid w:val="00373656"/>
    <w:rsid w:val="0037374A"/>
    <w:rsid w:val="00373853"/>
    <w:rsid w:val="0037392C"/>
    <w:rsid w:val="00373D71"/>
    <w:rsid w:val="00373EA4"/>
    <w:rsid w:val="003744F5"/>
    <w:rsid w:val="00374900"/>
    <w:rsid w:val="003750DB"/>
    <w:rsid w:val="003750FF"/>
    <w:rsid w:val="003754CC"/>
    <w:rsid w:val="0037587F"/>
    <w:rsid w:val="00375CE4"/>
    <w:rsid w:val="00375CF1"/>
    <w:rsid w:val="00375D88"/>
    <w:rsid w:val="003764F8"/>
    <w:rsid w:val="00376629"/>
    <w:rsid w:val="00376696"/>
    <w:rsid w:val="00376E20"/>
    <w:rsid w:val="003778C6"/>
    <w:rsid w:val="00380191"/>
    <w:rsid w:val="0038027E"/>
    <w:rsid w:val="00380566"/>
    <w:rsid w:val="00380615"/>
    <w:rsid w:val="00380C66"/>
    <w:rsid w:val="003812CF"/>
    <w:rsid w:val="0038150C"/>
    <w:rsid w:val="0038154D"/>
    <w:rsid w:val="0038156D"/>
    <w:rsid w:val="0038171A"/>
    <w:rsid w:val="00381AEA"/>
    <w:rsid w:val="00381B3B"/>
    <w:rsid w:val="00381DF6"/>
    <w:rsid w:val="003820D7"/>
    <w:rsid w:val="0038351F"/>
    <w:rsid w:val="00383833"/>
    <w:rsid w:val="00383AE4"/>
    <w:rsid w:val="00383D86"/>
    <w:rsid w:val="003843EB"/>
    <w:rsid w:val="0038595E"/>
    <w:rsid w:val="00385E5B"/>
    <w:rsid w:val="00385F79"/>
    <w:rsid w:val="00386655"/>
    <w:rsid w:val="003866D7"/>
    <w:rsid w:val="003868DF"/>
    <w:rsid w:val="0038693A"/>
    <w:rsid w:val="00386A74"/>
    <w:rsid w:val="00386ACB"/>
    <w:rsid w:val="00386B7D"/>
    <w:rsid w:val="003874C8"/>
    <w:rsid w:val="0039000D"/>
    <w:rsid w:val="00390DCF"/>
    <w:rsid w:val="00390FD0"/>
    <w:rsid w:val="00391315"/>
    <w:rsid w:val="0039164D"/>
    <w:rsid w:val="003917BC"/>
    <w:rsid w:val="00391ACB"/>
    <w:rsid w:val="00391C0E"/>
    <w:rsid w:val="003922F3"/>
    <w:rsid w:val="00392361"/>
    <w:rsid w:val="00392610"/>
    <w:rsid w:val="00392FB8"/>
    <w:rsid w:val="003932BB"/>
    <w:rsid w:val="003932FD"/>
    <w:rsid w:val="00393A77"/>
    <w:rsid w:val="00393C4E"/>
    <w:rsid w:val="00393E4B"/>
    <w:rsid w:val="00394356"/>
    <w:rsid w:val="003943CF"/>
    <w:rsid w:val="003948BE"/>
    <w:rsid w:val="00394A22"/>
    <w:rsid w:val="0039556C"/>
    <w:rsid w:val="0039570A"/>
    <w:rsid w:val="00395950"/>
    <w:rsid w:val="00395A07"/>
    <w:rsid w:val="00395B5C"/>
    <w:rsid w:val="00396513"/>
    <w:rsid w:val="00396AEC"/>
    <w:rsid w:val="003972BC"/>
    <w:rsid w:val="00397FCD"/>
    <w:rsid w:val="003A029A"/>
    <w:rsid w:val="003A057B"/>
    <w:rsid w:val="003A0E57"/>
    <w:rsid w:val="003A0F37"/>
    <w:rsid w:val="003A2A22"/>
    <w:rsid w:val="003A2FCF"/>
    <w:rsid w:val="003A33C9"/>
    <w:rsid w:val="003A3622"/>
    <w:rsid w:val="003A399C"/>
    <w:rsid w:val="003A3B41"/>
    <w:rsid w:val="003A3BA2"/>
    <w:rsid w:val="003A3DBA"/>
    <w:rsid w:val="003A3E90"/>
    <w:rsid w:val="003A42E3"/>
    <w:rsid w:val="003A4972"/>
    <w:rsid w:val="003A4DD0"/>
    <w:rsid w:val="003A5077"/>
    <w:rsid w:val="003A5814"/>
    <w:rsid w:val="003A5A11"/>
    <w:rsid w:val="003A5C92"/>
    <w:rsid w:val="003A5E9E"/>
    <w:rsid w:val="003A6CF2"/>
    <w:rsid w:val="003A70DB"/>
    <w:rsid w:val="003A7CEF"/>
    <w:rsid w:val="003B0239"/>
    <w:rsid w:val="003B0A24"/>
    <w:rsid w:val="003B0C72"/>
    <w:rsid w:val="003B0EAD"/>
    <w:rsid w:val="003B0ED1"/>
    <w:rsid w:val="003B106B"/>
    <w:rsid w:val="003B11AD"/>
    <w:rsid w:val="003B167F"/>
    <w:rsid w:val="003B178A"/>
    <w:rsid w:val="003B17A2"/>
    <w:rsid w:val="003B19E7"/>
    <w:rsid w:val="003B2677"/>
    <w:rsid w:val="003B2809"/>
    <w:rsid w:val="003B308F"/>
    <w:rsid w:val="003B31ED"/>
    <w:rsid w:val="003B32C2"/>
    <w:rsid w:val="003B3394"/>
    <w:rsid w:val="003B3425"/>
    <w:rsid w:val="003B3493"/>
    <w:rsid w:val="003B3502"/>
    <w:rsid w:val="003B37CD"/>
    <w:rsid w:val="003B390C"/>
    <w:rsid w:val="003B4BCF"/>
    <w:rsid w:val="003B504C"/>
    <w:rsid w:val="003B5080"/>
    <w:rsid w:val="003B5352"/>
    <w:rsid w:val="003B5C7B"/>
    <w:rsid w:val="003B63F2"/>
    <w:rsid w:val="003B642E"/>
    <w:rsid w:val="003B64EC"/>
    <w:rsid w:val="003B693C"/>
    <w:rsid w:val="003B697A"/>
    <w:rsid w:val="003B6E44"/>
    <w:rsid w:val="003B7119"/>
    <w:rsid w:val="003B7647"/>
    <w:rsid w:val="003B7687"/>
    <w:rsid w:val="003B76F8"/>
    <w:rsid w:val="003B7760"/>
    <w:rsid w:val="003C013B"/>
    <w:rsid w:val="003C0AC6"/>
    <w:rsid w:val="003C0FCD"/>
    <w:rsid w:val="003C11A6"/>
    <w:rsid w:val="003C1FA2"/>
    <w:rsid w:val="003C2192"/>
    <w:rsid w:val="003C2566"/>
    <w:rsid w:val="003C2EE5"/>
    <w:rsid w:val="003C395E"/>
    <w:rsid w:val="003C3FA2"/>
    <w:rsid w:val="003C4290"/>
    <w:rsid w:val="003C49DB"/>
    <w:rsid w:val="003C50F9"/>
    <w:rsid w:val="003C511F"/>
    <w:rsid w:val="003C5266"/>
    <w:rsid w:val="003C55B1"/>
    <w:rsid w:val="003C5724"/>
    <w:rsid w:val="003C5914"/>
    <w:rsid w:val="003C5AD6"/>
    <w:rsid w:val="003C631E"/>
    <w:rsid w:val="003C6444"/>
    <w:rsid w:val="003C6571"/>
    <w:rsid w:val="003C68BC"/>
    <w:rsid w:val="003C697D"/>
    <w:rsid w:val="003C6A28"/>
    <w:rsid w:val="003C6E84"/>
    <w:rsid w:val="003C71B0"/>
    <w:rsid w:val="003C7227"/>
    <w:rsid w:val="003C7A93"/>
    <w:rsid w:val="003D010E"/>
    <w:rsid w:val="003D0297"/>
    <w:rsid w:val="003D094F"/>
    <w:rsid w:val="003D0AF3"/>
    <w:rsid w:val="003D0D34"/>
    <w:rsid w:val="003D0E43"/>
    <w:rsid w:val="003D1AED"/>
    <w:rsid w:val="003D2404"/>
    <w:rsid w:val="003D241E"/>
    <w:rsid w:val="003D2642"/>
    <w:rsid w:val="003D2D4D"/>
    <w:rsid w:val="003D2FCD"/>
    <w:rsid w:val="003D30DE"/>
    <w:rsid w:val="003D3399"/>
    <w:rsid w:val="003D363B"/>
    <w:rsid w:val="003D3659"/>
    <w:rsid w:val="003D3A8A"/>
    <w:rsid w:val="003D3E51"/>
    <w:rsid w:val="003D44D2"/>
    <w:rsid w:val="003D466B"/>
    <w:rsid w:val="003D49D8"/>
    <w:rsid w:val="003D4F6F"/>
    <w:rsid w:val="003D4FB3"/>
    <w:rsid w:val="003D544A"/>
    <w:rsid w:val="003D5510"/>
    <w:rsid w:val="003D55A7"/>
    <w:rsid w:val="003D5C0C"/>
    <w:rsid w:val="003D60B0"/>
    <w:rsid w:val="003D613B"/>
    <w:rsid w:val="003D6A5F"/>
    <w:rsid w:val="003D6E2E"/>
    <w:rsid w:val="003D7177"/>
    <w:rsid w:val="003D7396"/>
    <w:rsid w:val="003D768A"/>
    <w:rsid w:val="003D7769"/>
    <w:rsid w:val="003E0548"/>
    <w:rsid w:val="003E0950"/>
    <w:rsid w:val="003E0AD6"/>
    <w:rsid w:val="003E143F"/>
    <w:rsid w:val="003E16C4"/>
    <w:rsid w:val="003E1990"/>
    <w:rsid w:val="003E1BD0"/>
    <w:rsid w:val="003E24D0"/>
    <w:rsid w:val="003E2585"/>
    <w:rsid w:val="003E2A17"/>
    <w:rsid w:val="003E2AB2"/>
    <w:rsid w:val="003E2B03"/>
    <w:rsid w:val="003E2C3B"/>
    <w:rsid w:val="003E2DCB"/>
    <w:rsid w:val="003E2E33"/>
    <w:rsid w:val="003E2E96"/>
    <w:rsid w:val="003E3329"/>
    <w:rsid w:val="003E3430"/>
    <w:rsid w:val="003E36D0"/>
    <w:rsid w:val="003E39D2"/>
    <w:rsid w:val="003E4D08"/>
    <w:rsid w:val="003E6AF1"/>
    <w:rsid w:val="003E6C47"/>
    <w:rsid w:val="003E72FD"/>
    <w:rsid w:val="003E736B"/>
    <w:rsid w:val="003F0E8F"/>
    <w:rsid w:val="003F13C4"/>
    <w:rsid w:val="003F1746"/>
    <w:rsid w:val="003F2A1C"/>
    <w:rsid w:val="003F2E14"/>
    <w:rsid w:val="003F2E55"/>
    <w:rsid w:val="003F31CB"/>
    <w:rsid w:val="003F31F0"/>
    <w:rsid w:val="003F34F6"/>
    <w:rsid w:val="003F365A"/>
    <w:rsid w:val="003F3719"/>
    <w:rsid w:val="003F39CD"/>
    <w:rsid w:val="003F3A81"/>
    <w:rsid w:val="003F3DBD"/>
    <w:rsid w:val="003F4666"/>
    <w:rsid w:val="003F4B14"/>
    <w:rsid w:val="003F4D97"/>
    <w:rsid w:val="003F4DC0"/>
    <w:rsid w:val="003F5328"/>
    <w:rsid w:val="003F554E"/>
    <w:rsid w:val="003F5931"/>
    <w:rsid w:val="003F6349"/>
    <w:rsid w:val="003F667B"/>
    <w:rsid w:val="003F6860"/>
    <w:rsid w:val="003F7547"/>
    <w:rsid w:val="003F75E5"/>
    <w:rsid w:val="003F7646"/>
    <w:rsid w:val="003F7863"/>
    <w:rsid w:val="003F79B5"/>
    <w:rsid w:val="004004D5"/>
    <w:rsid w:val="00400D5B"/>
    <w:rsid w:val="00400F93"/>
    <w:rsid w:val="00400FC3"/>
    <w:rsid w:val="0040116E"/>
    <w:rsid w:val="00401BBC"/>
    <w:rsid w:val="00401DD6"/>
    <w:rsid w:val="00402034"/>
    <w:rsid w:val="004023BD"/>
    <w:rsid w:val="00402508"/>
    <w:rsid w:val="004026F6"/>
    <w:rsid w:val="00402859"/>
    <w:rsid w:val="004029F2"/>
    <w:rsid w:val="00404038"/>
    <w:rsid w:val="004044A2"/>
    <w:rsid w:val="00404594"/>
    <w:rsid w:val="0040481A"/>
    <w:rsid w:val="00405243"/>
    <w:rsid w:val="004057A7"/>
    <w:rsid w:val="00405E9C"/>
    <w:rsid w:val="00405F78"/>
    <w:rsid w:val="004062B1"/>
    <w:rsid w:val="004063D4"/>
    <w:rsid w:val="00406740"/>
    <w:rsid w:val="004067D1"/>
    <w:rsid w:val="004072E9"/>
    <w:rsid w:val="0040765F"/>
    <w:rsid w:val="00407A79"/>
    <w:rsid w:val="00407E73"/>
    <w:rsid w:val="00407EEB"/>
    <w:rsid w:val="00410BA3"/>
    <w:rsid w:val="00411168"/>
    <w:rsid w:val="004114A4"/>
    <w:rsid w:val="00411967"/>
    <w:rsid w:val="00412119"/>
    <w:rsid w:val="00412C54"/>
    <w:rsid w:val="00412CC9"/>
    <w:rsid w:val="0041316D"/>
    <w:rsid w:val="0041341A"/>
    <w:rsid w:val="0041368F"/>
    <w:rsid w:val="00413773"/>
    <w:rsid w:val="004137D3"/>
    <w:rsid w:val="00413D1D"/>
    <w:rsid w:val="00413ED5"/>
    <w:rsid w:val="00413EF5"/>
    <w:rsid w:val="004140EB"/>
    <w:rsid w:val="004144B9"/>
    <w:rsid w:val="00414948"/>
    <w:rsid w:val="00414F9B"/>
    <w:rsid w:val="00414FF2"/>
    <w:rsid w:val="00415162"/>
    <w:rsid w:val="00415208"/>
    <w:rsid w:val="004152EB"/>
    <w:rsid w:val="00415C2A"/>
    <w:rsid w:val="00415D4F"/>
    <w:rsid w:val="0041614A"/>
    <w:rsid w:val="004161B0"/>
    <w:rsid w:val="00416605"/>
    <w:rsid w:val="00416BFA"/>
    <w:rsid w:val="004170DD"/>
    <w:rsid w:val="00417557"/>
    <w:rsid w:val="00417A27"/>
    <w:rsid w:val="00417A6A"/>
    <w:rsid w:val="00417AF6"/>
    <w:rsid w:val="004201A2"/>
    <w:rsid w:val="0042041F"/>
    <w:rsid w:val="0042054F"/>
    <w:rsid w:val="0042082E"/>
    <w:rsid w:val="00420B72"/>
    <w:rsid w:val="00420F51"/>
    <w:rsid w:val="00421125"/>
    <w:rsid w:val="00421218"/>
    <w:rsid w:val="0042156F"/>
    <w:rsid w:val="00421742"/>
    <w:rsid w:val="00421A9A"/>
    <w:rsid w:val="004221E6"/>
    <w:rsid w:val="00422831"/>
    <w:rsid w:val="00422E53"/>
    <w:rsid w:val="00422E59"/>
    <w:rsid w:val="004235D9"/>
    <w:rsid w:val="00423629"/>
    <w:rsid w:val="004240E6"/>
    <w:rsid w:val="00424545"/>
    <w:rsid w:val="00424817"/>
    <w:rsid w:val="00424901"/>
    <w:rsid w:val="00424909"/>
    <w:rsid w:val="00424BC8"/>
    <w:rsid w:val="00424D1B"/>
    <w:rsid w:val="00424DF4"/>
    <w:rsid w:val="00425DAF"/>
    <w:rsid w:val="004260D7"/>
    <w:rsid w:val="0042640D"/>
    <w:rsid w:val="00426A2E"/>
    <w:rsid w:val="00426C3F"/>
    <w:rsid w:val="00426DAF"/>
    <w:rsid w:val="0042793E"/>
    <w:rsid w:val="00427B9D"/>
    <w:rsid w:val="00427DB0"/>
    <w:rsid w:val="004300E8"/>
    <w:rsid w:val="0043015E"/>
    <w:rsid w:val="004301C8"/>
    <w:rsid w:val="00430332"/>
    <w:rsid w:val="00430B7D"/>
    <w:rsid w:val="004313D7"/>
    <w:rsid w:val="004315F0"/>
    <w:rsid w:val="004323C6"/>
    <w:rsid w:val="00432571"/>
    <w:rsid w:val="00432C6A"/>
    <w:rsid w:val="00433226"/>
    <w:rsid w:val="00433BD6"/>
    <w:rsid w:val="00433E9C"/>
    <w:rsid w:val="00433F70"/>
    <w:rsid w:val="00434049"/>
    <w:rsid w:val="004351DA"/>
    <w:rsid w:val="00437024"/>
    <w:rsid w:val="004378FF"/>
    <w:rsid w:val="00437C86"/>
    <w:rsid w:val="00437ED6"/>
    <w:rsid w:val="00437F33"/>
    <w:rsid w:val="0044005E"/>
    <w:rsid w:val="0044012E"/>
    <w:rsid w:val="00440602"/>
    <w:rsid w:val="004409AF"/>
    <w:rsid w:val="00440C6C"/>
    <w:rsid w:val="0044123F"/>
    <w:rsid w:val="004416BE"/>
    <w:rsid w:val="00441BD8"/>
    <w:rsid w:val="004422CB"/>
    <w:rsid w:val="004425A6"/>
    <w:rsid w:val="00442F29"/>
    <w:rsid w:val="00443673"/>
    <w:rsid w:val="004437C8"/>
    <w:rsid w:val="004440C3"/>
    <w:rsid w:val="0044413E"/>
    <w:rsid w:val="0044445C"/>
    <w:rsid w:val="00444D76"/>
    <w:rsid w:val="00445734"/>
    <w:rsid w:val="00445956"/>
    <w:rsid w:val="00445AD6"/>
    <w:rsid w:val="00445DB7"/>
    <w:rsid w:val="00446458"/>
    <w:rsid w:val="0044659F"/>
    <w:rsid w:val="00447272"/>
    <w:rsid w:val="0044729E"/>
    <w:rsid w:val="00447330"/>
    <w:rsid w:val="00447D48"/>
    <w:rsid w:val="00447E55"/>
    <w:rsid w:val="00447F8B"/>
    <w:rsid w:val="004500A9"/>
    <w:rsid w:val="004502C6"/>
    <w:rsid w:val="00451114"/>
    <w:rsid w:val="004511B0"/>
    <w:rsid w:val="00451ABF"/>
    <w:rsid w:val="00452CFC"/>
    <w:rsid w:val="00452D0D"/>
    <w:rsid w:val="004530CC"/>
    <w:rsid w:val="00453609"/>
    <w:rsid w:val="004540A2"/>
    <w:rsid w:val="004545A6"/>
    <w:rsid w:val="00454974"/>
    <w:rsid w:val="00454DD3"/>
    <w:rsid w:val="00455264"/>
    <w:rsid w:val="00455947"/>
    <w:rsid w:val="00455ADB"/>
    <w:rsid w:val="00455C6F"/>
    <w:rsid w:val="00456571"/>
    <w:rsid w:val="00456CC1"/>
    <w:rsid w:val="00456D94"/>
    <w:rsid w:val="00456E70"/>
    <w:rsid w:val="004570E6"/>
    <w:rsid w:val="004571F1"/>
    <w:rsid w:val="00457357"/>
    <w:rsid w:val="004600B0"/>
    <w:rsid w:val="0046029D"/>
    <w:rsid w:val="004603F0"/>
    <w:rsid w:val="00460AB4"/>
    <w:rsid w:val="00460BE8"/>
    <w:rsid w:val="004612AD"/>
    <w:rsid w:val="00461853"/>
    <w:rsid w:val="004618D5"/>
    <w:rsid w:val="00462338"/>
    <w:rsid w:val="0046255F"/>
    <w:rsid w:val="0046269C"/>
    <w:rsid w:val="0046287C"/>
    <w:rsid w:val="00462D78"/>
    <w:rsid w:val="00462F1E"/>
    <w:rsid w:val="00462FC2"/>
    <w:rsid w:val="0046328B"/>
    <w:rsid w:val="00463C71"/>
    <w:rsid w:val="00463DF7"/>
    <w:rsid w:val="00463FBC"/>
    <w:rsid w:val="00464085"/>
    <w:rsid w:val="0046435A"/>
    <w:rsid w:val="00464A46"/>
    <w:rsid w:val="00464FBE"/>
    <w:rsid w:val="00465141"/>
    <w:rsid w:val="00465AC4"/>
    <w:rsid w:val="00465AFC"/>
    <w:rsid w:val="004666C5"/>
    <w:rsid w:val="00466C1A"/>
    <w:rsid w:val="00466EB9"/>
    <w:rsid w:val="00467129"/>
    <w:rsid w:val="00467D4C"/>
    <w:rsid w:val="00467FE1"/>
    <w:rsid w:val="004701FD"/>
    <w:rsid w:val="0047036D"/>
    <w:rsid w:val="004708CC"/>
    <w:rsid w:val="00470B73"/>
    <w:rsid w:val="00470E40"/>
    <w:rsid w:val="004710E6"/>
    <w:rsid w:val="00471654"/>
    <w:rsid w:val="00471709"/>
    <w:rsid w:val="004722D4"/>
    <w:rsid w:val="004726B4"/>
    <w:rsid w:val="00472950"/>
    <w:rsid w:val="00472A8C"/>
    <w:rsid w:val="00472AA7"/>
    <w:rsid w:val="00472C65"/>
    <w:rsid w:val="00472DA9"/>
    <w:rsid w:val="00472E82"/>
    <w:rsid w:val="00473614"/>
    <w:rsid w:val="00473692"/>
    <w:rsid w:val="0047388C"/>
    <w:rsid w:val="00473912"/>
    <w:rsid w:val="00473C18"/>
    <w:rsid w:val="00474EAE"/>
    <w:rsid w:val="00474ECD"/>
    <w:rsid w:val="00475205"/>
    <w:rsid w:val="004758C1"/>
    <w:rsid w:val="00475B8D"/>
    <w:rsid w:val="00475DD8"/>
    <w:rsid w:val="00475FA9"/>
    <w:rsid w:val="00476016"/>
    <w:rsid w:val="004767B2"/>
    <w:rsid w:val="00476D21"/>
    <w:rsid w:val="004771C5"/>
    <w:rsid w:val="0047792E"/>
    <w:rsid w:val="00477A07"/>
    <w:rsid w:val="00480837"/>
    <w:rsid w:val="00480955"/>
    <w:rsid w:val="00480C77"/>
    <w:rsid w:val="00480D24"/>
    <w:rsid w:val="00481391"/>
    <w:rsid w:val="00481872"/>
    <w:rsid w:val="00481FC3"/>
    <w:rsid w:val="00482091"/>
    <w:rsid w:val="00482F3F"/>
    <w:rsid w:val="004830C3"/>
    <w:rsid w:val="00483AAD"/>
    <w:rsid w:val="00483B1C"/>
    <w:rsid w:val="00483CC3"/>
    <w:rsid w:val="00483DB2"/>
    <w:rsid w:val="0048407B"/>
    <w:rsid w:val="004849CE"/>
    <w:rsid w:val="00485414"/>
    <w:rsid w:val="00485474"/>
    <w:rsid w:val="00485AE1"/>
    <w:rsid w:val="0048614F"/>
    <w:rsid w:val="00486B5C"/>
    <w:rsid w:val="00487414"/>
    <w:rsid w:val="004875EE"/>
    <w:rsid w:val="004876B6"/>
    <w:rsid w:val="004876F0"/>
    <w:rsid w:val="00487A7E"/>
    <w:rsid w:val="00490574"/>
    <w:rsid w:val="0049079C"/>
    <w:rsid w:val="00490BA0"/>
    <w:rsid w:val="004912B0"/>
    <w:rsid w:val="0049137D"/>
    <w:rsid w:val="00492C8B"/>
    <w:rsid w:val="00492D8E"/>
    <w:rsid w:val="00493035"/>
    <w:rsid w:val="004933E6"/>
    <w:rsid w:val="00493709"/>
    <w:rsid w:val="00494151"/>
    <w:rsid w:val="0049432F"/>
    <w:rsid w:val="00494431"/>
    <w:rsid w:val="00494A86"/>
    <w:rsid w:val="00494B46"/>
    <w:rsid w:val="00494ED5"/>
    <w:rsid w:val="004952C3"/>
    <w:rsid w:val="00495C7B"/>
    <w:rsid w:val="0049615D"/>
    <w:rsid w:val="00496B0D"/>
    <w:rsid w:val="00496C2D"/>
    <w:rsid w:val="00496DA5"/>
    <w:rsid w:val="004972D6"/>
    <w:rsid w:val="0049759D"/>
    <w:rsid w:val="00497BF3"/>
    <w:rsid w:val="004A0724"/>
    <w:rsid w:val="004A0CF2"/>
    <w:rsid w:val="004A0DE8"/>
    <w:rsid w:val="004A1161"/>
    <w:rsid w:val="004A1801"/>
    <w:rsid w:val="004A224F"/>
    <w:rsid w:val="004A2358"/>
    <w:rsid w:val="004A2744"/>
    <w:rsid w:val="004A3B99"/>
    <w:rsid w:val="004A3FCA"/>
    <w:rsid w:val="004A4204"/>
    <w:rsid w:val="004A424B"/>
    <w:rsid w:val="004A4525"/>
    <w:rsid w:val="004A45ED"/>
    <w:rsid w:val="004A46A8"/>
    <w:rsid w:val="004A49B8"/>
    <w:rsid w:val="004A5988"/>
    <w:rsid w:val="004A6B94"/>
    <w:rsid w:val="004A7467"/>
    <w:rsid w:val="004A7DBB"/>
    <w:rsid w:val="004B0124"/>
    <w:rsid w:val="004B0504"/>
    <w:rsid w:val="004B12D2"/>
    <w:rsid w:val="004B196A"/>
    <w:rsid w:val="004B1D1F"/>
    <w:rsid w:val="004B1EC1"/>
    <w:rsid w:val="004B288A"/>
    <w:rsid w:val="004B2FBE"/>
    <w:rsid w:val="004B4828"/>
    <w:rsid w:val="004B489C"/>
    <w:rsid w:val="004B4A13"/>
    <w:rsid w:val="004B5C01"/>
    <w:rsid w:val="004B6067"/>
    <w:rsid w:val="004B62A1"/>
    <w:rsid w:val="004B6465"/>
    <w:rsid w:val="004C0CDE"/>
    <w:rsid w:val="004C159A"/>
    <w:rsid w:val="004C1B63"/>
    <w:rsid w:val="004C1BA3"/>
    <w:rsid w:val="004C24C5"/>
    <w:rsid w:val="004C2536"/>
    <w:rsid w:val="004C277B"/>
    <w:rsid w:val="004C2C99"/>
    <w:rsid w:val="004C2D11"/>
    <w:rsid w:val="004C2DF3"/>
    <w:rsid w:val="004C34E0"/>
    <w:rsid w:val="004C356B"/>
    <w:rsid w:val="004C463E"/>
    <w:rsid w:val="004C490B"/>
    <w:rsid w:val="004C524C"/>
    <w:rsid w:val="004C550D"/>
    <w:rsid w:val="004C55E2"/>
    <w:rsid w:val="004C5A3C"/>
    <w:rsid w:val="004C5DCD"/>
    <w:rsid w:val="004C5F86"/>
    <w:rsid w:val="004C624B"/>
    <w:rsid w:val="004C6D3F"/>
    <w:rsid w:val="004C721E"/>
    <w:rsid w:val="004C7751"/>
    <w:rsid w:val="004C7981"/>
    <w:rsid w:val="004D04D4"/>
    <w:rsid w:val="004D0982"/>
    <w:rsid w:val="004D0CBC"/>
    <w:rsid w:val="004D0D78"/>
    <w:rsid w:val="004D0E10"/>
    <w:rsid w:val="004D13C8"/>
    <w:rsid w:val="004D1432"/>
    <w:rsid w:val="004D1797"/>
    <w:rsid w:val="004D272F"/>
    <w:rsid w:val="004D2B79"/>
    <w:rsid w:val="004D2E7D"/>
    <w:rsid w:val="004D3321"/>
    <w:rsid w:val="004D336A"/>
    <w:rsid w:val="004D381B"/>
    <w:rsid w:val="004D3A7A"/>
    <w:rsid w:val="004D3D29"/>
    <w:rsid w:val="004D3ECD"/>
    <w:rsid w:val="004D4848"/>
    <w:rsid w:val="004D4857"/>
    <w:rsid w:val="004D4D50"/>
    <w:rsid w:val="004D50E0"/>
    <w:rsid w:val="004D50F4"/>
    <w:rsid w:val="004D54BB"/>
    <w:rsid w:val="004D575C"/>
    <w:rsid w:val="004D5E23"/>
    <w:rsid w:val="004D5E31"/>
    <w:rsid w:val="004D63CC"/>
    <w:rsid w:val="004D66A1"/>
    <w:rsid w:val="004D66C2"/>
    <w:rsid w:val="004D6AA8"/>
    <w:rsid w:val="004D70A2"/>
    <w:rsid w:val="004D70B8"/>
    <w:rsid w:val="004D77BE"/>
    <w:rsid w:val="004D7984"/>
    <w:rsid w:val="004E000B"/>
    <w:rsid w:val="004E06DC"/>
    <w:rsid w:val="004E0EE3"/>
    <w:rsid w:val="004E14F9"/>
    <w:rsid w:val="004E15B0"/>
    <w:rsid w:val="004E1B1A"/>
    <w:rsid w:val="004E21AE"/>
    <w:rsid w:val="004E251C"/>
    <w:rsid w:val="004E2F82"/>
    <w:rsid w:val="004E3558"/>
    <w:rsid w:val="004E3AB1"/>
    <w:rsid w:val="004E3C22"/>
    <w:rsid w:val="004E4B00"/>
    <w:rsid w:val="004E4B12"/>
    <w:rsid w:val="004E4EF0"/>
    <w:rsid w:val="004E532D"/>
    <w:rsid w:val="004E5ADF"/>
    <w:rsid w:val="004E5BED"/>
    <w:rsid w:val="004E6CB8"/>
    <w:rsid w:val="004E6CCA"/>
    <w:rsid w:val="004E740C"/>
    <w:rsid w:val="004E7CFC"/>
    <w:rsid w:val="004F0110"/>
    <w:rsid w:val="004F030A"/>
    <w:rsid w:val="004F07D8"/>
    <w:rsid w:val="004F08EE"/>
    <w:rsid w:val="004F11CE"/>
    <w:rsid w:val="004F1504"/>
    <w:rsid w:val="004F15A2"/>
    <w:rsid w:val="004F16CB"/>
    <w:rsid w:val="004F26E1"/>
    <w:rsid w:val="004F27F3"/>
    <w:rsid w:val="004F2EA9"/>
    <w:rsid w:val="004F2EE2"/>
    <w:rsid w:val="004F323F"/>
    <w:rsid w:val="004F3345"/>
    <w:rsid w:val="004F3805"/>
    <w:rsid w:val="004F3FF4"/>
    <w:rsid w:val="004F4259"/>
    <w:rsid w:val="004F4287"/>
    <w:rsid w:val="004F433B"/>
    <w:rsid w:val="004F4490"/>
    <w:rsid w:val="004F466E"/>
    <w:rsid w:val="004F471C"/>
    <w:rsid w:val="004F4944"/>
    <w:rsid w:val="004F4CF2"/>
    <w:rsid w:val="004F4DC6"/>
    <w:rsid w:val="004F4EA3"/>
    <w:rsid w:val="004F5B03"/>
    <w:rsid w:val="004F5E73"/>
    <w:rsid w:val="004F68F2"/>
    <w:rsid w:val="004F6ADC"/>
    <w:rsid w:val="004F6B41"/>
    <w:rsid w:val="004F6F2A"/>
    <w:rsid w:val="004F722A"/>
    <w:rsid w:val="004F77E1"/>
    <w:rsid w:val="004F79AE"/>
    <w:rsid w:val="00500137"/>
    <w:rsid w:val="00500492"/>
    <w:rsid w:val="0050099E"/>
    <w:rsid w:val="00500F4F"/>
    <w:rsid w:val="005010B3"/>
    <w:rsid w:val="0050122B"/>
    <w:rsid w:val="00501D23"/>
    <w:rsid w:val="00502240"/>
    <w:rsid w:val="00502298"/>
    <w:rsid w:val="00502415"/>
    <w:rsid w:val="00502592"/>
    <w:rsid w:val="00502B64"/>
    <w:rsid w:val="005032F7"/>
    <w:rsid w:val="00503BA3"/>
    <w:rsid w:val="00503F42"/>
    <w:rsid w:val="00504532"/>
    <w:rsid w:val="00505370"/>
    <w:rsid w:val="00505404"/>
    <w:rsid w:val="0050619F"/>
    <w:rsid w:val="00506276"/>
    <w:rsid w:val="00506B3F"/>
    <w:rsid w:val="00506EF6"/>
    <w:rsid w:val="00506FB7"/>
    <w:rsid w:val="0050713B"/>
    <w:rsid w:val="0050767E"/>
    <w:rsid w:val="00507A8B"/>
    <w:rsid w:val="00507C5A"/>
    <w:rsid w:val="00507D5F"/>
    <w:rsid w:val="005102F8"/>
    <w:rsid w:val="00510417"/>
    <w:rsid w:val="005104A1"/>
    <w:rsid w:val="00510730"/>
    <w:rsid w:val="00510E12"/>
    <w:rsid w:val="00510F42"/>
    <w:rsid w:val="00511754"/>
    <w:rsid w:val="00512038"/>
    <w:rsid w:val="00512903"/>
    <w:rsid w:val="00512D1D"/>
    <w:rsid w:val="005133A8"/>
    <w:rsid w:val="00513D4D"/>
    <w:rsid w:val="00514109"/>
    <w:rsid w:val="005142B6"/>
    <w:rsid w:val="005146B4"/>
    <w:rsid w:val="00514A4E"/>
    <w:rsid w:val="00515114"/>
    <w:rsid w:val="00515EA8"/>
    <w:rsid w:val="005172A7"/>
    <w:rsid w:val="005172FB"/>
    <w:rsid w:val="00517438"/>
    <w:rsid w:val="0052000B"/>
    <w:rsid w:val="00520707"/>
    <w:rsid w:val="00520742"/>
    <w:rsid w:val="00520A8A"/>
    <w:rsid w:val="00521399"/>
    <w:rsid w:val="005213BC"/>
    <w:rsid w:val="005219A3"/>
    <w:rsid w:val="00521BEB"/>
    <w:rsid w:val="00522077"/>
    <w:rsid w:val="00522392"/>
    <w:rsid w:val="0052301F"/>
    <w:rsid w:val="005238BB"/>
    <w:rsid w:val="00523AE7"/>
    <w:rsid w:val="00523B9D"/>
    <w:rsid w:val="005243A0"/>
    <w:rsid w:val="00525077"/>
    <w:rsid w:val="00525BFD"/>
    <w:rsid w:val="00525F0A"/>
    <w:rsid w:val="00525FED"/>
    <w:rsid w:val="005261D2"/>
    <w:rsid w:val="00526563"/>
    <w:rsid w:val="005267E1"/>
    <w:rsid w:val="00526A7E"/>
    <w:rsid w:val="00526CE2"/>
    <w:rsid w:val="00526EB2"/>
    <w:rsid w:val="005271B5"/>
    <w:rsid w:val="00527792"/>
    <w:rsid w:val="0052781F"/>
    <w:rsid w:val="00527AA5"/>
    <w:rsid w:val="00527DB6"/>
    <w:rsid w:val="005301BC"/>
    <w:rsid w:val="00530715"/>
    <w:rsid w:val="005307E5"/>
    <w:rsid w:val="005309FE"/>
    <w:rsid w:val="00530CC1"/>
    <w:rsid w:val="005311AC"/>
    <w:rsid w:val="0053204A"/>
    <w:rsid w:val="0053217D"/>
    <w:rsid w:val="00533068"/>
    <w:rsid w:val="00533220"/>
    <w:rsid w:val="00533360"/>
    <w:rsid w:val="005333F4"/>
    <w:rsid w:val="0053382E"/>
    <w:rsid w:val="005338F2"/>
    <w:rsid w:val="0053502F"/>
    <w:rsid w:val="00535A2B"/>
    <w:rsid w:val="0053681E"/>
    <w:rsid w:val="00536A76"/>
    <w:rsid w:val="00536BD1"/>
    <w:rsid w:val="00536FD4"/>
    <w:rsid w:val="0053762D"/>
    <w:rsid w:val="005378AA"/>
    <w:rsid w:val="00537D7A"/>
    <w:rsid w:val="00537F88"/>
    <w:rsid w:val="00540148"/>
    <w:rsid w:val="00540445"/>
    <w:rsid w:val="00540790"/>
    <w:rsid w:val="00540EE5"/>
    <w:rsid w:val="0054129E"/>
    <w:rsid w:val="00541305"/>
    <w:rsid w:val="00541F46"/>
    <w:rsid w:val="0054221F"/>
    <w:rsid w:val="00542417"/>
    <w:rsid w:val="00542487"/>
    <w:rsid w:val="00542D5A"/>
    <w:rsid w:val="0054319F"/>
    <w:rsid w:val="005435AE"/>
    <w:rsid w:val="005438CA"/>
    <w:rsid w:val="00543E57"/>
    <w:rsid w:val="00544089"/>
    <w:rsid w:val="00544434"/>
    <w:rsid w:val="00544BAC"/>
    <w:rsid w:val="00544DD9"/>
    <w:rsid w:val="005450BF"/>
    <w:rsid w:val="005457DC"/>
    <w:rsid w:val="00545BB1"/>
    <w:rsid w:val="00545C6B"/>
    <w:rsid w:val="00545F02"/>
    <w:rsid w:val="00546EFE"/>
    <w:rsid w:val="0054793A"/>
    <w:rsid w:val="00550A5A"/>
    <w:rsid w:val="005510C8"/>
    <w:rsid w:val="00551131"/>
    <w:rsid w:val="005511F3"/>
    <w:rsid w:val="00552B15"/>
    <w:rsid w:val="00553855"/>
    <w:rsid w:val="00553D56"/>
    <w:rsid w:val="005540B3"/>
    <w:rsid w:val="00554330"/>
    <w:rsid w:val="0055453E"/>
    <w:rsid w:val="00554B97"/>
    <w:rsid w:val="00554CAB"/>
    <w:rsid w:val="005551F4"/>
    <w:rsid w:val="005558C3"/>
    <w:rsid w:val="00555C2D"/>
    <w:rsid w:val="00556412"/>
    <w:rsid w:val="00556BFD"/>
    <w:rsid w:val="00556DD2"/>
    <w:rsid w:val="00557B61"/>
    <w:rsid w:val="00557BF1"/>
    <w:rsid w:val="00557EB9"/>
    <w:rsid w:val="005602EA"/>
    <w:rsid w:val="00560449"/>
    <w:rsid w:val="00560B9B"/>
    <w:rsid w:val="00561888"/>
    <w:rsid w:val="00561A25"/>
    <w:rsid w:val="00561A42"/>
    <w:rsid w:val="00561ED8"/>
    <w:rsid w:val="00561F21"/>
    <w:rsid w:val="00562A88"/>
    <w:rsid w:val="00562DBC"/>
    <w:rsid w:val="00562EAA"/>
    <w:rsid w:val="00563231"/>
    <w:rsid w:val="005638EC"/>
    <w:rsid w:val="00563A7E"/>
    <w:rsid w:val="00563C8F"/>
    <w:rsid w:val="00563E80"/>
    <w:rsid w:val="00563E90"/>
    <w:rsid w:val="00564078"/>
    <w:rsid w:val="0056450B"/>
    <w:rsid w:val="00564879"/>
    <w:rsid w:val="00564CB4"/>
    <w:rsid w:val="00564DE7"/>
    <w:rsid w:val="00564E8C"/>
    <w:rsid w:val="0056571F"/>
    <w:rsid w:val="0056589B"/>
    <w:rsid w:val="00565BE5"/>
    <w:rsid w:val="00566565"/>
    <w:rsid w:val="0056759F"/>
    <w:rsid w:val="00567905"/>
    <w:rsid w:val="00567B9E"/>
    <w:rsid w:val="00570645"/>
    <w:rsid w:val="00570692"/>
    <w:rsid w:val="005706B5"/>
    <w:rsid w:val="0057103B"/>
    <w:rsid w:val="00571161"/>
    <w:rsid w:val="0057147A"/>
    <w:rsid w:val="0057156A"/>
    <w:rsid w:val="0057159F"/>
    <w:rsid w:val="00571798"/>
    <w:rsid w:val="00571DF0"/>
    <w:rsid w:val="00572969"/>
    <w:rsid w:val="005736A0"/>
    <w:rsid w:val="0057378C"/>
    <w:rsid w:val="00573AC7"/>
    <w:rsid w:val="00573B3C"/>
    <w:rsid w:val="00573F88"/>
    <w:rsid w:val="00574147"/>
    <w:rsid w:val="0057488F"/>
    <w:rsid w:val="00574BFB"/>
    <w:rsid w:val="00574FAB"/>
    <w:rsid w:val="0057533A"/>
    <w:rsid w:val="00575BBC"/>
    <w:rsid w:val="00575DB9"/>
    <w:rsid w:val="005764BD"/>
    <w:rsid w:val="00576EB5"/>
    <w:rsid w:val="00577125"/>
    <w:rsid w:val="0057727D"/>
    <w:rsid w:val="005773E2"/>
    <w:rsid w:val="00577427"/>
    <w:rsid w:val="00577D7A"/>
    <w:rsid w:val="00577F4D"/>
    <w:rsid w:val="00580330"/>
    <w:rsid w:val="0058066E"/>
    <w:rsid w:val="00581052"/>
    <w:rsid w:val="00581088"/>
    <w:rsid w:val="0058131F"/>
    <w:rsid w:val="005814EA"/>
    <w:rsid w:val="005816CC"/>
    <w:rsid w:val="005816F7"/>
    <w:rsid w:val="005817F3"/>
    <w:rsid w:val="00581970"/>
    <w:rsid w:val="00581CFB"/>
    <w:rsid w:val="00582320"/>
    <w:rsid w:val="00582859"/>
    <w:rsid w:val="005829C6"/>
    <w:rsid w:val="00582C7E"/>
    <w:rsid w:val="00582CC0"/>
    <w:rsid w:val="00582E98"/>
    <w:rsid w:val="00583328"/>
    <w:rsid w:val="0058361E"/>
    <w:rsid w:val="00583E29"/>
    <w:rsid w:val="005841EE"/>
    <w:rsid w:val="00584BD7"/>
    <w:rsid w:val="00585135"/>
    <w:rsid w:val="005852A6"/>
    <w:rsid w:val="00585F2B"/>
    <w:rsid w:val="00586046"/>
    <w:rsid w:val="005861D7"/>
    <w:rsid w:val="005863BF"/>
    <w:rsid w:val="00586B8B"/>
    <w:rsid w:val="00586ED5"/>
    <w:rsid w:val="0058761B"/>
    <w:rsid w:val="00587C29"/>
    <w:rsid w:val="00587D46"/>
    <w:rsid w:val="005909F2"/>
    <w:rsid w:val="00590A4B"/>
    <w:rsid w:val="00590D95"/>
    <w:rsid w:val="00591D9F"/>
    <w:rsid w:val="00592C2A"/>
    <w:rsid w:val="00592C83"/>
    <w:rsid w:val="00592C93"/>
    <w:rsid w:val="00593683"/>
    <w:rsid w:val="00593EFF"/>
    <w:rsid w:val="00593F05"/>
    <w:rsid w:val="00594057"/>
    <w:rsid w:val="00594204"/>
    <w:rsid w:val="00594B94"/>
    <w:rsid w:val="00595C87"/>
    <w:rsid w:val="00595F44"/>
    <w:rsid w:val="005960EC"/>
    <w:rsid w:val="00596615"/>
    <w:rsid w:val="005968AE"/>
    <w:rsid w:val="00596BD0"/>
    <w:rsid w:val="00597BD6"/>
    <w:rsid w:val="005A00FA"/>
    <w:rsid w:val="005A0575"/>
    <w:rsid w:val="005A0928"/>
    <w:rsid w:val="005A09DA"/>
    <w:rsid w:val="005A0D89"/>
    <w:rsid w:val="005A190F"/>
    <w:rsid w:val="005A1EE0"/>
    <w:rsid w:val="005A1F4D"/>
    <w:rsid w:val="005A207C"/>
    <w:rsid w:val="005A235E"/>
    <w:rsid w:val="005A25E8"/>
    <w:rsid w:val="005A2D9D"/>
    <w:rsid w:val="005A3242"/>
    <w:rsid w:val="005A3D17"/>
    <w:rsid w:val="005A3DA3"/>
    <w:rsid w:val="005A3EAF"/>
    <w:rsid w:val="005A3F31"/>
    <w:rsid w:val="005A44C8"/>
    <w:rsid w:val="005A468E"/>
    <w:rsid w:val="005A46A9"/>
    <w:rsid w:val="005A46C5"/>
    <w:rsid w:val="005A485C"/>
    <w:rsid w:val="005A4C4B"/>
    <w:rsid w:val="005A4E5C"/>
    <w:rsid w:val="005A56F4"/>
    <w:rsid w:val="005A57AF"/>
    <w:rsid w:val="005A5997"/>
    <w:rsid w:val="005A5E5C"/>
    <w:rsid w:val="005A635C"/>
    <w:rsid w:val="005A68B2"/>
    <w:rsid w:val="005A6B21"/>
    <w:rsid w:val="005A6FD6"/>
    <w:rsid w:val="005A75E3"/>
    <w:rsid w:val="005A7F3D"/>
    <w:rsid w:val="005B0C0D"/>
    <w:rsid w:val="005B0C6E"/>
    <w:rsid w:val="005B0F9C"/>
    <w:rsid w:val="005B1290"/>
    <w:rsid w:val="005B1350"/>
    <w:rsid w:val="005B14E6"/>
    <w:rsid w:val="005B1913"/>
    <w:rsid w:val="005B2102"/>
    <w:rsid w:val="005B28D0"/>
    <w:rsid w:val="005B2927"/>
    <w:rsid w:val="005B2BC0"/>
    <w:rsid w:val="005B3BBD"/>
    <w:rsid w:val="005B43D3"/>
    <w:rsid w:val="005B43EF"/>
    <w:rsid w:val="005B48BC"/>
    <w:rsid w:val="005B48C6"/>
    <w:rsid w:val="005B4D25"/>
    <w:rsid w:val="005B531D"/>
    <w:rsid w:val="005B5A25"/>
    <w:rsid w:val="005B6135"/>
    <w:rsid w:val="005B6580"/>
    <w:rsid w:val="005B68DA"/>
    <w:rsid w:val="005B6D1F"/>
    <w:rsid w:val="005B70D8"/>
    <w:rsid w:val="005B7598"/>
    <w:rsid w:val="005B78B1"/>
    <w:rsid w:val="005B7B85"/>
    <w:rsid w:val="005B7BB3"/>
    <w:rsid w:val="005C00BD"/>
    <w:rsid w:val="005C1051"/>
    <w:rsid w:val="005C14ED"/>
    <w:rsid w:val="005C1561"/>
    <w:rsid w:val="005C1816"/>
    <w:rsid w:val="005C20C4"/>
    <w:rsid w:val="005C217E"/>
    <w:rsid w:val="005C21CF"/>
    <w:rsid w:val="005C2772"/>
    <w:rsid w:val="005C2907"/>
    <w:rsid w:val="005C2977"/>
    <w:rsid w:val="005C2F7E"/>
    <w:rsid w:val="005C32E6"/>
    <w:rsid w:val="005C3407"/>
    <w:rsid w:val="005C3B68"/>
    <w:rsid w:val="005C3C13"/>
    <w:rsid w:val="005C46DE"/>
    <w:rsid w:val="005C490F"/>
    <w:rsid w:val="005C4974"/>
    <w:rsid w:val="005C4A42"/>
    <w:rsid w:val="005C4F4A"/>
    <w:rsid w:val="005C50B5"/>
    <w:rsid w:val="005C552B"/>
    <w:rsid w:val="005C553C"/>
    <w:rsid w:val="005C5ACC"/>
    <w:rsid w:val="005C6568"/>
    <w:rsid w:val="005C6A4D"/>
    <w:rsid w:val="005C6A7E"/>
    <w:rsid w:val="005C7194"/>
    <w:rsid w:val="005C742F"/>
    <w:rsid w:val="005C7A2F"/>
    <w:rsid w:val="005C7BEB"/>
    <w:rsid w:val="005C7E37"/>
    <w:rsid w:val="005C7F86"/>
    <w:rsid w:val="005D0637"/>
    <w:rsid w:val="005D09A1"/>
    <w:rsid w:val="005D0B49"/>
    <w:rsid w:val="005D0C1C"/>
    <w:rsid w:val="005D1686"/>
    <w:rsid w:val="005D1B28"/>
    <w:rsid w:val="005D2169"/>
    <w:rsid w:val="005D2649"/>
    <w:rsid w:val="005D277E"/>
    <w:rsid w:val="005D2AA6"/>
    <w:rsid w:val="005D306E"/>
    <w:rsid w:val="005D3764"/>
    <w:rsid w:val="005D38B5"/>
    <w:rsid w:val="005D3A9E"/>
    <w:rsid w:val="005D48A4"/>
    <w:rsid w:val="005D5889"/>
    <w:rsid w:val="005D59CC"/>
    <w:rsid w:val="005D5A87"/>
    <w:rsid w:val="005D5B1A"/>
    <w:rsid w:val="005D6849"/>
    <w:rsid w:val="005D712E"/>
    <w:rsid w:val="005E034C"/>
    <w:rsid w:val="005E0AE6"/>
    <w:rsid w:val="005E0D2E"/>
    <w:rsid w:val="005E17E0"/>
    <w:rsid w:val="005E1846"/>
    <w:rsid w:val="005E1A1B"/>
    <w:rsid w:val="005E1B54"/>
    <w:rsid w:val="005E1CAF"/>
    <w:rsid w:val="005E27BA"/>
    <w:rsid w:val="005E2B0F"/>
    <w:rsid w:val="005E2CDC"/>
    <w:rsid w:val="005E3398"/>
    <w:rsid w:val="005E364A"/>
    <w:rsid w:val="005E3653"/>
    <w:rsid w:val="005E39BA"/>
    <w:rsid w:val="005E3B63"/>
    <w:rsid w:val="005E3E30"/>
    <w:rsid w:val="005E40F8"/>
    <w:rsid w:val="005E43CC"/>
    <w:rsid w:val="005E4643"/>
    <w:rsid w:val="005E4660"/>
    <w:rsid w:val="005E48BD"/>
    <w:rsid w:val="005E49D8"/>
    <w:rsid w:val="005E4EDA"/>
    <w:rsid w:val="005E5172"/>
    <w:rsid w:val="005E5A6A"/>
    <w:rsid w:val="005E5B62"/>
    <w:rsid w:val="005E5DBF"/>
    <w:rsid w:val="005E5E4D"/>
    <w:rsid w:val="005E5FE5"/>
    <w:rsid w:val="005E6675"/>
    <w:rsid w:val="005E69EF"/>
    <w:rsid w:val="005E6EB4"/>
    <w:rsid w:val="005E704A"/>
    <w:rsid w:val="005E7077"/>
    <w:rsid w:val="005E7198"/>
    <w:rsid w:val="005E7264"/>
    <w:rsid w:val="005E753B"/>
    <w:rsid w:val="005F013A"/>
    <w:rsid w:val="005F06A7"/>
    <w:rsid w:val="005F0CEC"/>
    <w:rsid w:val="005F1EAE"/>
    <w:rsid w:val="005F1FE5"/>
    <w:rsid w:val="005F2255"/>
    <w:rsid w:val="005F22C4"/>
    <w:rsid w:val="005F2C0B"/>
    <w:rsid w:val="005F2F65"/>
    <w:rsid w:val="005F30EA"/>
    <w:rsid w:val="005F3568"/>
    <w:rsid w:val="005F4098"/>
    <w:rsid w:val="005F4397"/>
    <w:rsid w:val="005F47EE"/>
    <w:rsid w:val="005F52D1"/>
    <w:rsid w:val="005F5324"/>
    <w:rsid w:val="005F5C8B"/>
    <w:rsid w:val="005F5EC4"/>
    <w:rsid w:val="005F64BE"/>
    <w:rsid w:val="005F6792"/>
    <w:rsid w:val="005F6F0B"/>
    <w:rsid w:val="005F6F4D"/>
    <w:rsid w:val="005F72FE"/>
    <w:rsid w:val="005F790E"/>
    <w:rsid w:val="005F7E98"/>
    <w:rsid w:val="006003A1"/>
    <w:rsid w:val="0060084C"/>
    <w:rsid w:val="00600DFB"/>
    <w:rsid w:val="00600EC1"/>
    <w:rsid w:val="006011DD"/>
    <w:rsid w:val="00601BF1"/>
    <w:rsid w:val="00602659"/>
    <w:rsid w:val="00602962"/>
    <w:rsid w:val="006030B0"/>
    <w:rsid w:val="00603617"/>
    <w:rsid w:val="00603BE4"/>
    <w:rsid w:val="00603CFB"/>
    <w:rsid w:val="00604313"/>
    <w:rsid w:val="00604383"/>
    <w:rsid w:val="006045BE"/>
    <w:rsid w:val="00604877"/>
    <w:rsid w:val="00605918"/>
    <w:rsid w:val="00605977"/>
    <w:rsid w:val="00605F1C"/>
    <w:rsid w:val="00605F7A"/>
    <w:rsid w:val="00606016"/>
    <w:rsid w:val="006069CE"/>
    <w:rsid w:val="00607019"/>
    <w:rsid w:val="006075CC"/>
    <w:rsid w:val="00607AB0"/>
    <w:rsid w:val="00607BB8"/>
    <w:rsid w:val="006102A5"/>
    <w:rsid w:val="006109F9"/>
    <w:rsid w:val="00610BBA"/>
    <w:rsid w:val="00610D28"/>
    <w:rsid w:val="00611BFD"/>
    <w:rsid w:val="006126F7"/>
    <w:rsid w:val="006129A8"/>
    <w:rsid w:val="00612C65"/>
    <w:rsid w:val="00612EDA"/>
    <w:rsid w:val="00612EFE"/>
    <w:rsid w:val="00613482"/>
    <w:rsid w:val="00613710"/>
    <w:rsid w:val="00613B26"/>
    <w:rsid w:val="00613C41"/>
    <w:rsid w:val="00614096"/>
    <w:rsid w:val="0061470F"/>
    <w:rsid w:val="006149B2"/>
    <w:rsid w:val="00614E9C"/>
    <w:rsid w:val="00614EEF"/>
    <w:rsid w:val="0061582F"/>
    <w:rsid w:val="00615B67"/>
    <w:rsid w:val="006164AF"/>
    <w:rsid w:val="00616508"/>
    <w:rsid w:val="00616AFA"/>
    <w:rsid w:val="00617924"/>
    <w:rsid w:val="00617B07"/>
    <w:rsid w:val="00617B8A"/>
    <w:rsid w:val="00617BC2"/>
    <w:rsid w:val="00620CD7"/>
    <w:rsid w:val="006213A0"/>
    <w:rsid w:val="00621E14"/>
    <w:rsid w:val="00622004"/>
    <w:rsid w:val="006221C2"/>
    <w:rsid w:val="00622917"/>
    <w:rsid w:val="00622B35"/>
    <w:rsid w:val="00622D5F"/>
    <w:rsid w:val="00622EFB"/>
    <w:rsid w:val="00622F2C"/>
    <w:rsid w:val="00623102"/>
    <w:rsid w:val="006232FF"/>
    <w:rsid w:val="006233A6"/>
    <w:rsid w:val="006238C8"/>
    <w:rsid w:val="00623B60"/>
    <w:rsid w:val="00624284"/>
    <w:rsid w:val="006242B9"/>
    <w:rsid w:val="00624417"/>
    <w:rsid w:val="00624D6C"/>
    <w:rsid w:val="0062533B"/>
    <w:rsid w:val="0062540D"/>
    <w:rsid w:val="00625426"/>
    <w:rsid w:val="00625732"/>
    <w:rsid w:val="006259C0"/>
    <w:rsid w:val="00625AE4"/>
    <w:rsid w:val="00626CFA"/>
    <w:rsid w:val="006302D8"/>
    <w:rsid w:val="006309E3"/>
    <w:rsid w:val="00630C14"/>
    <w:rsid w:val="0063126B"/>
    <w:rsid w:val="00631799"/>
    <w:rsid w:val="00631D91"/>
    <w:rsid w:val="00632CED"/>
    <w:rsid w:val="00633E8D"/>
    <w:rsid w:val="0063406A"/>
    <w:rsid w:val="006341C9"/>
    <w:rsid w:val="006344FD"/>
    <w:rsid w:val="00634C02"/>
    <w:rsid w:val="00634C80"/>
    <w:rsid w:val="00634F18"/>
    <w:rsid w:val="006355B2"/>
    <w:rsid w:val="0063572A"/>
    <w:rsid w:val="00635D93"/>
    <w:rsid w:val="0063609A"/>
    <w:rsid w:val="00636359"/>
    <w:rsid w:val="00637531"/>
    <w:rsid w:val="00637570"/>
    <w:rsid w:val="00637799"/>
    <w:rsid w:val="006378BB"/>
    <w:rsid w:val="00637AD6"/>
    <w:rsid w:val="00637ADE"/>
    <w:rsid w:val="00637B97"/>
    <w:rsid w:val="00637EAA"/>
    <w:rsid w:val="0064071F"/>
    <w:rsid w:val="006407AC"/>
    <w:rsid w:val="00640B6F"/>
    <w:rsid w:val="00641460"/>
    <w:rsid w:val="00641527"/>
    <w:rsid w:val="00641BDA"/>
    <w:rsid w:val="00641EF1"/>
    <w:rsid w:val="00641F6E"/>
    <w:rsid w:val="006421CC"/>
    <w:rsid w:val="006426B9"/>
    <w:rsid w:val="00643361"/>
    <w:rsid w:val="00643500"/>
    <w:rsid w:val="00643615"/>
    <w:rsid w:val="00643901"/>
    <w:rsid w:val="00643DC9"/>
    <w:rsid w:val="00643EB9"/>
    <w:rsid w:val="00643EEE"/>
    <w:rsid w:val="006441B7"/>
    <w:rsid w:val="00645AE7"/>
    <w:rsid w:val="00646358"/>
    <w:rsid w:val="006464AC"/>
    <w:rsid w:val="006466A0"/>
    <w:rsid w:val="00646BB5"/>
    <w:rsid w:val="0064722B"/>
    <w:rsid w:val="006472D3"/>
    <w:rsid w:val="00647360"/>
    <w:rsid w:val="0064787C"/>
    <w:rsid w:val="00647A64"/>
    <w:rsid w:val="00650797"/>
    <w:rsid w:val="00650B10"/>
    <w:rsid w:val="00650FC0"/>
    <w:rsid w:val="006513AD"/>
    <w:rsid w:val="006516FE"/>
    <w:rsid w:val="00651E11"/>
    <w:rsid w:val="0065270D"/>
    <w:rsid w:val="006529FA"/>
    <w:rsid w:val="0065365B"/>
    <w:rsid w:val="006538E4"/>
    <w:rsid w:val="00653BB9"/>
    <w:rsid w:val="00653F01"/>
    <w:rsid w:val="006540DD"/>
    <w:rsid w:val="0065478B"/>
    <w:rsid w:val="006550B0"/>
    <w:rsid w:val="0065636C"/>
    <w:rsid w:val="00656707"/>
    <w:rsid w:val="00656D94"/>
    <w:rsid w:val="00656E96"/>
    <w:rsid w:val="006575D6"/>
    <w:rsid w:val="006579AB"/>
    <w:rsid w:val="00657A1C"/>
    <w:rsid w:val="0066005B"/>
    <w:rsid w:val="0066056F"/>
    <w:rsid w:val="00661C48"/>
    <w:rsid w:val="00661FC0"/>
    <w:rsid w:val="00662379"/>
    <w:rsid w:val="00662B62"/>
    <w:rsid w:val="00663101"/>
    <w:rsid w:val="00663619"/>
    <w:rsid w:val="0066378E"/>
    <w:rsid w:val="006639F5"/>
    <w:rsid w:val="00664036"/>
    <w:rsid w:val="0066444E"/>
    <w:rsid w:val="006653E7"/>
    <w:rsid w:val="006654D9"/>
    <w:rsid w:val="006655ED"/>
    <w:rsid w:val="006657B5"/>
    <w:rsid w:val="00665ACD"/>
    <w:rsid w:val="00665C55"/>
    <w:rsid w:val="006661E3"/>
    <w:rsid w:val="0066666B"/>
    <w:rsid w:val="006667C4"/>
    <w:rsid w:val="00666E7A"/>
    <w:rsid w:val="00667335"/>
    <w:rsid w:val="006675EF"/>
    <w:rsid w:val="0066798D"/>
    <w:rsid w:val="00667E9A"/>
    <w:rsid w:val="00671035"/>
    <w:rsid w:val="00671E89"/>
    <w:rsid w:val="00671F1B"/>
    <w:rsid w:val="006723D0"/>
    <w:rsid w:val="0067292F"/>
    <w:rsid w:val="0067310B"/>
    <w:rsid w:val="0067329B"/>
    <w:rsid w:val="00673FE1"/>
    <w:rsid w:val="00674329"/>
    <w:rsid w:val="0067466F"/>
    <w:rsid w:val="00675016"/>
    <w:rsid w:val="00675391"/>
    <w:rsid w:val="00675556"/>
    <w:rsid w:val="006762CD"/>
    <w:rsid w:val="006763F5"/>
    <w:rsid w:val="006768EC"/>
    <w:rsid w:val="00676CC1"/>
    <w:rsid w:val="00676EE3"/>
    <w:rsid w:val="00676F99"/>
    <w:rsid w:val="00677176"/>
    <w:rsid w:val="00677443"/>
    <w:rsid w:val="00677631"/>
    <w:rsid w:val="006776B2"/>
    <w:rsid w:val="00677DAA"/>
    <w:rsid w:val="006805BB"/>
    <w:rsid w:val="00680706"/>
    <w:rsid w:val="00680827"/>
    <w:rsid w:val="0068131E"/>
    <w:rsid w:val="00681464"/>
    <w:rsid w:val="0068149C"/>
    <w:rsid w:val="006818F5"/>
    <w:rsid w:val="00681F8B"/>
    <w:rsid w:val="00682748"/>
    <w:rsid w:val="00682C3C"/>
    <w:rsid w:val="006830D1"/>
    <w:rsid w:val="0068312F"/>
    <w:rsid w:val="006833AB"/>
    <w:rsid w:val="00683F9A"/>
    <w:rsid w:val="0068472C"/>
    <w:rsid w:val="0068500A"/>
    <w:rsid w:val="00685349"/>
    <w:rsid w:val="0068550E"/>
    <w:rsid w:val="0068597E"/>
    <w:rsid w:val="00685A11"/>
    <w:rsid w:val="00685ACD"/>
    <w:rsid w:val="00686851"/>
    <w:rsid w:val="00686C69"/>
    <w:rsid w:val="006877AF"/>
    <w:rsid w:val="00687BD8"/>
    <w:rsid w:val="00687F1F"/>
    <w:rsid w:val="00690241"/>
    <w:rsid w:val="00690412"/>
    <w:rsid w:val="006906B8"/>
    <w:rsid w:val="00690752"/>
    <w:rsid w:val="006913E4"/>
    <w:rsid w:val="006914DE"/>
    <w:rsid w:val="006917CE"/>
    <w:rsid w:val="006917EE"/>
    <w:rsid w:val="00691B11"/>
    <w:rsid w:val="00691F95"/>
    <w:rsid w:val="00692136"/>
    <w:rsid w:val="006921CB"/>
    <w:rsid w:val="00692638"/>
    <w:rsid w:val="00693DFA"/>
    <w:rsid w:val="00694EDB"/>
    <w:rsid w:val="00694F1C"/>
    <w:rsid w:val="00695044"/>
    <w:rsid w:val="0069510D"/>
    <w:rsid w:val="006954F2"/>
    <w:rsid w:val="006955C7"/>
    <w:rsid w:val="00695785"/>
    <w:rsid w:val="00695C43"/>
    <w:rsid w:val="00695D92"/>
    <w:rsid w:val="00695EA2"/>
    <w:rsid w:val="00696AAC"/>
    <w:rsid w:val="00697087"/>
    <w:rsid w:val="006970AB"/>
    <w:rsid w:val="006973ED"/>
    <w:rsid w:val="006978EE"/>
    <w:rsid w:val="00697D8F"/>
    <w:rsid w:val="006A08D4"/>
    <w:rsid w:val="006A1A4C"/>
    <w:rsid w:val="006A1D3E"/>
    <w:rsid w:val="006A24D8"/>
    <w:rsid w:val="006A259C"/>
    <w:rsid w:val="006A264C"/>
    <w:rsid w:val="006A27F6"/>
    <w:rsid w:val="006A2AD2"/>
    <w:rsid w:val="006A33EC"/>
    <w:rsid w:val="006A34F9"/>
    <w:rsid w:val="006A374C"/>
    <w:rsid w:val="006A3B7F"/>
    <w:rsid w:val="006A402A"/>
    <w:rsid w:val="006A4F60"/>
    <w:rsid w:val="006A5636"/>
    <w:rsid w:val="006A58BB"/>
    <w:rsid w:val="006A6865"/>
    <w:rsid w:val="006A68B7"/>
    <w:rsid w:val="006A6B4F"/>
    <w:rsid w:val="006A6BE4"/>
    <w:rsid w:val="006A7DA3"/>
    <w:rsid w:val="006B0396"/>
    <w:rsid w:val="006B05EC"/>
    <w:rsid w:val="006B0B97"/>
    <w:rsid w:val="006B0C19"/>
    <w:rsid w:val="006B0C4C"/>
    <w:rsid w:val="006B1019"/>
    <w:rsid w:val="006B1677"/>
    <w:rsid w:val="006B1BC3"/>
    <w:rsid w:val="006B2047"/>
    <w:rsid w:val="006B2413"/>
    <w:rsid w:val="006B2AE1"/>
    <w:rsid w:val="006B2F6E"/>
    <w:rsid w:val="006B31B4"/>
    <w:rsid w:val="006B36D5"/>
    <w:rsid w:val="006B3A07"/>
    <w:rsid w:val="006B3DEF"/>
    <w:rsid w:val="006B3E3F"/>
    <w:rsid w:val="006B4253"/>
    <w:rsid w:val="006B4CB6"/>
    <w:rsid w:val="006B4EB8"/>
    <w:rsid w:val="006B5379"/>
    <w:rsid w:val="006B5CC0"/>
    <w:rsid w:val="006B641F"/>
    <w:rsid w:val="006B6BDD"/>
    <w:rsid w:val="006B73F8"/>
    <w:rsid w:val="006B778B"/>
    <w:rsid w:val="006B7F2E"/>
    <w:rsid w:val="006B7FC3"/>
    <w:rsid w:val="006C01E7"/>
    <w:rsid w:val="006C02D7"/>
    <w:rsid w:val="006C046A"/>
    <w:rsid w:val="006C0AB7"/>
    <w:rsid w:val="006C0B57"/>
    <w:rsid w:val="006C0C24"/>
    <w:rsid w:val="006C0C83"/>
    <w:rsid w:val="006C1158"/>
    <w:rsid w:val="006C163B"/>
    <w:rsid w:val="006C1D03"/>
    <w:rsid w:val="006C1E9B"/>
    <w:rsid w:val="006C20E1"/>
    <w:rsid w:val="006C25EA"/>
    <w:rsid w:val="006C2901"/>
    <w:rsid w:val="006C38F5"/>
    <w:rsid w:val="006C3B08"/>
    <w:rsid w:val="006C4105"/>
    <w:rsid w:val="006C4723"/>
    <w:rsid w:val="006C4837"/>
    <w:rsid w:val="006C4D35"/>
    <w:rsid w:val="006C4DA4"/>
    <w:rsid w:val="006C54E5"/>
    <w:rsid w:val="006C5ED2"/>
    <w:rsid w:val="006C605A"/>
    <w:rsid w:val="006C6251"/>
    <w:rsid w:val="006C6356"/>
    <w:rsid w:val="006C636F"/>
    <w:rsid w:val="006C6DD0"/>
    <w:rsid w:val="006C7021"/>
    <w:rsid w:val="006C7302"/>
    <w:rsid w:val="006C7920"/>
    <w:rsid w:val="006C7DCB"/>
    <w:rsid w:val="006C7DCE"/>
    <w:rsid w:val="006D0629"/>
    <w:rsid w:val="006D10E3"/>
    <w:rsid w:val="006D11B8"/>
    <w:rsid w:val="006D1EB3"/>
    <w:rsid w:val="006D210F"/>
    <w:rsid w:val="006D2560"/>
    <w:rsid w:val="006D29BF"/>
    <w:rsid w:val="006D312B"/>
    <w:rsid w:val="006D3E79"/>
    <w:rsid w:val="006D41C2"/>
    <w:rsid w:val="006D4215"/>
    <w:rsid w:val="006D44EA"/>
    <w:rsid w:val="006D511D"/>
    <w:rsid w:val="006D6524"/>
    <w:rsid w:val="006D6CB0"/>
    <w:rsid w:val="006D6D87"/>
    <w:rsid w:val="006D720C"/>
    <w:rsid w:val="006D7438"/>
    <w:rsid w:val="006E028D"/>
    <w:rsid w:val="006E0536"/>
    <w:rsid w:val="006E0625"/>
    <w:rsid w:val="006E0B0C"/>
    <w:rsid w:val="006E0D2F"/>
    <w:rsid w:val="006E0D3E"/>
    <w:rsid w:val="006E0F39"/>
    <w:rsid w:val="006E10EF"/>
    <w:rsid w:val="006E13CF"/>
    <w:rsid w:val="006E18B7"/>
    <w:rsid w:val="006E19EC"/>
    <w:rsid w:val="006E1B48"/>
    <w:rsid w:val="006E1B7B"/>
    <w:rsid w:val="006E1D66"/>
    <w:rsid w:val="006E1F8D"/>
    <w:rsid w:val="006E2949"/>
    <w:rsid w:val="006E2F1F"/>
    <w:rsid w:val="006E2FDA"/>
    <w:rsid w:val="006E320D"/>
    <w:rsid w:val="006E3572"/>
    <w:rsid w:val="006E37C3"/>
    <w:rsid w:val="006E3BBA"/>
    <w:rsid w:val="006E3D4D"/>
    <w:rsid w:val="006E3E15"/>
    <w:rsid w:val="006E4812"/>
    <w:rsid w:val="006E48D2"/>
    <w:rsid w:val="006E55E5"/>
    <w:rsid w:val="006E596B"/>
    <w:rsid w:val="006E5A84"/>
    <w:rsid w:val="006E5A96"/>
    <w:rsid w:val="006E5C35"/>
    <w:rsid w:val="006E5C7D"/>
    <w:rsid w:val="006E62BA"/>
    <w:rsid w:val="006E69A2"/>
    <w:rsid w:val="006E7150"/>
    <w:rsid w:val="006E7208"/>
    <w:rsid w:val="006E72EE"/>
    <w:rsid w:val="006E75C3"/>
    <w:rsid w:val="006E782A"/>
    <w:rsid w:val="006F02BE"/>
    <w:rsid w:val="006F02CB"/>
    <w:rsid w:val="006F09D9"/>
    <w:rsid w:val="006F0A81"/>
    <w:rsid w:val="006F127F"/>
    <w:rsid w:val="006F14D0"/>
    <w:rsid w:val="006F1BDD"/>
    <w:rsid w:val="006F1C42"/>
    <w:rsid w:val="006F1F21"/>
    <w:rsid w:val="006F2058"/>
    <w:rsid w:val="006F2155"/>
    <w:rsid w:val="006F2DE5"/>
    <w:rsid w:val="006F2E29"/>
    <w:rsid w:val="006F3050"/>
    <w:rsid w:val="006F3F25"/>
    <w:rsid w:val="006F3FEE"/>
    <w:rsid w:val="006F4027"/>
    <w:rsid w:val="006F456D"/>
    <w:rsid w:val="006F4B19"/>
    <w:rsid w:val="006F4DF5"/>
    <w:rsid w:val="006F5110"/>
    <w:rsid w:val="006F58E6"/>
    <w:rsid w:val="006F5B38"/>
    <w:rsid w:val="006F5F75"/>
    <w:rsid w:val="006F6683"/>
    <w:rsid w:val="006F6B4A"/>
    <w:rsid w:val="006F6DBC"/>
    <w:rsid w:val="006F7326"/>
    <w:rsid w:val="006F7527"/>
    <w:rsid w:val="006F77B2"/>
    <w:rsid w:val="006F7814"/>
    <w:rsid w:val="006F7A08"/>
    <w:rsid w:val="0070009D"/>
    <w:rsid w:val="00700235"/>
    <w:rsid w:val="00700934"/>
    <w:rsid w:val="00700A6D"/>
    <w:rsid w:val="00700B3A"/>
    <w:rsid w:val="00701443"/>
    <w:rsid w:val="007019F8"/>
    <w:rsid w:val="0070261A"/>
    <w:rsid w:val="007027F3"/>
    <w:rsid w:val="007029F6"/>
    <w:rsid w:val="00702A04"/>
    <w:rsid w:val="00703161"/>
    <w:rsid w:val="007034C9"/>
    <w:rsid w:val="00703BF2"/>
    <w:rsid w:val="00703D8C"/>
    <w:rsid w:val="00703DEE"/>
    <w:rsid w:val="00703EF6"/>
    <w:rsid w:val="007043D3"/>
    <w:rsid w:val="007047B5"/>
    <w:rsid w:val="00705082"/>
    <w:rsid w:val="00705E75"/>
    <w:rsid w:val="00706288"/>
    <w:rsid w:val="0070642A"/>
    <w:rsid w:val="00706526"/>
    <w:rsid w:val="007066F7"/>
    <w:rsid w:val="00706729"/>
    <w:rsid w:val="00706805"/>
    <w:rsid w:val="0070681C"/>
    <w:rsid w:val="007072E8"/>
    <w:rsid w:val="0070730B"/>
    <w:rsid w:val="007074E6"/>
    <w:rsid w:val="007102D0"/>
    <w:rsid w:val="007106CD"/>
    <w:rsid w:val="00710876"/>
    <w:rsid w:val="00711D62"/>
    <w:rsid w:val="0071215E"/>
    <w:rsid w:val="00713417"/>
    <w:rsid w:val="0071342B"/>
    <w:rsid w:val="00714998"/>
    <w:rsid w:val="007150B7"/>
    <w:rsid w:val="007155FA"/>
    <w:rsid w:val="007157E6"/>
    <w:rsid w:val="00715C6D"/>
    <w:rsid w:val="00716012"/>
    <w:rsid w:val="0071629F"/>
    <w:rsid w:val="007164AD"/>
    <w:rsid w:val="007166E5"/>
    <w:rsid w:val="00716B39"/>
    <w:rsid w:val="00717088"/>
    <w:rsid w:val="0071788C"/>
    <w:rsid w:val="0071789C"/>
    <w:rsid w:val="0071795E"/>
    <w:rsid w:val="00717C8F"/>
    <w:rsid w:val="00717E60"/>
    <w:rsid w:val="0072002E"/>
    <w:rsid w:val="007206F6"/>
    <w:rsid w:val="00720739"/>
    <w:rsid w:val="0072150C"/>
    <w:rsid w:val="00721CDE"/>
    <w:rsid w:val="00721DA0"/>
    <w:rsid w:val="00721FA9"/>
    <w:rsid w:val="00722A9E"/>
    <w:rsid w:val="00722C99"/>
    <w:rsid w:val="007234AB"/>
    <w:rsid w:val="0072399D"/>
    <w:rsid w:val="00723CB4"/>
    <w:rsid w:val="00723CD8"/>
    <w:rsid w:val="00723CEA"/>
    <w:rsid w:val="0072472D"/>
    <w:rsid w:val="007256DF"/>
    <w:rsid w:val="0072571A"/>
    <w:rsid w:val="00726985"/>
    <w:rsid w:val="00726CC1"/>
    <w:rsid w:val="00726F16"/>
    <w:rsid w:val="00726F2D"/>
    <w:rsid w:val="0072771F"/>
    <w:rsid w:val="00727811"/>
    <w:rsid w:val="00727BB3"/>
    <w:rsid w:val="00727D7C"/>
    <w:rsid w:val="0073032E"/>
    <w:rsid w:val="00730E09"/>
    <w:rsid w:val="00730EF5"/>
    <w:rsid w:val="00731740"/>
    <w:rsid w:val="00731B5C"/>
    <w:rsid w:val="00731DAF"/>
    <w:rsid w:val="00732702"/>
    <w:rsid w:val="007328BE"/>
    <w:rsid w:val="007328C2"/>
    <w:rsid w:val="00732ABC"/>
    <w:rsid w:val="007338A4"/>
    <w:rsid w:val="0073395F"/>
    <w:rsid w:val="00733C8D"/>
    <w:rsid w:val="00733D91"/>
    <w:rsid w:val="007342DD"/>
    <w:rsid w:val="00734483"/>
    <w:rsid w:val="0073525D"/>
    <w:rsid w:val="0073549D"/>
    <w:rsid w:val="007356BB"/>
    <w:rsid w:val="00735B40"/>
    <w:rsid w:val="00735C36"/>
    <w:rsid w:val="00736AF0"/>
    <w:rsid w:val="00736E28"/>
    <w:rsid w:val="00737194"/>
    <w:rsid w:val="007372E4"/>
    <w:rsid w:val="00737C7B"/>
    <w:rsid w:val="00737FD2"/>
    <w:rsid w:val="00740C62"/>
    <w:rsid w:val="00740CC8"/>
    <w:rsid w:val="00741030"/>
    <w:rsid w:val="00742324"/>
    <w:rsid w:val="00742910"/>
    <w:rsid w:val="00742AD4"/>
    <w:rsid w:val="00742BED"/>
    <w:rsid w:val="00742CD2"/>
    <w:rsid w:val="00743783"/>
    <w:rsid w:val="00743BE7"/>
    <w:rsid w:val="007441E4"/>
    <w:rsid w:val="0074467D"/>
    <w:rsid w:val="007446A9"/>
    <w:rsid w:val="00744AD9"/>
    <w:rsid w:val="00744F28"/>
    <w:rsid w:val="00744F7D"/>
    <w:rsid w:val="00745255"/>
    <w:rsid w:val="007452E8"/>
    <w:rsid w:val="00745440"/>
    <w:rsid w:val="007454E2"/>
    <w:rsid w:val="00746075"/>
    <w:rsid w:val="0074679D"/>
    <w:rsid w:val="00746BA9"/>
    <w:rsid w:val="00746DEE"/>
    <w:rsid w:val="00746EBE"/>
    <w:rsid w:val="00747004"/>
    <w:rsid w:val="00747283"/>
    <w:rsid w:val="007473E8"/>
    <w:rsid w:val="00747B92"/>
    <w:rsid w:val="00750209"/>
    <w:rsid w:val="007507D8"/>
    <w:rsid w:val="00750AF9"/>
    <w:rsid w:val="00750C99"/>
    <w:rsid w:val="00750D7C"/>
    <w:rsid w:val="00751FE0"/>
    <w:rsid w:val="007523C8"/>
    <w:rsid w:val="0075263F"/>
    <w:rsid w:val="00752713"/>
    <w:rsid w:val="00752C87"/>
    <w:rsid w:val="00752DE2"/>
    <w:rsid w:val="0075347B"/>
    <w:rsid w:val="00753707"/>
    <w:rsid w:val="00753786"/>
    <w:rsid w:val="00753C06"/>
    <w:rsid w:val="00753C58"/>
    <w:rsid w:val="00753DA3"/>
    <w:rsid w:val="0075420A"/>
    <w:rsid w:val="00754827"/>
    <w:rsid w:val="00754838"/>
    <w:rsid w:val="00754959"/>
    <w:rsid w:val="00754CE6"/>
    <w:rsid w:val="007554F5"/>
    <w:rsid w:val="0075552A"/>
    <w:rsid w:val="007561DD"/>
    <w:rsid w:val="0075623B"/>
    <w:rsid w:val="0075652F"/>
    <w:rsid w:val="007566E1"/>
    <w:rsid w:val="00756815"/>
    <w:rsid w:val="007572E6"/>
    <w:rsid w:val="007576DA"/>
    <w:rsid w:val="0075775E"/>
    <w:rsid w:val="00757B72"/>
    <w:rsid w:val="00757BFA"/>
    <w:rsid w:val="0076020F"/>
    <w:rsid w:val="00760305"/>
    <w:rsid w:val="007603DE"/>
    <w:rsid w:val="0076120E"/>
    <w:rsid w:val="00761507"/>
    <w:rsid w:val="0076158C"/>
    <w:rsid w:val="007616F4"/>
    <w:rsid w:val="00761869"/>
    <w:rsid w:val="00761EAB"/>
    <w:rsid w:val="007623D6"/>
    <w:rsid w:val="00762704"/>
    <w:rsid w:val="00763131"/>
    <w:rsid w:val="00763267"/>
    <w:rsid w:val="00763A9D"/>
    <w:rsid w:val="00763D19"/>
    <w:rsid w:val="00763F54"/>
    <w:rsid w:val="00764771"/>
    <w:rsid w:val="00764D76"/>
    <w:rsid w:val="0076505F"/>
    <w:rsid w:val="0076583A"/>
    <w:rsid w:val="007658D7"/>
    <w:rsid w:val="00765A49"/>
    <w:rsid w:val="00766081"/>
    <w:rsid w:val="007661E5"/>
    <w:rsid w:val="00766456"/>
    <w:rsid w:val="007665E9"/>
    <w:rsid w:val="0076703A"/>
    <w:rsid w:val="0076721E"/>
    <w:rsid w:val="0076727D"/>
    <w:rsid w:val="007672A7"/>
    <w:rsid w:val="0077054C"/>
    <w:rsid w:val="007707A0"/>
    <w:rsid w:val="00770A29"/>
    <w:rsid w:val="00770B8B"/>
    <w:rsid w:val="00770D57"/>
    <w:rsid w:val="00771923"/>
    <w:rsid w:val="00771F86"/>
    <w:rsid w:val="00772A5F"/>
    <w:rsid w:val="007734B8"/>
    <w:rsid w:val="00773C18"/>
    <w:rsid w:val="00773DB3"/>
    <w:rsid w:val="00773E87"/>
    <w:rsid w:val="00774835"/>
    <w:rsid w:val="00774B21"/>
    <w:rsid w:val="00774DFF"/>
    <w:rsid w:val="00774EED"/>
    <w:rsid w:val="0077520D"/>
    <w:rsid w:val="00775356"/>
    <w:rsid w:val="00775470"/>
    <w:rsid w:val="00775861"/>
    <w:rsid w:val="00775A90"/>
    <w:rsid w:val="00775C72"/>
    <w:rsid w:val="00775E39"/>
    <w:rsid w:val="00775ED6"/>
    <w:rsid w:val="00775F52"/>
    <w:rsid w:val="007760F7"/>
    <w:rsid w:val="00776635"/>
    <w:rsid w:val="00776849"/>
    <w:rsid w:val="00776A0F"/>
    <w:rsid w:val="00776E68"/>
    <w:rsid w:val="00776EAB"/>
    <w:rsid w:val="0077716D"/>
    <w:rsid w:val="007776C3"/>
    <w:rsid w:val="007777C8"/>
    <w:rsid w:val="007805D3"/>
    <w:rsid w:val="00780BEB"/>
    <w:rsid w:val="007811C5"/>
    <w:rsid w:val="0078153E"/>
    <w:rsid w:val="00781DDE"/>
    <w:rsid w:val="007820F3"/>
    <w:rsid w:val="00782780"/>
    <w:rsid w:val="00782785"/>
    <w:rsid w:val="00782B00"/>
    <w:rsid w:val="00783170"/>
    <w:rsid w:val="007833EC"/>
    <w:rsid w:val="007834BC"/>
    <w:rsid w:val="00783ACD"/>
    <w:rsid w:val="0078471A"/>
    <w:rsid w:val="00784783"/>
    <w:rsid w:val="00784A69"/>
    <w:rsid w:val="00784D40"/>
    <w:rsid w:val="00784F2B"/>
    <w:rsid w:val="0078507E"/>
    <w:rsid w:val="007852C0"/>
    <w:rsid w:val="00785979"/>
    <w:rsid w:val="00785A46"/>
    <w:rsid w:val="00786192"/>
    <w:rsid w:val="007866C7"/>
    <w:rsid w:val="0078679A"/>
    <w:rsid w:val="0078699B"/>
    <w:rsid w:val="00786E53"/>
    <w:rsid w:val="00787154"/>
    <w:rsid w:val="00787175"/>
    <w:rsid w:val="007872B1"/>
    <w:rsid w:val="00787C12"/>
    <w:rsid w:val="0079028A"/>
    <w:rsid w:val="00790984"/>
    <w:rsid w:val="00790C61"/>
    <w:rsid w:val="00790E1B"/>
    <w:rsid w:val="00791620"/>
    <w:rsid w:val="00791EDC"/>
    <w:rsid w:val="0079211C"/>
    <w:rsid w:val="007928DA"/>
    <w:rsid w:val="00792BC1"/>
    <w:rsid w:val="0079311F"/>
    <w:rsid w:val="0079316D"/>
    <w:rsid w:val="00793270"/>
    <w:rsid w:val="007936BF"/>
    <w:rsid w:val="007936CB"/>
    <w:rsid w:val="007937A5"/>
    <w:rsid w:val="00793A40"/>
    <w:rsid w:val="00793C0A"/>
    <w:rsid w:val="007958F8"/>
    <w:rsid w:val="00795ED3"/>
    <w:rsid w:val="00795FF6"/>
    <w:rsid w:val="0079602A"/>
    <w:rsid w:val="00796258"/>
    <w:rsid w:val="0079641F"/>
    <w:rsid w:val="00796459"/>
    <w:rsid w:val="00796791"/>
    <w:rsid w:val="007969C5"/>
    <w:rsid w:val="007969F4"/>
    <w:rsid w:val="00796E65"/>
    <w:rsid w:val="0079757E"/>
    <w:rsid w:val="00797B56"/>
    <w:rsid w:val="007A02FA"/>
    <w:rsid w:val="007A0730"/>
    <w:rsid w:val="007A07CF"/>
    <w:rsid w:val="007A16A7"/>
    <w:rsid w:val="007A1CD6"/>
    <w:rsid w:val="007A2697"/>
    <w:rsid w:val="007A2707"/>
    <w:rsid w:val="007A286C"/>
    <w:rsid w:val="007A2C2B"/>
    <w:rsid w:val="007A3277"/>
    <w:rsid w:val="007A369C"/>
    <w:rsid w:val="007A37B7"/>
    <w:rsid w:val="007A3EEB"/>
    <w:rsid w:val="007A4AD2"/>
    <w:rsid w:val="007A4B11"/>
    <w:rsid w:val="007A4BA9"/>
    <w:rsid w:val="007A5229"/>
    <w:rsid w:val="007A52BF"/>
    <w:rsid w:val="007A5B8D"/>
    <w:rsid w:val="007A5C9A"/>
    <w:rsid w:val="007A690A"/>
    <w:rsid w:val="007A6AD9"/>
    <w:rsid w:val="007A7125"/>
    <w:rsid w:val="007A73B1"/>
    <w:rsid w:val="007A758C"/>
    <w:rsid w:val="007A790B"/>
    <w:rsid w:val="007A79D9"/>
    <w:rsid w:val="007B0124"/>
    <w:rsid w:val="007B01CA"/>
    <w:rsid w:val="007B0A21"/>
    <w:rsid w:val="007B0EC8"/>
    <w:rsid w:val="007B16F0"/>
    <w:rsid w:val="007B25D3"/>
    <w:rsid w:val="007B2979"/>
    <w:rsid w:val="007B345A"/>
    <w:rsid w:val="007B3873"/>
    <w:rsid w:val="007B39B3"/>
    <w:rsid w:val="007B3A74"/>
    <w:rsid w:val="007B4119"/>
    <w:rsid w:val="007B42A2"/>
    <w:rsid w:val="007B43F1"/>
    <w:rsid w:val="007B4D07"/>
    <w:rsid w:val="007B51A5"/>
    <w:rsid w:val="007B5223"/>
    <w:rsid w:val="007B5ACC"/>
    <w:rsid w:val="007B63AD"/>
    <w:rsid w:val="007B6BCE"/>
    <w:rsid w:val="007B6FA3"/>
    <w:rsid w:val="007B71BC"/>
    <w:rsid w:val="007B7301"/>
    <w:rsid w:val="007B76FC"/>
    <w:rsid w:val="007B77E7"/>
    <w:rsid w:val="007B7CF3"/>
    <w:rsid w:val="007C0216"/>
    <w:rsid w:val="007C0884"/>
    <w:rsid w:val="007C0D65"/>
    <w:rsid w:val="007C0DAE"/>
    <w:rsid w:val="007C0E7B"/>
    <w:rsid w:val="007C1093"/>
    <w:rsid w:val="007C1224"/>
    <w:rsid w:val="007C15D6"/>
    <w:rsid w:val="007C1A77"/>
    <w:rsid w:val="007C1B9D"/>
    <w:rsid w:val="007C20E1"/>
    <w:rsid w:val="007C2491"/>
    <w:rsid w:val="007C24C9"/>
    <w:rsid w:val="007C295B"/>
    <w:rsid w:val="007C2B13"/>
    <w:rsid w:val="007C2B88"/>
    <w:rsid w:val="007C33CA"/>
    <w:rsid w:val="007C3920"/>
    <w:rsid w:val="007C3CFC"/>
    <w:rsid w:val="007C3DD4"/>
    <w:rsid w:val="007C4669"/>
    <w:rsid w:val="007C4E54"/>
    <w:rsid w:val="007C4F25"/>
    <w:rsid w:val="007C50B0"/>
    <w:rsid w:val="007C55BE"/>
    <w:rsid w:val="007C5E5E"/>
    <w:rsid w:val="007C5E63"/>
    <w:rsid w:val="007C5F68"/>
    <w:rsid w:val="007C6513"/>
    <w:rsid w:val="007C6950"/>
    <w:rsid w:val="007C74A9"/>
    <w:rsid w:val="007C75A4"/>
    <w:rsid w:val="007D0326"/>
    <w:rsid w:val="007D0814"/>
    <w:rsid w:val="007D0CD5"/>
    <w:rsid w:val="007D0DE3"/>
    <w:rsid w:val="007D1C5C"/>
    <w:rsid w:val="007D232E"/>
    <w:rsid w:val="007D234A"/>
    <w:rsid w:val="007D2B4B"/>
    <w:rsid w:val="007D2C23"/>
    <w:rsid w:val="007D2E63"/>
    <w:rsid w:val="007D3288"/>
    <w:rsid w:val="007D3300"/>
    <w:rsid w:val="007D371A"/>
    <w:rsid w:val="007D3B6D"/>
    <w:rsid w:val="007D3C92"/>
    <w:rsid w:val="007D3F0B"/>
    <w:rsid w:val="007D3FEA"/>
    <w:rsid w:val="007D41E5"/>
    <w:rsid w:val="007D4A2D"/>
    <w:rsid w:val="007D4B72"/>
    <w:rsid w:val="007D5845"/>
    <w:rsid w:val="007D6458"/>
    <w:rsid w:val="007D653F"/>
    <w:rsid w:val="007D6851"/>
    <w:rsid w:val="007D6F19"/>
    <w:rsid w:val="007D702D"/>
    <w:rsid w:val="007D737C"/>
    <w:rsid w:val="007D73E2"/>
    <w:rsid w:val="007D79DB"/>
    <w:rsid w:val="007D7D55"/>
    <w:rsid w:val="007D7E2A"/>
    <w:rsid w:val="007D7E85"/>
    <w:rsid w:val="007E00F5"/>
    <w:rsid w:val="007E02EF"/>
    <w:rsid w:val="007E06EA"/>
    <w:rsid w:val="007E08F7"/>
    <w:rsid w:val="007E0F26"/>
    <w:rsid w:val="007E10B9"/>
    <w:rsid w:val="007E15AE"/>
    <w:rsid w:val="007E174B"/>
    <w:rsid w:val="007E1812"/>
    <w:rsid w:val="007E1E34"/>
    <w:rsid w:val="007E21A8"/>
    <w:rsid w:val="007E2B7C"/>
    <w:rsid w:val="007E2F6E"/>
    <w:rsid w:val="007E347B"/>
    <w:rsid w:val="007E365F"/>
    <w:rsid w:val="007E38C7"/>
    <w:rsid w:val="007E39A4"/>
    <w:rsid w:val="007E473E"/>
    <w:rsid w:val="007E49CA"/>
    <w:rsid w:val="007E5359"/>
    <w:rsid w:val="007E5937"/>
    <w:rsid w:val="007E636D"/>
    <w:rsid w:val="007E6478"/>
    <w:rsid w:val="007E6535"/>
    <w:rsid w:val="007E68D8"/>
    <w:rsid w:val="007E69F7"/>
    <w:rsid w:val="007E6BB3"/>
    <w:rsid w:val="007E6E1C"/>
    <w:rsid w:val="007E6E84"/>
    <w:rsid w:val="007E6FCD"/>
    <w:rsid w:val="007E7103"/>
    <w:rsid w:val="007E767E"/>
    <w:rsid w:val="007F0078"/>
    <w:rsid w:val="007F065A"/>
    <w:rsid w:val="007F071F"/>
    <w:rsid w:val="007F1874"/>
    <w:rsid w:val="007F1A0D"/>
    <w:rsid w:val="007F1C50"/>
    <w:rsid w:val="007F1F4A"/>
    <w:rsid w:val="007F26ED"/>
    <w:rsid w:val="007F270F"/>
    <w:rsid w:val="007F2BC7"/>
    <w:rsid w:val="007F2E6C"/>
    <w:rsid w:val="007F376C"/>
    <w:rsid w:val="007F4F6F"/>
    <w:rsid w:val="007F5122"/>
    <w:rsid w:val="007F555A"/>
    <w:rsid w:val="007F57AB"/>
    <w:rsid w:val="007F5A34"/>
    <w:rsid w:val="007F5C2F"/>
    <w:rsid w:val="007F653A"/>
    <w:rsid w:val="007F687F"/>
    <w:rsid w:val="007F6D0D"/>
    <w:rsid w:val="007F718D"/>
    <w:rsid w:val="007F72DF"/>
    <w:rsid w:val="007F79B2"/>
    <w:rsid w:val="007F7AF6"/>
    <w:rsid w:val="00800CDA"/>
    <w:rsid w:val="008012EE"/>
    <w:rsid w:val="008012F8"/>
    <w:rsid w:val="00802418"/>
    <w:rsid w:val="00803DFD"/>
    <w:rsid w:val="00804578"/>
    <w:rsid w:val="008049EA"/>
    <w:rsid w:val="00804ABE"/>
    <w:rsid w:val="00805544"/>
    <w:rsid w:val="00805979"/>
    <w:rsid w:val="00805D22"/>
    <w:rsid w:val="008060E2"/>
    <w:rsid w:val="00806126"/>
    <w:rsid w:val="008063A5"/>
    <w:rsid w:val="00806818"/>
    <w:rsid w:val="0080687F"/>
    <w:rsid w:val="00806B62"/>
    <w:rsid w:val="008071AD"/>
    <w:rsid w:val="008072AC"/>
    <w:rsid w:val="008074FE"/>
    <w:rsid w:val="00807B5C"/>
    <w:rsid w:val="00810335"/>
    <w:rsid w:val="00810451"/>
    <w:rsid w:val="00810A59"/>
    <w:rsid w:val="00810CF9"/>
    <w:rsid w:val="008113E3"/>
    <w:rsid w:val="008114BA"/>
    <w:rsid w:val="008119F8"/>
    <w:rsid w:val="00811A56"/>
    <w:rsid w:val="008123D0"/>
    <w:rsid w:val="008124A6"/>
    <w:rsid w:val="0081258C"/>
    <w:rsid w:val="00812A18"/>
    <w:rsid w:val="00812BAA"/>
    <w:rsid w:val="0081303F"/>
    <w:rsid w:val="008134AD"/>
    <w:rsid w:val="00813774"/>
    <w:rsid w:val="00813AD7"/>
    <w:rsid w:val="00813B2A"/>
    <w:rsid w:val="008145F2"/>
    <w:rsid w:val="00814650"/>
    <w:rsid w:val="00815744"/>
    <w:rsid w:val="008158FC"/>
    <w:rsid w:val="00815C7F"/>
    <w:rsid w:val="0081696E"/>
    <w:rsid w:val="00816F26"/>
    <w:rsid w:val="00816F9C"/>
    <w:rsid w:val="008170A7"/>
    <w:rsid w:val="00817896"/>
    <w:rsid w:val="008179C0"/>
    <w:rsid w:val="00820AEF"/>
    <w:rsid w:val="00820BA1"/>
    <w:rsid w:val="008213F9"/>
    <w:rsid w:val="0082143D"/>
    <w:rsid w:val="008214D2"/>
    <w:rsid w:val="008222B6"/>
    <w:rsid w:val="0082235E"/>
    <w:rsid w:val="00822484"/>
    <w:rsid w:val="008227BA"/>
    <w:rsid w:val="008230B1"/>
    <w:rsid w:val="00823377"/>
    <w:rsid w:val="0082401A"/>
    <w:rsid w:val="0082595B"/>
    <w:rsid w:val="008267D0"/>
    <w:rsid w:val="00826920"/>
    <w:rsid w:val="00827441"/>
    <w:rsid w:val="00827457"/>
    <w:rsid w:val="00827F15"/>
    <w:rsid w:val="00830512"/>
    <w:rsid w:val="00830846"/>
    <w:rsid w:val="008311AA"/>
    <w:rsid w:val="008313AD"/>
    <w:rsid w:val="008313B9"/>
    <w:rsid w:val="008322D4"/>
    <w:rsid w:val="00832EE6"/>
    <w:rsid w:val="0083303C"/>
    <w:rsid w:val="008331DE"/>
    <w:rsid w:val="00833447"/>
    <w:rsid w:val="0083364D"/>
    <w:rsid w:val="00833676"/>
    <w:rsid w:val="00833D9F"/>
    <w:rsid w:val="00834428"/>
    <w:rsid w:val="00834BE9"/>
    <w:rsid w:val="008351F1"/>
    <w:rsid w:val="00835363"/>
    <w:rsid w:val="008364ED"/>
    <w:rsid w:val="0083671C"/>
    <w:rsid w:val="00836921"/>
    <w:rsid w:val="00837738"/>
    <w:rsid w:val="008402BD"/>
    <w:rsid w:val="008404AC"/>
    <w:rsid w:val="0084090E"/>
    <w:rsid w:val="00840E0A"/>
    <w:rsid w:val="00841424"/>
    <w:rsid w:val="00841778"/>
    <w:rsid w:val="00841993"/>
    <w:rsid w:val="00841C8A"/>
    <w:rsid w:val="00841E8D"/>
    <w:rsid w:val="00841EA7"/>
    <w:rsid w:val="0084229C"/>
    <w:rsid w:val="008423A1"/>
    <w:rsid w:val="00842A85"/>
    <w:rsid w:val="00842D27"/>
    <w:rsid w:val="00843202"/>
    <w:rsid w:val="00843589"/>
    <w:rsid w:val="00843870"/>
    <w:rsid w:val="00843878"/>
    <w:rsid w:val="008438E0"/>
    <w:rsid w:val="00843CA4"/>
    <w:rsid w:val="0084437A"/>
    <w:rsid w:val="0084440E"/>
    <w:rsid w:val="00844495"/>
    <w:rsid w:val="00844760"/>
    <w:rsid w:val="0084481B"/>
    <w:rsid w:val="00844A9C"/>
    <w:rsid w:val="00844E5C"/>
    <w:rsid w:val="00844EFA"/>
    <w:rsid w:val="008450F3"/>
    <w:rsid w:val="008458BB"/>
    <w:rsid w:val="008458E9"/>
    <w:rsid w:val="0084596E"/>
    <w:rsid w:val="00845AA8"/>
    <w:rsid w:val="00845EC1"/>
    <w:rsid w:val="00846283"/>
    <w:rsid w:val="00846C6B"/>
    <w:rsid w:val="00846F38"/>
    <w:rsid w:val="0084751D"/>
    <w:rsid w:val="008475D3"/>
    <w:rsid w:val="008477B6"/>
    <w:rsid w:val="0085004F"/>
    <w:rsid w:val="00850074"/>
    <w:rsid w:val="0085008E"/>
    <w:rsid w:val="008501A8"/>
    <w:rsid w:val="00850614"/>
    <w:rsid w:val="00850701"/>
    <w:rsid w:val="0085074F"/>
    <w:rsid w:val="00850753"/>
    <w:rsid w:val="00850A24"/>
    <w:rsid w:val="0085126A"/>
    <w:rsid w:val="00851455"/>
    <w:rsid w:val="00851FF2"/>
    <w:rsid w:val="008527EE"/>
    <w:rsid w:val="00852C1E"/>
    <w:rsid w:val="008535BD"/>
    <w:rsid w:val="008537D1"/>
    <w:rsid w:val="0085391A"/>
    <w:rsid w:val="00853997"/>
    <w:rsid w:val="00853B60"/>
    <w:rsid w:val="00853CC6"/>
    <w:rsid w:val="008546CA"/>
    <w:rsid w:val="0085496C"/>
    <w:rsid w:val="00854BB3"/>
    <w:rsid w:val="00855060"/>
    <w:rsid w:val="00855678"/>
    <w:rsid w:val="00855BD8"/>
    <w:rsid w:val="00855E20"/>
    <w:rsid w:val="0085617A"/>
    <w:rsid w:val="008561F3"/>
    <w:rsid w:val="00856B65"/>
    <w:rsid w:val="00856B9E"/>
    <w:rsid w:val="00856C52"/>
    <w:rsid w:val="008570C0"/>
    <w:rsid w:val="008577A3"/>
    <w:rsid w:val="00857B74"/>
    <w:rsid w:val="008600DB"/>
    <w:rsid w:val="00860169"/>
    <w:rsid w:val="008603D0"/>
    <w:rsid w:val="00860E25"/>
    <w:rsid w:val="00860E3B"/>
    <w:rsid w:val="008611E0"/>
    <w:rsid w:val="0086144C"/>
    <w:rsid w:val="008614D9"/>
    <w:rsid w:val="00861F07"/>
    <w:rsid w:val="00862801"/>
    <w:rsid w:val="00862996"/>
    <w:rsid w:val="00862FC4"/>
    <w:rsid w:val="00862FFD"/>
    <w:rsid w:val="008631BF"/>
    <w:rsid w:val="00863425"/>
    <w:rsid w:val="00863493"/>
    <w:rsid w:val="00863BBD"/>
    <w:rsid w:val="00863DFD"/>
    <w:rsid w:val="00863F43"/>
    <w:rsid w:val="00864373"/>
    <w:rsid w:val="00864558"/>
    <w:rsid w:val="00864C57"/>
    <w:rsid w:val="00864F67"/>
    <w:rsid w:val="00865123"/>
    <w:rsid w:val="00865BBA"/>
    <w:rsid w:val="00865D2D"/>
    <w:rsid w:val="00866728"/>
    <w:rsid w:val="00866C68"/>
    <w:rsid w:val="00866E15"/>
    <w:rsid w:val="00866FE9"/>
    <w:rsid w:val="0086713D"/>
    <w:rsid w:val="00867436"/>
    <w:rsid w:val="00867526"/>
    <w:rsid w:val="008676A3"/>
    <w:rsid w:val="008677BD"/>
    <w:rsid w:val="0086786D"/>
    <w:rsid w:val="00867C58"/>
    <w:rsid w:val="008708AC"/>
    <w:rsid w:val="00870D60"/>
    <w:rsid w:val="00871705"/>
    <w:rsid w:val="00871BD5"/>
    <w:rsid w:val="00871F85"/>
    <w:rsid w:val="00871F98"/>
    <w:rsid w:val="00872281"/>
    <w:rsid w:val="008725EA"/>
    <w:rsid w:val="0087267A"/>
    <w:rsid w:val="00872868"/>
    <w:rsid w:val="008734C5"/>
    <w:rsid w:val="008738BF"/>
    <w:rsid w:val="008748A7"/>
    <w:rsid w:val="00874EF1"/>
    <w:rsid w:val="0087503F"/>
    <w:rsid w:val="008754C2"/>
    <w:rsid w:val="00875EE5"/>
    <w:rsid w:val="00876340"/>
    <w:rsid w:val="008763BF"/>
    <w:rsid w:val="00876515"/>
    <w:rsid w:val="00876DB6"/>
    <w:rsid w:val="00876F0A"/>
    <w:rsid w:val="0087714C"/>
    <w:rsid w:val="00877162"/>
    <w:rsid w:val="00877268"/>
    <w:rsid w:val="008774D7"/>
    <w:rsid w:val="00877661"/>
    <w:rsid w:val="008778FF"/>
    <w:rsid w:val="00877B5E"/>
    <w:rsid w:val="00877BB1"/>
    <w:rsid w:val="00877C4F"/>
    <w:rsid w:val="00877E9E"/>
    <w:rsid w:val="0088053C"/>
    <w:rsid w:val="008809AC"/>
    <w:rsid w:val="00880FCC"/>
    <w:rsid w:val="00881452"/>
    <w:rsid w:val="008817F0"/>
    <w:rsid w:val="008823CC"/>
    <w:rsid w:val="00882A3C"/>
    <w:rsid w:val="00882A8F"/>
    <w:rsid w:val="00882EB5"/>
    <w:rsid w:val="00882FEF"/>
    <w:rsid w:val="0088317E"/>
    <w:rsid w:val="0088320F"/>
    <w:rsid w:val="008834EF"/>
    <w:rsid w:val="00883EAB"/>
    <w:rsid w:val="008843D7"/>
    <w:rsid w:val="00884682"/>
    <w:rsid w:val="00884706"/>
    <w:rsid w:val="0088474A"/>
    <w:rsid w:val="00884798"/>
    <w:rsid w:val="008847C9"/>
    <w:rsid w:val="00884BD0"/>
    <w:rsid w:val="00884ECC"/>
    <w:rsid w:val="00885153"/>
    <w:rsid w:val="0088525F"/>
    <w:rsid w:val="00885428"/>
    <w:rsid w:val="00885503"/>
    <w:rsid w:val="008857AF"/>
    <w:rsid w:val="008869C7"/>
    <w:rsid w:val="00886A0D"/>
    <w:rsid w:val="00886B3B"/>
    <w:rsid w:val="00886FDF"/>
    <w:rsid w:val="008871E9"/>
    <w:rsid w:val="008879F1"/>
    <w:rsid w:val="0089071A"/>
    <w:rsid w:val="008908C5"/>
    <w:rsid w:val="00890C27"/>
    <w:rsid w:val="008910F2"/>
    <w:rsid w:val="00891306"/>
    <w:rsid w:val="0089130A"/>
    <w:rsid w:val="00891503"/>
    <w:rsid w:val="00891E95"/>
    <w:rsid w:val="0089238D"/>
    <w:rsid w:val="008925E5"/>
    <w:rsid w:val="00892A5D"/>
    <w:rsid w:val="00892B4A"/>
    <w:rsid w:val="008939D4"/>
    <w:rsid w:val="00893DB7"/>
    <w:rsid w:val="008944CB"/>
    <w:rsid w:val="00895075"/>
    <w:rsid w:val="00895844"/>
    <w:rsid w:val="00895FC1"/>
    <w:rsid w:val="008962FE"/>
    <w:rsid w:val="008966F2"/>
    <w:rsid w:val="00896965"/>
    <w:rsid w:val="00897D72"/>
    <w:rsid w:val="00897FFB"/>
    <w:rsid w:val="008A0312"/>
    <w:rsid w:val="008A0E4F"/>
    <w:rsid w:val="008A0F5C"/>
    <w:rsid w:val="008A1658"/>
    <w:rsid w:val="008A1699"/>
    <w:rsid w:val="008A194A"/>
    <w:rsid w:val="008A1FBF"/>
    <w:rsid w:val="008A219A"/>
    <w:rsid w:val="008A26B6"/>
    <w:rsid w:val="008A28A7"/>
    <w:rsid w:val="008A2954"/>
    <w:rsid w:val="008A2B34"/>
    <w:rsid w:val="008A3221"/>
    <w:rsid w:val="008A32D9"/>
    <w:rsid w:val="008A3477"/>
    <w:rsid w:val="008A3AC1"/>
    <w:rsid w:val="008A3D67"/>
    <w:rsid w:val="008A4A1E"/>
    <w:rsid w:val="008A4C1E"/>
    <w:rsid w:val="008A552E"/>
    <w:rsid w:val="008A730F"/>
    <w:rsid w:val="008A77D4"/>
    <w:rsid w:val="008A77FA"/>
    <w:rsid w:val="008A799F"/>
    <w:rsid w:val="008A7E76"/>
    <w:rsid w:val="008B0472"/>
    <w:rsid w:val="008B06DB"/>
    <w:rsid w:val="008B0B00"/>
    <w:rsid w:val="008B0E13"/>
    <w:rsid w:val="008B16D9"/>
    <w:rsid w:val="008B170A"/>
    <w:rsid w:val="008B18EB"/>
    <w:rsid w:val="008B2373"/>
    <w:rsid w:val="008B3092"/>
    <w:rsid w:val="008B34F8"/>
    <w:rsid w:val="008B378C"/>
    <w:rsid w:val="008B388A"/>
    <w:rsid w:val="008B40BE"/>
    <w:rsid w:val="008B4BE2"/>
    <w:rsid w:val="008B54C9"/>
    <w:rsid w:val="008B54ED"/>
    <w:rsid w:val="008B5A15"/>
    <w:rsid w:val="008B5C40"/>
    <w:rsid w:val="008B60D0"/>
    <w:rsid w:val="008B662C"/>
    <w:rsid w:val="008B680D"/>
    <w:rsid w:val="008B68C9"/>
    <w:rsid w:val="008B6CA4"/>
    <w:rsid w:val="008B7A5B"/>
    <w:rsid w:val="008B7D7A"/>
    <w:rsid w:val="008B7DB6"/>
    <w:rsid w:val="008C0409"/>
    <w:rsid w:val="008C0586"/>
    <w:rsid w:val="008C08AF"/>
    <w:rsid w:val="008C0DC2"/>
    <w:rsid w:val="008C0E8F"/>
    <w:rsid w:val="008C12BE"/>
    <w:rsid w:val="008C1754"/>
    <w:rsid w:val="008C2295"/>
    <w:rsid w:val="008C24DE"/>
    <w:rsid w:val="008C258F"/>
    <w:rsid w:val="008C272C"/>
    <w:rsid w:val="008C3836"/>
    <w:rsid w:val="008C3B54"/>
    <w:rsid w:val="008C3C02"/>
    <w:rsid w:val="008C4780"/>
    <w:rsid w:val="008C4CAE"/>
    <w:rsid w:val="008C51F1"/>
    <w:rsid w:val="008C5225"/>
    <w:rsid w:val="008C5439"/>
    <w:rsid w:val="008C5A59"/>
    <w:rsid w:val="008C6E5C"/>
    <w:rsid w:val="008C6FA6"/>
    <w:rsid w:val="008C73EC"/>
    <w:rsid w:val="008C73F6"/>
    <w:rsid w:val="008C7B28"/>
    <w:rsid w:val="008C7C03"/>
    <w:rsid w:val="008C7CED"/>
    <w:rsid w:val="008C7D1E"/>
    <w:rsid w:val="008C7F13"/>
    <w:rsid w:val="008C7F88"/>
    <w:rsid w:val="008D005B"/>
    <w:rsid w:val="008D0557"/>
    <w:rsid w:val="008D07A2"/>
    <w:rsid w:val="008D0AE6"/>
    <w:rsid w:val="008D13CC"/>
    <w:rsid w:val="008D1700"/>
    <w:rsid w:val="008D1720"/>
    <w:rsid w:val="008D1CA1"/>
    <w:rsid w:val="008D1D1A"/>
    <w:rsid w:val="008D1DB4"/>
    <w:rsid w:val="008D1FDA"/>
    <w:rsid w:val="008D201D"/>
    <w:rsid w:val="008D211C"/>
    <w:rsid w:val="008D29BC"/>
    <w:rsid w:val="008D2AC5"/>
    <w:rsid w:val="008D2E18"/>
    <w:rsid w:val="008D3009"/>
    <w:rsid w:val="008D323D"/>
    <w:rsid w:val="008D39EB"/>
    <w:rsid w:val="008D3CAC"/>
    <w:rsid w:val="008D3F5E"/>
    <w:rsid w:val="008D4E63"/>
    <w:rsid w:val="008D4EA4"/>
    <w:rsid w:val="008D52F9"/>
    <w:rsid w:val="008D54EE"/>
    <w:rsid w:val="008D5824"/>
    <w:rsid w:val="008D63F2"/>
    <w:rsid w:val="008D6B2B"/>
    <w:rsid w:val="008D6C95"/>
    <w:rsid w:val="008D6D80"/>
    <w:rsid w:val="008D6DD1"/>
    <w:rsid w:val="008D7061"/>
    <w:rsid w:val="008D71A1"/>
    <w:rsid w:val="008D71E0"/>
    <w:rsid w:val="008D7721"/>
    <w:rsid w:val="008D777A"/>
    <w:rsid w:val="008D78FA"/>
    <w:rsid w:val="008D7BDE"/>
    <w:rsid w:val="008E0A63"/>
    <w:rsid w:val="008E0E3B"/>
    <w:rsid w:val="008E1AD0"/>
    <w:rsid w:val="008E1FB2"/>
    <w:rsid w:val="008E2404"/>
    <w:rsid w:val="008E27CB"/>
    <w:rsid w:val="008E290E"/>
    <w:rsid w:val="008E2ACD"/>
    <w:rsid w:val="008E2C63"/>
    <w:rsid w:val="008E35E2"/>
    <w:rsid w:val="008E35FB"/>
    <w:rsid w:val="008E3993"/>
    <w:rsid w:val="008E3A9D"/>
    <w:rsid w:val="008E3B70"/>
    <w:rsid w:val="008E3D41"/>
    <w:rsid w:val="008E41B3"/>
    <w:rsid w:val="008E447D"/>
    <w:rsid w:val="008E47EC"/>
    <w:rsid w:val="008E4EC6"/>
    <w:rsid w:val="008E5523"/>
    <w:rsid w:val="008E553A"/>
    <w:rsid w:val="008E5783"/>
    <w:rsid w:val="008E5A4F"/>
    <w:rsid w:val="008E5C0D"/>
    <w:rsid w:val="008E63B2"/>
    <w:rsid w:val="008E6A40"/>
    <w:rsid w:val="008E71CE"/>
    <w:rsid w:val="008E71F4"/>
    <w:rsid w:val="008E72DA"/>
    <w:rsid w:val="008E747A"/>
    <w:rsid w:val="008E7DFF"/>
    <w:rsid w:val="008E7F1F"/>
    <w:rsid w:val="008E7F3A"/>
    <w:rsid w:val="008F1691"/>
    <w:rsid w:val="008F275B"/>
    <w:rsid w:val="008F281E"/>
    <w:rsid w:val="008F2889"/>
    <w:rsid w:val="008F343B"/>
    <w:rsid w:val="008F3A67"/>
    <w:rsid w:val="008F4402"/>
    <w:rsid w:val="008F49C4"/>
    <w:rsid w:val="008F4B0F"/>
    <w:rsid w:val="008F4D30"/>
    <w:rsid w:val="008F53C2"/>
    <w:rsid w:val="008F57E9"/>
    <w:rsid w:val="008F5927"/>
    <w:rsid w:val="008F5B43"/>
    <w:rsid w:val="008F6095"/>
    <w:rsid w:val="008F6C20"/>
    <w:rsid w:val="008F6E40"/>
    <w:rsid w:val="008F7422"/>
    <w:rsid w:val="008F770A"/>
    <w:rsid w:val="008F776F"/>
    <w:rsid w:val="008F7C6B"/>
    <w:rsid w:val="008F7E2C"/>
    <w:rsid w:val="009000EA"/>
    <w:rsid w:val="0090049C"/>
    <w:rsid w:val="00900CE0"/>
    <w:rsid w:val="00901119"/>
    <w:rsid w:val="00901F5D"/>
    <w:rsid w:val="0090238E"/>
    <w:rsid w:val="009024C7"/>
    <w:rsid w:val="00902573"/>
    <w:rsid w:val="009027F8"/>
    <w:rsid w:val="009029E6"/>
    <w:rsid w:val="00903163"/>
    <w:rsid w:val="00903438"/>
    <w:rsid w:val="009039AB"/>
    <w:rsid w:val="00904613"/>
    <w:rsid w:val="00904FAB"/>
    <w:rsid w:val="009056DE"/>
    <w:rsid w:val="00905E33"/>
    <w:rsid w:val="00905F6D"/>
    <w:rsid w:val="00906365"/>
    <w:rsid w:val="009063EA"/>
    <w:rsid w:val="00906828"/>
    <w:rsid w:val="00906DA4"/>
    <w:rsid w:val="00906DD6"/>
    <w:rsid w:val="00907035"/>
    <w:rsid w:val="009075FD"/>
    <w:rsid w:val="009076C9"/>
    <w:rsid w:val="00907AAA"/>
    <w:rsid w:val="00907B29"/>
    <w:rsid w:val="00907C4C"/>
    <w:rsid w:val="00910314"/>
    <w:rsid w:val="00910F02"/>
    <w:rsid w:val="00910F81"/>
    <w:rsid w:val="009111B8"/>
    <w:rsid w:val="00911915"/>
    <w:rsid w:val="00911A09"/>
    <w:rsid w:val="00911CDD"/>
    <w:rsid w:val="00911F2A"/>
    <w:rsid w:val="00911FCF"/>
    <w:rsid w:val="0091286E"/>
    <w:rsid w:val="009128AF"/>
    <w:rsid w:val="009129B0"/>
    <w:rsid w:val="00912DFB"/>
    <w:rsid w:val="00913DAA"/>
    <w:rsid w:val="00913E0A"/>
    <w:rsid w:val="0091435F"/>
    <w:rsid w:val="009143D9"/>
    <w:rsid w:val="00914703"/>
    <w:rsid w:val="00914DA7"/>
    <w:rsid w:val="009158F9"/>
    <w:rsid w:val="00915A18"/>
    <w:rsid w:val="00915BAC"/>
    <w:rsid w:val="0091660B"/>
    <w:rsid w:val="00916A23"/>
    <w:rsid w:val="00916C25"/>
    <w:rsid w:val="00916DB8"/>
    <w:rsid w:val="0091707B"/>
    <w:rsid w:val="009172FB"/>
    <w:rsid w:val="00917318"/>
    <w:rsid w:val="0091787B"/>
    <w:rsid w:val="00917DB0"/>
    <w:rsid w:val="009203B5"/>
    <w:rsid w:val="009206CC"/>
    <w:rsid w:val="00920727"/>
    <w:rsid w:val="00920733"/>
    <w:rsid w:val="0092074D"/>
    <w:rsid w:val="009207CD"/>
    <w:rsid w:val="00920C73"/>
    <w:rsid w:val="009212B9"/>
    <w:rsid w:val="00921674"/>
    <w:rsid w:val="00921D98"/>
    <w:rsid w:val="00921E11"/>
    <w:rsid w:val="00922644"/>
    <w:rsid w:val="00922891"/>
    <w:rsid w:val="00922AA4"/>
    <w:rsid w:val="00923047"/>
    <w:rsid w:val="00923163"/>
    <w:rsid w:val="00923D56"/>
    <w:rsid w:val="009241B4"/>
    <w:rsid w:val="009245FE"/>
    <w:rsid w:val="00925014"/>
    <w:rsid w:val="00925304"/>
    <w:rsid w:val="00925726"/>
    <w:rsid w:val="00925C68"/>
    <w:rsid w:val="00926140"/>
    <w:rsid w:val="00926484"/>
    <w:rsid w:val="009266D9"/>
    <w:rsid w:val="009267B3"/>
    <w:rsid w:val="00926C2A"/>
    <w:rsid w:val="00926EB7"/>
    <w:rsid w:val="00927275"/>
    <w:rsid w:val="00930153"/>
    <w:rsid w:val="00930283"/>
    <w:rsid w:val="009309CA"/>
    <w:rsid w:val="0093114C"/>
    <w:rsid w:val="009311E1"/>
    <w:rsid w:val="00931C68"/>
    <w:rsid w:val="00932587"/>
    <w:rsid w:val="00932A6E"/>
    <w:rsid w:val="00932BB2"/>
    <w:rsid w:val="00932C67"/>
    <w:rsid w:val="00932E31"/>
    <w:rsid w:val="00932F61"/>
    <w:rsid w:val="009331F6"/>
    <w:rsid w:val="009337B1"/>
    <w:rsid w:val="0093406B"/>
    <w:rsid w:val="00934293"/>
    <w:rsid w:val="009343F7"/>
    <w:rsid w:val="00934724"/>
    <w:rsid w:val="00934E6C"/>
    <w:rsid w:val="00935415"/>
    <w:rsid w:val="00935525"/>
    <w:rsid w:val="009359CA"/>
    <w:rsid w:val="00935A03"/>
    <w:rsid w:val="009364C0"/>
    <w:rsid w:val="00936859"/>
    <w:rsid w:val="00936CF9"/>
    <w:rsid w:val="00936E88"/>
    <w:rsid w:val="00936FEA"/>
    <w:rsid w:val="00937747"/>
    <w:rsid w:val="00937837"/>
    <w:rsid w:val="00937C0C"/>
    <w:rsid w:val="00937E2A"/>
    <w:rsid w:val="0094093D"/>
    <w:rsid w:val="00940D06"/>
    <w:rsid w:val="00941616"/>
    <w:rsid w:val="00942616"/>
    <w:rsid w:val="00942C2F"/>
    <w:rsid w:val="0094383C"/>
    <w:rsid w:val="00943CA7"/>
    <w:rsid w:val="00943E70"/>
    <w:rsid w:val="009440DE"/>
    <w:rsid w:val="00944AA6"/>
    <w:rsid w:val="00944CA8"/>
    <w:rsid w:val="0094519B"/>
    <w:rsid w:val="009452E2"/>
    <w:rsid w:val="00945609"/>
    <w:rsid w:val="00945B7F"/>
    <w:rsid w:val="00945C2E"/>
    <w:rsid w:val="00945E06"/>
    <w:rsid w:val="00945E2D"/>
    <w:rsid w:val="00945E53"/>
    <w:rsid w:val="009460B2"/>
    <w:rsid w:val="00946592"/>
    <w:rsid w:val="00946CB9"/>
    <w:rsid w:val="00946DAD"/>
    <w:rsid w:val="00946F1B"/>
    <w:rsid w:val="0094721E"/>
    <w:rsid w:val="00947412"/>
    <w:rsid w:val="00947E89"/>
    <w:rsid w:val="0095003E"/>
    <w:rsid w:val="009500A1"/>
    <w:rsid w:val="009500D9"/>
    <w:rsid w:val="00950C32"/>
    <w:rsid w:val="00950DC7"/>
    <w:rsid w:val="00951384"/>
    <w:rsid w:val="009513A5"/>
    <w:rsid w:val="009515D4"/>
    <w:rsid w:val="00951663"/>
    <w:rsid w:val="00951BAA"/>
    <w:rsid w:val="009524EB"/>
    <w:rsid w:val="009528DD"/>
    <w:rsid w:val="00952DF8"/>
    <w:rsid w:val="00952F4A"/>
    <w:rsid w:val="0095382D"/>
    <w:rsid w:val="009539E6"/>
    <w:rsid w:val="00954F4A"/>
    <w:rsid w:val="00954FBB"/>
    <w:rsid w:val="009553C2"/>
    <w:rsid w:val="009553C8"/>
    <w:rsid w:val="009555B4"/>
    <w:rsid w:val="00955993"/>
    <w:rsid w:val="009559FD"/>
    <w:rsid w:val="00955F39"/>
    <w:rsid w:val="0095637C"/>
    <w:rsid w:val="00956AF2"/>
    <w:rsid w:val="00956C8C"/>
    <w:rsid w:val="00956EA0"/>
    <w:rsid w:val="00957E5A"/>
    <w:rsid w:val="00957EDC"/>
    <w:rsid w:val="0096095F"/>
    <w:rsid w:val="00962599"/>
    <w:rsid w:val="0096294E"/>
    <w:rsid w:val="00962FA4"/>
    <w:rsid w:val="00963257"/>
    <w:rsid w:val="00963459"/>
    <w:rsid w:val="00963B20"/>
    <w:rsid w:val="00963D9F"/>
    <w:rsid w:val="00963E50"/>
    <w:rsid w:val="00964157"/>
    <w:rsid w:val="00964B84"/>
    <w:rsid w:val="00964D81"/>
    <w:rsid w:val="0096517C"/>
    <w:rsid w:val="0096537C"/>
    <w:rsid w:val="009653A8"/>
    <w:rsid w:val="00965CA3"/>
    <w:rsid w:val="00965E9F"/>
    <w:rsid w:val="00966BDE"/>
    <w:rsid w:val="00966E32"/>
    <w:rsid w:val="0096748C"/>
    <w:rsid w:val="00967559"/>
    <w:rsid w:val="0096766D"/>
    <w:rsid w:val="00967683"/>
    <w:rsid w:val="00967D36"/>
    <w:rsid w:val="00970C09"/>
    <w:rsid w:val="009718FD"/>
    <w:rsid w:val="00971F71"/>
    <w:rsid w:val="00971FCC"/>
    <w:rsid w:val="00972010"/>
    <w:rsid w:val="00972C90"/>
    <w:rsid w:val="00973460"/>
    <w:rsid w:val="0097383D"/>
    <w:rsid w:val="00973AD9"/>
    <w:rsid w:val="00973FFD"/>
    <w:rsid w:val="0097523C"/>
    <w:rsid w:val="00975290"/>
    <w:rsid w:val="00975519"/>
    <w:rsid w:val="00975AE8"/>
    <w:rsid w:val="00975D6E"/>
    <w:rsid w:val="00975DCF"/>
    <w:rsid w:val="0097613F"/>
    <w:rsid w:val="00976376"/>
    <w:rsid w:val="00976E76"/>
    <w:rsid w:val="00976F1F"/>
    <w:rsid w:val="00976F52"/>
    <w:rsid w:val="009772D6"/>
    <w:rsid w:val="0097733C"/>
    <w:rsid w:val="009773F8"/>
    <w:rsid w:val="009779B7"/>
    <w:rsid w:val="00977CA8"/>
    <w:rsid w:val="00977E03"/>
    <w:rsid w:val="00980550"/>
    <w:rsid w:val="00980609"/>
    <w:rsid w:val="00980F16"/>
    <w:rsid w:val="009810A6"/>
    <w:rsid w:val="00981543"/>
    <w:rsid w:val="009816B0"/>
    <w:rsid w:val="00981C8F"/>
    <w:rsid w:val="0098220D"/>
    <w:rsid w:val="009822B1"/>
    <w:rsid w:val="00983D50"/>
    <w:rsid w:val="00983D7B"/>
    <w:rsid w:val="00983F4D"/>
    <w:rsid w:val="00983F69"/>
    <w:rsid w:val="009842F1"/>
    <w:rsid w:val="00984877"/>
    <w:rsid w:val="00984A79"/>
    <w:rsid w:val="009852BB"/>
    <w:rsid w:val="0098541F"/>
    <w:rsid w:val="0098552B"/>
    <w:rsid w:val="00985603"/>
    <w:rsid w:val="00985B2F"/>
    <w:rsid w:val="00985F61"/>
    <w:rsid w:val="0098620C"/>
    <w:rsid w:val="009869DA"/>
    <w:rsid w:val="00987710"/>
    <w:rsid w:val="009877CF"/>
    <w:rsid w:val="00987B09"/>
    <w:rsid w:val="00987C7E"/>
    <w:rsid w:val="0099007D"/>
    <w:rsid w:val="00990101"/>
    <w:rsid w:val="00990189"/>
    <w:rsid w:val="009906B0"/>
    <w:rsid w:val="009906F7"/>
    <w:rsid w:val="00991111"/>
    <w:rsid w:val="00991250"/>
    <w:rsid w:val="0099125F"/>
    <w:rsid w:val="0099186D"/>
    <w:rsid w:val="009918CA"/>
    <w:rsid w:val="00991B02"/>
    <w:rsid w:val="00991EDB"/>
    <w:rsid w:val="00992427"/>
    <w:rsid w:val="00992446"/>
    <w:rsid w:val="009924C3"/>
    <w:rsid w:val="009926DC"/>
    <w:rsid w:val="00992DFF"/>
    <w:rsid w:val="00994048"/>
    <w:rsid w:val="00994297"/>
    <w:rsid w:val="00995232"/>
    <w:rsid w:val="00995BD5"/>
    <w:rsid w:val="00995D8F"/>
    <w:rsid w:val="00995F30"/>
    <w:rsid w:val="00995F48"/>
    <w:rsid w:val="00996A8F"/>
    <w:rsid w:val="00996AEB"/>
    <w:rsid w:val="00997066"/>
    <w:rsid w:val="0099726B"/>
    <w:rsid w:val="009978C4"/>
    <w:rsid w:val="009A07F0"/>
    <w:rsid w:val="009A1452"/>
    <w:rsid w:val="009A1493"/>
    <w:rsid w:val="009A17E6"/>
    <w:rsid w:val="009A1B87"/>
    <w:rsid w:val="009A205D"/>
    <w:rsid w:val="009A2660"/>
    <w:rsid w:val="009A26AE"/>
    <w:rsid w:val="009A270D"/>
    <w:rsid w:val="009A29D0"/>
    <w:rsid w:val="009A2E70"/>
    <w:rsid w:val="009A2FF8"/>
    <w:rsid w:val="009A3124"/>
    <w:rsid w:val="009A37BC"/>
    <w:rsid w:val="009A393D"/>
    <w:rsid w:val="009A39CA"/>
    <w:rsid w:val="009A4058"/>
    <w:rsid w:val="009A48A3"/>
    <w:rsid w:val="009A48BA"/>
    <w:rsid w:val="009A4B3A"/>
    <w:rsid w:val="009A5083"/>
    <w:rsid w:val="009A50BF"/>
    <w:rsid w:val="009A52D6"/>
    <w:rsid w:val="009A55AD"/>
    <w:rsid w:val="009A63D0"/>
    <w:rsid w:val="009A6D04"/>
    <w:rsid w:val="009A6D3E"/>
    <w:rsid w:val="009A74B8"/>
    <w:rsid w:val="009A7512"/>
    <w:rsid w:val="009A7B80"/>
    <w:rsid w:val="009B0633"/>
    <w:rsid w:val="009B0860"/>
    <w:rsid w:val="009B0947"/>
    <w:rsid w:val="009B104B"/>
    <w:rsid w:val="009B11BB"/>
    <w:rsid w:val="009B137D"/>
    <w:rsid w:val="009B1492"/>
    <w:rsid w:val="009B227C"/>
    <w:rsid w:val="009B2352"/>
    <w:rsid w:val="009B3343"/>
    <w:rsid w:val="009B3707"/>
    <w:rsid w:val="009B383C"/>
    <w:rsid w:val="009B3BB6"/>
    <w:rsid w:val="009B3C5B"/>
    <w:rsid w:val="009B44E9"/>
    <w:rsid w:val="009B5480"/>
    <w:rsid w:val="009B5933"/>
    <w:rsid w:val="009B5FA5"/>
    <w:rsid w:val="009B613E"/>
    <w:rsid w:val="009B61AE"/>
    <w:rsid w:val="009B6D36"/>
    <w:rsid w:val="009B766F"/>
    <w:rsid w:val="009B76A3"/>
    <w:rsid w:val="009B7ACE"/>
    <w:rsid w:val="009B7B3C"/>
    <w:rsid w:val="009B7BA2"/>
    <w:rsid w:val="009B7D26"/>
    <w:rsid w:val="009C0E41"/>
    <w:rsid w:val="009C127A"/>
    <w:rsid w:val="009C1720"/>
    <w:rsid w:val="009C288C"/>
    <w:rsid w:val="009C2A38"/>
    <w:rsid w:val="009C310F"/>
    <w:rsid w:val="009C454C"/>
    <w:rsid w:val="009C489D"/>
    <w:rsid w:val="009C4AEB"/>
    <w:rsid w:val="009C4DB0"/>
    <w:rsid w:val="009C5316"/>
    <w:rsid w:val="009C551E"/>
    <w:rsid w:val="009C5B2B"/>
    <w:rsid w:val="009C66BC"/>
    <w:rsid w:val="009C71F4"/>
    <w:rsid w:val="009C74B8"/>
    <w:rsid w:val="009D038D"/>
    <w:rsid w:val="009D0414"/>
    <w:rsid w:val="009D0498"/>
    <w:rsid w:val="009D083B"/>
    <w:rsid w:val="009D0A28"/>
    <w:rsid w:val="009D0CBD"/>
    <w:rsid w:val="009D1116"/>
    <w:rsid w:val="009D11E9"/>
    <w:rsid w:val="009D1A31"/>
    <w:rsid w:val="009D1B99"/>
    <w:rsid w:val="009D1CF1"/>
    <w:rsid w:val="009D313A"/>
    <w:rsid w:val="009D31CB"/>
    <w:rsid w:val="009D32CF"/>
    <w:rsid w:val="009D3386"/>
    <w:rsid w:val="009D3636"/>
    <w:rsid w:val="009D4244"/>
    <w:rsid w:val="009D442D"/>
    <w:rsid w:val="009D4AC9"/>
    <w:rsid w:val="009D4BD5"/>
    <w:rsid w:val="009D5615"/>
    <w:rsid w:val="009D6BA4"/>
    <w:rsid w:val="009D6FE4"/>
    <w:rsid w:val="009D7239"/>
    <w:rsid w:val="009E0190"/>
    <w:rsid w:val="009E0466"/>
    <w:rsid w:val="009E0471"/>
    <w:rsid w:val="009E06A0"/>
    <w:rsid w:val="009E075C"/>
    <w:rsid w:val="009E09FA"/>
    <w:rsid w:val="009E0E2C"/>
    <w:rsid w:val="009E10FB"/>
    <w:rsid w:val="009E11DE"/>
    <w:rsid w:val="009E120E"/>
    <w:rsid w:val="009E1433"/>
    <w:rsid w:val="009E164F"/>
    <w:rsid w:val="009E17CF"/>
    <w:rsid w:val="009E1C6E"/>
    <w:rsid w:val="009E1F4D"/>
    <w:rsid w:val="009E2268"/>
    <w:rsid w:val="009E2608"/>
    <w:rsid w:val="009E26AD"/>
    <w:rsid w:val="009E2A9F"/>
    <w:rsid w:val="009E3025"/>
    <w:rsid w:val="009E3145"/>
    <w:rsid w:val="009E367F"/>
    <w:rsid w:val="009E3CE8"/>
    <w:rsid w:val="009E3D30"/>
    <w:rsid w:val="009E462C"/>
    <w:rsid w:val="009E4660"/>
    <w:rsid w:val="009E48E0"/>
    <w:rsid w:val="009E4DC1"/>
    <w:rsid w:val="009E501D"/>
    <w:rsid w:val="009E51C5"/>
    <w:rsid w:val="009E5ED5"/>
    <w:rsid w:val="009E6AF4"/>
    <w:rsid w:val="009E70A4"/>
    <w:rsid w:val="009E7B44"/>
    <w:rsid w:val="009E7DA1"/>
    <w:rsid w:val="009F0057"/>
    <w:rsid w:val="009F008D"/>
    <w:rsid w:val="009F030A"/>
    <w:rsid w:val="009F06B2"/>
    <w:rsid w:val="009F0C57"/>
    <w:rsid w:val="009F159C"/>
    <w:rsid w:val="009F178F"/>
    <w:rsid w:val="009F1AF0"/>
    <w:rsid w:val="009F2458"/>
    <w:rsid w:val="009F2500"/>
    <w:rsid w:val="009F26B3"/>
    <w:rsid w:val="009F273E"/>
    <w:rsid w:val="009F2A0D"/>
    <w:rsid w:val="009F2D8D"/>
    <w:rsid w:val="009F2FCC"/>
    <w:rsid w:val="009F3984"/>
    <w:rsid w:val="009F3D14"/>
    <w:rsid w:val="009F4868"/>
    <w:rsid w:val="009F4A91"/>
    <w:rsid w:val="009F50B6"/>
    <w:rsid w:val="009F5422"/>
    <w:rsid w:val="009F5552"/>
    <w:rsid w:val="009F5EAD"/>
    <w:rsid w:val="009F5FC7"/>
    <w:rsid w:val="009F5FE9"/>
    <w:rsid w:val="009F61DF"/>
    <w:rsid w:val="009F63DD"/>
    <w:rsid w:val="009F683C"/>
    <w:rsid w:val="009F69EA"/>
    <w:rsid w:val="009F71BA"/>
    <w:rsid w:val="009F722A"/>
    <w:rsid w:val="009F74F0"/>
    <w:rsid w:val="009F77D3"/>
    <w:rsid w:val="009F77FB"/>
    <w:rsid w:val="009F793F"/>
    <w:rsid w:val="009F7C77"/>
    <w:rsid w:val="009F7E08"/>
    <w:rsid w:val="009F7E25"/>
    <w:rsid w:val="00A000E2"/>
    <w:rsid w:val="00A007D1"/>
    <w:rsid w:val="00A00C40"/>
    <w:rsid w:val="00A00D1E"/>
    <w:rsid w:val="00A0107F"/>
    <w:rsid w:val="00A0160A"/>
    <w:rsid w:val="00A016A9"/>
    <w:rsid w:val="00A0270D"/>
    <w:rsid w:val="00A02E16"/>
    <w:rsid w:val="00A030D4"/>
    <w:rsid w:val="00A0329E"/>
    <w:rsid w:val="00A0330D"/>
    <w:rsid w:val="00A033C8"/>
    <w:rsid w:val="00A04193"/>
    <w:rsid w:val="00A04257"/>
    <w:rsid w:val="00A04263"/>
    <w:rsid w:val="00A04609"/>
    <w:rsid w:val="00A0480D"/>
    <w:rsid w:val="00A048EF"/>
    <w:rsid w:val="00A050D2"/>
    <w:rsid w:val="00A051EB"/>
    <w:rsid w:val="00A056C3"/>
    <w:rsid w:val="00A05709"/>
    <w:rsid w:val="00A05A61"/>
    <w:rsid w:val="00A05B84"/>
    <w:rsid w:val="00A06003"/>
    <w:rsid w:val="00A06543"/>
    <w:rsid w:val="00A06D79"/>
    <w:rsid w:val="00A06F2F"/>
    <w:rsid w:val="00A071F9"/>
    <w:rsid w:val="00A07411"/>
    <w:rsid w:val="00A07571"/>
    <w:rsid w:val="00A07869"/>
    <w:rsid w:val="00A07DA1"/>
    <w:rsid w:val="00A07DC6"/>
    <w:rsid w:val="00A07E00"/>
    <w:rsid w:val="00A10135"/>
    <w:rsid w:val="00A10623"/>
    <w:rsid w:val="00A10FED"/>
    <w:rsid w:val="00A11021"/>
    <w:rsid w:val="00A1108C"/>
    <w:rsid w:val="00A11991"/>
    <w:rsid w:val="00A12CF0"/>
    <w:rsid w:val="00A12EB9"/>
    <w:rsid w:val="00A13040"/>
    <w:rsid w:val="00A13548"/>
    <w:rsid w:val="00A141A2"/>
    <w:rsid w:val="00A1441F"/>
    <w:rsid w:val="00A1454A"/>
    <w:rsid w:val="00A145B5"/>
    <w:rsid w:val="00A14AF6"/>
    <w:rsid w:val="00A14BD2"/>
    <w:rsid w:val="00A14E50"/>
    <w:rsid w:val="00A150C8"/>
    <w:rsid w:val="00A1532B"/>
    <w:rsid w:val="00A15351"/>
    <w:rsid w:val="00A159B8"/>
    <w:rsid w:val="00A16254"/>
    <w:rsid w:val="00A16301"/>
    <w:rsid w:val="00A165C6"/>
    <w:rsid w:val="00A1680B"/>
    <w:rsid w:val="00A1696F"/>
    <w:rsid w:val="00A16B7D"/>
    <w:rsid w:val="00A16D35"/>
    <w:rsid w:val="00A17CBD"/>
    <w:rsid w:val="00A20251"/>
    <w:rsid w:val="00A20676"/>
    <w:rsid w:val="00A209C0"/>
    <w:rsid w:val="00A20FBE"/>
    <w:rsid w:val="00A21787"/>
    <w:rsid w:val="00A22076"/>
    <w:rsid w:val="00A22871"/>
    <w:rsid w:val="00A22B0D"/>
    <w:rsid w:val="00A22C2E"/>
    <w:rsid w:val="00A23216"/>
    <w:rsid w:val="00A23C20"/>
    <w:rsid w:val="00A23F22"/>
    <w:rsid w:val="00A2455D"/>
    <w:rsid w:val="00A247BD"/>
    <w:rsid w:val="00A249E8"/>
    <w:rsid w:val="00A250E9"/>
    <w:rsid w:val="00A25434"/>
    <w:rsid w:val="00A25621"/>
    <w:rsid w:val="00A25677"/>
    <w:rsid w:val="00A25DAD"/>
    <w:rsid w:val="00A25E84"/>
    <w:rsid w:val="00A26034"/>
    <w:rsid w:val="00A261D3"/>
    <w:rsid w:val="00A265EB"/>
    <w:rsid w:val="00A26932"/>
    <w:rsid w:val="00A269E9"/>
    <w:rsid w:val="00A26CFB"/>
    <w:rsid w:val="00A26F2C"/>
    <w:rsid w:val="00A30223"/>
    <w:rsid w:val="00A30987"/>
    <w:rsid w:val="00A313DB"/>
    <w:rsid w:val="00A32915"/>
    <w:rsid w:val="00A3319B"/>
    <w:rsid w:val="00A335CA"/>
    <w:rsid w:val="00A341A5"/>
    <w:rsid w:val="00A345F2"/>
    <w:rsid w:val="00A346C0"/>
    <w:rsid w:val="00A351FC"/>
    <w:rsid w:val="00A35403"/>
    <w:rsid w:val="00A358FB"/>
    <w:rsid w:val="00A35E20"/>
    <w:rsid w:val="00A361C5"/>
    <w:rsid w:val="00A364ED"/>
    <w:rsid w:val="00A367C9"/>
    <w:rsid w:val="00A37449"/>
    <w:rsid w:val="00A3756F"/>
    <w:rsid w:val="00A378C4"/>
    <w:rsid w:val="00A379C8"/>
    <w:rsid w:val="00A37B37"/>
    <w:rsid w:val="00A37EA5"/>
    <w:rsid w:val="00A4038C"/>
    <w:rsid w:val="00A405DF"/>
    <w:rsid w:val="00A4070E"/>
    <w:rsid w:val="00A40915"/>
    <w:rsid w:val="00A40ED2"/>
    <w:rsid w:val="00A416DE"/>
    <w:rsid w:val="00A41B94"/>
    <w:rsid w:val="00A420DB"/>
    <w:rsid w:val="00A42EBB"/>
    <w:rsid w:val="00A43001"/>
    <w:rsid w:val="00A43817"/>
    <w:rsid w:val="00A4386B"/>
    <w:rsid w:val="00A438E1"/>
    <w:rsid w:val="00A438E4"/>
    <w:rsid w:val="00A43C00"/>
    <w:rsid w:val="00A44164"/>
    <w:rsid w:val="00A44800"/>
    <w:rsid w:val="00A44A22"/>
    <w:rsid w:val="00A44BB2"/>
    <w:rsid w:val="00A45025"/>
    <w:rsid w:val="00A4577B"/>
    <w:rsid w:val="00A46D6B"/>
    <w:rsid w:val="00A47373"/>
    <w:rsid w:val="00A473A9"/>
    <w:rsid w:val="00A47CF6"/>
    <w:rsid w:val="00A50152"/>
    <w:rsid w:val="00A50C3F"/>
    <w:rsid w:val="00A5144C"/>
    <w:rsid w:val="00A5158E"/>
    <w:rsid w:val="00A515BA"/>
    <w:rsid w:val="00A51965"/>
    <w:rsid w:val="00A5214A"/>
    <w:rsid w:val="00A5220B"/>
    <w:rsid w:val="00A522C3"/>
    <w:rsid w:val="00A52B60"/>
    <w:rsid w:val="00A52B95"/>
    <w:rsid w:val="00A53499"/>
    <w:rsid w:val="00A537A4"/>
    <w:rsid w:val="00A53BA8"/>
    <w:rsid w:val="00A55239"/>
    <w:rsid w:val="00A559AC"/>
    <w:rsid w:val="00A55FBB"/>
    <w:rsid w:val="00A56954"/>
    <w:rsid w:val="00A56A1A"/>
    <w:rsid w:val="00A56C0C"/>
    <w:rsid w:val="00A57220"/>
    <w:rsid w:val="00A5742F"/>
    <w:rsid w:val="00A601FD"/>
    <w:rsid w:val="00A60DBF"/>
    <w:rsid w:val="00A60F28"/>
    <w:rsid w:val="00A613CE"/>
    <w:rsid w:val="00A61480"/>
    <w:rsid w:val="00A616C2"/>
    <w:rsid w:val="00A61CFC"/>
    <w:rsid w:val="00A6214B"/>
    <w:rsid w:val="00A62871"/>
    <w:rsid w:val="00A62B29"/>
    <w:rsid w:val="00A62B8B"/>
    <w:rsid w:val="00A63018"/>
    <w:rsid w:val="00A6323B"/>
    <w:rsid w:val="00A63968"/>
    <w:rsid w:val="00A63BF5"/>
    <w:rsid w:val="00A63FC3"/>
    <w:rsid w:val="00A64493"/>
    <w:rsid w:val="00A6455B"/>
    <w:rsid w:val="00A64917"/>
    <w:rsid w:val="00A64972"/>
    <w:rsid w:val="00A65919"/>
    <w:rsid w:val="00A6591B"/>
    <w:rsid w:val="00A65BDE"/>
    <w:rsid w:val="00A65BFC"/>
    <w:rsid w:val="00A65E00"/>
    <w:rsid w:val="00A660B8"/>
    <w:rsid w:val="00A66B14"/>
    <w:rsid w:val="00A66E32"/>
    <w:rsid w:val="00A6710D"/>
    <w:rsid w:val="00A6715A"/>
    <w:rsid w:val="00A674FD"/>
    <w:rsid w:val="00A67A0F"/>
    <w:rsid w:val="00A70112"/>
    <w:rsid w:val="00A70E3F"/>
    <w:rsid w:val="00A70EC4"/>
    <w:rsid w:val="00A70ED8"/>
    <w:rsid w:val="00A71317"/>
    <w:rsid w:val="00A7144A"/>
    <w:rsid w:val="00A71457"/>
    <w:rsid w:val="00A71992"/>
    <w:rsid w:val="00A72220"/>
    <w:rsid w:val="00A72EC8"/>
    <w:rsid w:val="00A73500"/>
    <w:rsid w:val="00A74082"/>
    <w:rsid w:val="00A74625"/>
    <w:rsid w:val="00A74769"/>
    <w:rsid w:val="00A74C03"/>
    <w:rsid w:val="00A75407"/>
    <w:rsid w:val="00A764D7"/>
    <w:rsid w:val="00A766E3"/>
    <w:rsid w:val="00A7678D"/>
    <w:rsid w:val="00A76D07"/>
    <w:rsid w:val="00A7706D"/>
    <w:rsid w:val="00A77779"/>
    <w:rsid w:val="00A80707"/>
    <w:rsid w:val="00A809FF"/>
    <w:rsid w:val="00A80F39"/>
    <w:rsid w:val="00A815A7"/>
    <w:rsid w:val="00A81CD3"/>
    <w:rsid w:val="00A81CD4"/>
    <w:rsid w:val="00A81D38"/>
    <w:rsid w:val="00A81DDA"/>
    <w:rsid w:val="00A8310F"/>
    <w:rsid w:val="00A833F6"/>
    <w:rsid w:val="00A83A69"/>
    <w:rsid w:val="00A83D9E"/>
    <w:rsid w:val="00A8418A"/>
    <w:rsid w:val="00A841AE"/>
    <w:rsid w:val="00A844CD"/>
    <w:rsid w:val="00A84524"/>
    <w:rsid w:val="00A845EC"/>
    <w:rsid w:val="00A84C0F"/>
    <w:rsid w:val="00A84D84"/>
    <w:rsid w:val="00A852CE"/>
    <w:rsid w:val="00A859D9"/>
    <w:rsid w:val="00A85C7F"/>
    <w:rsid w:val="00A85EB9"/>
    <w:rsid w:val="00A86132"/>
    <w:rsid w:val="00A8633F"/>
    <w:rsid w:val="00A86A42"/>
    <w:rsid w:val="00A86E22"/>
    <w:rsid w:val="00A87CBB"/>
    <w:rsid w:val="00A87D89"/>
    <w:rsid w:val="00A87EC0"/>
    <w:rsid w:val="00A90546"/>
    <w:rsid w:val="00A90B88"/>
    <w:rsid w:val="00A90CFA"/>
    <w:rsid w:val="00A9134A"/>
    <w:rsid w:val="00A919EA"/>
    <w:rsid w:val="00A9223F"/>
    <w:rsid w:val="00A93953"/>
    <w:rsid w:val="00A93961"/>
    <w:rsid w:val="00A93A9B"/>
    <w:rsid w:val="00A93C05"/>
    <w:rsid w:val="00A93F97"/>
    <w:rsid w:val="00A94163"/>
    <w:rsid w:val="00A94217"/>
    <w:rsid w:val="00A9435F"/>
    <w:rsid w:val="00A94D3F"/>
    <w:rsid w:val="00A94EE0"/>
    <w:rsid w:val="00A952BE"/>
    <w:rsid w:val="00A9533C"/>
    <w:rsid w:val="00A95CB6"/>
    <w:rsid w:val="00A95E43"/>
    <w:rsid w:val="00A95F52"/>
    <w:rsid w:val="00A963D3"/>
    <w:rsid w:val="00A9783A"/>
    <w:rsid w:val="00A97CF4"/>
    <w:rsid w:val="00A97F96"/>
    <w:rsid w:val="00AA0838"/>
    <w:rsid w:val="00AA0B05"/>
    <w:rsid w:val="00AA0EBC"/>
    <w:rsid w:val="00AA1012"/>
    <w:rsid w:val="00AA10AA"/>
    <w:rsid w:val="00AA110F"/>
    <w:rsid w:val="00AA1424"/>
    <w:rsid w:val="00AA17CB"/>
    <w:rsid w:val="00AA182E"/>
    <w:rsid w:val="00AA30D7"/>
    <w:rsid w:val="00AA34AD"/>
    <w:rsid w:val="00AA362B"/>
    <w:rsid w:val="00AA3957"/>
    <w:rsid w:val="00AA4A24"/>
    <w:rsid w:val="00AA5B16"/>
    <w:rsid w:val="00AA6139"/>
    <w:rsid w:val="00AA62FE"/>
    <w:rsid w:val="00AA64A9"/>
    <w:rsid w:val="00AA6655"/>
    <w:rsid w:val="00AA6818"/>
    <w:rsid w:val="00AA6B14"/>
    <w:rsid w:val="00AA7261"/>
    <w:rsid w:val="00AA735B"/>
    <w:rsid w:val="00AA79A5"/>
    <w:rsid w:val="00AB0298"/>
    <w:rsid w:val="00AB0324"/>
    <w:rsid w:val="00AB0B0B"/>
    <w:rsid w:val="00AB0C76"/>
    <w:rsid w:val="00AB0D47"/>
    <w:rsid w:val="00AB1396"/>
    <w:rsid w:val="00AB2453"/>
    <w:rsid w:val="00AB300A"/>
    <w:rsid w:val="00AB33E0"/>
    <w:rsid w:val="00AB3535"/>
    <w:rsid w:val="00AB3A99"/>
    <w:rsid w:val="00AB461C"/>
    <w:rsid w:val="00AB4696"/>
    <w:rsid w:val="00AB5510"/>
    <w:rsid w:val="00AB565A"/>
    <w:rsid w:val="00AB57E9"/>
    <w:rsid w:val="00AB5B43"/>
    <w:rsid w:val="00AB6891"/>
    <w:rsid w:val="00AB6A66"/>
    <w:rsid w:val="00AB6A79"/>
    <w:rsid w:val="00AB6D23"/>
    <w:rsid w:val="00AB7130"/>
    <w:rsid w:val="00AB7203"/>
    <w:rsid w:val="00AB73DD"/>
    <w:rsid w:val="00AB781A"/>
    <w:rsid w:val="00AB7941"/>
    <w:rsid w:val="00AB7A07"/>
    <w:rsid w:val="00AB7BD5"/>
    <w:rsid w:val="00AC02B3"/>
    <w:rsid w:val="00AC060E"/>
    <w:rsid w:val="00AC061B"/>
    <w:rsid w:val="00AC0D81"/>
    <w:rsid w:val="00AC154C"/>
    <w:rsid w:val="00AC24C7"/>
    <w:rsid w:val="00AC286D"/>
    <w:rsid w:val="00AC292A"/>
    <w:rsid w:val="00AC29B8"/>
    <w:rsid w:val="00AC2C2F"/>
    <w:rsid w:val="00AC3124"/>
    <w:rsid w:val="00AC3139"/>
    <w:rsid w:val="00AC31FC"/>
    <w:rsid w:val="00AC3F3A"/>
    <w:rsid w:val="00AC406A"/>
    <w:rsid w:val="00AC435B"/>
    <w:rsid w:val="00AC4906"/>
    <w:rsid w:val="00AC4AB3"/>
    <w:rsid w:val="00AC54EA"/>
    <w:rsid w:val="00AC5A52"/>
    <w:rsid w:val="00AC5E17"/>
    <w:rsid w:val="00AC6BEB"/>
    <w:rsid w:val="00AC6F42"/>
    <w:rsid w:val="00AC70BA"/>
    <w:rsid w:val="00AC7600"/>
    <w:rsid w:val="00AC7A0E"/>
    <w:rsid w:val="00AC7F48"/>
    <w:rsid w:val="00AD0128"/>
    <w:rsid w:val="00AD020C"/>
    <w:rsid w:val="00AD0646"/>
    <w:rsid w:val="00AD099B"/>
    <w:rsid w:val="00AD0E06"/>
    <w:rsid w:val="00AD0E0F"/>
    <w:rsid w:val="00AD125B"/>
    <w:rsid w:val="00AD14AA"/>
    <w:rsid w:val="00AD16CC"/>
    <w:rsid w:val="00AD2035"/>
    <w:rsid w:val="00AD2117"/>
    <w:rsid w:val="00AD223F"/>
    <w:rsid w:val="00AD23C0"/>
    <w:rsid w:val="00AD2E28"/>
    <w:rsid w:val="00AD358A"/>
    <w:rsid w:val="00AD36EE"/>
    <w:rsid w:val="00AD3B2B"/>
    <w:rsid w:val="00AD4D2C"/>
    <w:rsid w:val="00AD4F6B"/>
    <w:rsid w:val="00AD5203"/>
    <w:rsid w:val="00AD52E2"/>
    <w:rsid w:val="00AD55CB"/>
    <w:rsid w:val="00AD5A31"/>
    <w:rsid w:val="00AD636F"/>
    <w:rsid w:val="00AD6923"/>
    <w:rsid w:val="00AD6BE0"/>
    <w:rsid w:val="00AE06F8"/>
    <w:rsid w:val="00AE0EF0"/>
    <w:rsid w:val="00AE10AA"/>
    <w:rsid w:val="00AE112A"/>
    <w:rsid w:val="00AE1291"/>
    <w:rsid w:val="00AE1417"/>
    <w:rsid w:val="00AE1F7F"/>
    <w:rsid w:val="00AE29AC"/>
    <w:rsid w:val="00AE2F2E"/>
    <w:rsid w:val="00AE2F5A"/>
    <w:rsid w:val="00AE3016"/>
    <w:rsid w:val="00AE36DC"/>
    <w:rsid w:val="00AE3834"/>
    <w:rsid w:val="00AE3A54"/>
    <w:rsid w:val="00AE3AB4"/>
    <w:rsid w:val="00AE413B"/>
    <w:rsid w:val="00AE4716"/>
    <w:rsid w:val="00AE47BF"/>
    <w:rsid w:val="00AE4824"/>
    <w:rsid w:val="00AE4A79"/>
    <w:rsid w:val="00AE4AB8"/>
    <w:rsid w:val="00AE4C3F"/>
    <w:rsid w:val="00AE509A"/>
    <w:rsid w:val="00AE5830"/>
    <w:rsid w:val="00AE636A"/>
    <w:rsid w:val="00AE6C76"/>
    <w:rsid w:val="00AE7096"/>
    <w:rsid w:val="00AE7114"/>
    <w:rsid w:val="00AE72BA"/>
    <w:rsid w:val="00AE72BE"/>
    <w:rsid w:val="00AE7377"/>
    <w:rsid w:val="00AE7A53"/>
    <w:rsid w:val="00AE7B97"/>
    <w:rsid w:val="00AF0157"/>
    <w:rsid w:val="00AF0354"/>
    <w:rsid w:val="00AF0F94"/>
    <w:rsid w:val="00AF11D7"/>
    <w:rsid w:val="00AF229F"/>
    <w:rsid w:val="00AF27D0"/>
    <w:rsid w:val="00AF4166"/>
    <w:rsid w:val="00AF4366"/>
    <w:rsid w:val="00AF5527"/>
    <w:rsid w:val="00AF5A15"/>
    <w:rsid w:val="00AF5F90"/>
    <w:rsid w:val="00AF606E"/>
    <w:rsid w:val="00AF62B4"/>
    <w:rsid w:val="00AF68B3"/>
    <w:rsid w:val="00AF6F68"/>
    <w:rsid w:val="00AF6FCB"/>
    <w:rsid w:val="00AF717D"/>
    <w:rsid w:val="00AF7587"/>
    <w:rsid w:val="00AF7737"/>
    <w:rsid w:val="00AF7774"/>
    <w:rsid w:val="00AF792D"/>
    <w:rsid w:val="00AF7D01"/>
    <w:rsid w:val="00AF7EC1"/>
    <w:rsid w:val="00B009EC"/>
    <w:rsid w:val="00B015CC"/>
    <w:rsid w:val="00B01D72"/>
    <w:rsid w:val="00B020B3"/>
    <w:rsid w:val="00B02355"/>
    <w:rsid w:val="00B024A2"/>
    <w:rsid w:val="00B02C4C"/>
    <w:rsid w:val="00B03714"/>
    <w:rsid w:val="00B043D1"/>
    <w:rsid w:val="00B04623"/>
    <w:rsid w:val="00B04B09"/>
    <w:rsid w:val="00B0504B"/>
    <w:rsid w:val="00B05263"/>
    <w:rsid w:val="00B05424"/>
    <w:rsid w:val="00B0571A"/>
    <w:rsid w:val="00B05F54"/>
    <w:rsid w:val="00B05FC5"/>
    <w:rsid w:val="00B06049"/>
    <w:rsid w:val="00B06175"/>
    <w:rsid w:val="00B06294"/>
    <w:rsid w:val="00B068A6"/>
    <w:rsid w:val="00B06A01"/>
    <w:rsid w:val="00B06F0D"/>
    <w:rsid w:val="00B0724F"/>
    <w:rsid w:val="00B073B2"/>
    <w:rsid w:val="00B077FB"/>
    <w:rsid w:val="00B10737"/>
    <w:rsid w:val="00B108A2"/>
    <w:rsid w:val="00B109AB"/>
    <w:rsid w:val="00B11129"/>
    <w:rsid w:val="00B111FB"/>
    <w:rsid w:val="00B1144F"/>
    <w:rsid w:val="00B11894"/>
    <w:rsid w:val="00B11B74"/>
    <w:rsid w:val="00B12468"/>
    <w:rsid w:val="00B12680"/>
    <w:rsid w:val="00B12798"/>
    <w:rsid w:val="00B1337E"/>
    <w:rsid w:val="00B13906"/>
    <w:rsid w:val="00B13EE9"/>
    <w:rsid w:val="00B15357"/>
    <w:rsid w:val="00B15FF7"/>
    <w:rsid w:val="00B161FA"/>
    <w:rsid w:val="00B162F2"/>
    <w:rsid w:val="00B16959"/>
    <w:rsid w:val="00B170BD"/>
    <w:rsid w:val="00B170E1"/>
    <w:rsid w:val="00B21533"/>
    <w:rsid w:val="00B2199A"/>
    <w:rsid w:val="00B225F1"/>
    <w:rsid w:val="00B22E07"/>
    <w:rsid w:val="00B22E40"/>
    <w:rsid w:val="00B233C6"/>
    <w:rsid w:val="00B234A8"/>
    <w:rsid w:val="00B23559"/>
    <w:rsid w:val="00B23631"/>
    <w:rsid w:val="00B237CB"/>
    <w:rsid w:val="00B23881"/>
    <w:rsid w:val="00B23949"/>
    <w:rsid w:val="00B2398D"/>
    <w:rsid w:val="00B23E3F"/>
    <w:rsid w:val="00B23F06"/>
    <w:rsid w:val="00B24516"/>
    <w:rsid w:val="00B24769"/>
    <w:rsid w:val="00B24BD6"/>
    <w:rsid w:val="00B24CED"/>
    <w:rsid w:val="00B2517C"/>
    <w:rsid w:val="00B259B8"/>
    <w:rsid w:val="00B261F7"/>
    <w:rsid w:val="00B267BA"/>
    <w:rsid w:val="00B26BA4"/>
    <w:rsid w:val="00B2737F"/>
    <w:rsid w:val="00B2747A"/>
    <w:rsid w:val="00B27694"/>
    <w:rsid w:val="00B2775C"/>
    <w:rsid w:val="00B27B2B"/>
    <w:rsid w:val="00B27EB9"/>
    <w:rsid w:val="00B300D4"/>
    <w:rsid w:val="00B301C1"/>
    <w:rsid w:val="00B305D2"/>
    <w:rsid w:val="00B30995"/>
    <w:rsid w:val="00B309D1"/>
    <w:rsid w:val="00B311FA"/>
    <w:rsid w:val="00B31BD3"/>
    <w:rsid w:val="00B3220C"/>
    <w:rsid w:val="00B3275B"/>
    <w:rsid w:val="00B32ADC"/>
    <w:rsid w:val="00B32E39"/>
    <w:rsid w:val="00B32E41"/>
    <w:rsid w:val="00B32FB8"/>
    <w:rsid w:val="00B332C1"/>
    <w:rsid w:val="00B3358C"/>
    <w:rsid w:val="00B34305"/>
    <w:rsid w:val="00B34765"/>
    <w:rsid w:val="00B34D9B"/>
    <w:rsid w:val="00B35B61"/>
    <w:rsid w:val="00B35EE5"/>
    <w:rsid w:val="00B363D4"/>
    <w:rsid w:val="00B36636"/>
    <w:rsid w:val="00B3729B"/>
    <w:rsid w:val="00B372DF"/>
    <w:rsid w:val="00B378D9"/>
    <w:rsid w:val="00B37DD3"/>
    <w:rsid w:val="00B37FB0"/>
    <w:rsid w:val="00B40310"/>
    <w:rsid w:val="00B40686"/>
    <w:rsid w:val="00B40CDB"/>
    <w:rsid w:val="00B412A8"/>
    <w:rsid w:val="00B416A0"/>
    <w:rsid w:val="00B41EA7"/>
    <w:rsid w:val="00B41F4A"/>
    <w:rsid w:val="00B42261"/>
    <w:rsid w:val="00B426C9"/>
    <w:rsid w:val="00B43241"/>
    <w:rsid w:val="00B434BD"/>
    <w:rsid w:val="00B43822"/>
    <w:rsid w:val="00B4389A"/>
    <w:rsid w:val="00B43BD3"/>
    <w:rsid w:val="00B44C28"/>
    <w:rsid w:val="00B44E04"/>
    <w:rsid w:val="00B44FCB"/>
    <w:rsid w:val="00B4523C"/>
    <w:rsid w:val="00B453E4"/>
    <w:rsid w:val="00B46254"/>
    <w:rsid w:val="00B46D8C"/>
    <w:rsid w:val="00B470FA"/>
    <w:rsid w:val="00B4722E"/>
    <w:rsid w:val="00B47384"/>
    <w:rsid w:val="00B4741F"/>
    <w:rsid w:val="00B4756E"/>
    <w:rsid w:val="00B476A7"/>
    <w:rsid w:val="00B47767"/>
    <w:rsid w:val="00B47A30"/>
    <w:rsid w:val="00B47EA4"/>
    <w:rsid w:val="00B50971"/>
    <w:rsid w:val="00B50AA6"/>
    <w:rsid w:val="00B50CC3"/>
    <w:rsid w:val="00B50F48"/>
    <w:rsid w:val="00B50FA4"/>
    <w:rsid w:val="00B519D0"/>
    <w:rsid w:val="00B522B5"/>
    <w:rsid w:val="00B52520"/>
    <w:rsid w:val="00B527FC"/>
    <w:rsid w:val="00B52886"/>
    <w:rsid w:val="00B5297E"/>
    <w:rsid w:val="00B52A0D"/>
    <w:rsid w:val="00B52AE0"/>
    <w:rsid w:val="00B52F4E"/>
    <w:rsid w:val="00B53369"/>
    <w:rsid w:val="00B53476"/>
    <w:rsid w:val="00B53498"/>
    <w:rsid w:val="00B53C0D"/>
    <w:rsid w:val="00B53F77"/>
    <w:rsid w:val="00B54029"/>
    <w:rsid w:val="00B54441"/>
    <w:rsid w:val="00B54A76"/>
    <w:rsid w:val="00B54ECC"/>
    <w:rsid w:val="00B552D7"/>
    <w:rsid w:val="00B55991"/>
    <w:rsid w:val="00B55F9F"/>
    <w:rsid w:val="00B561E2"/>
    <w:rsid w:val="00B5622E"/>
    <w:rsid w:val="00B56A06"/>
    <w:rsid w:val="00B56B6C"/>
    <w:rsid w:val="00B56CC7"/>
    <w:rsid w:val="00B56D60"/>
    <w:rsid w:val="00B56D89"/>
    <w:rsid w:val="00B57594"/>
    <w:rsid w:val="00B602AB"/>
    <w:rsid w:val="00B613DF"/>
    <w:rsid w:val="00B61483"/>
    <w:rsid w:val="00B61570"/>
    <w:rsid w:val="00B61780"/>
    <w:rsid w:val="00B61F34"/>
    <w:rsid w:val="00B61FA3"/>
    <w:rsid w:val="00B6296A"/>
    <w:rsid w:val="00B629DF"/>
    <w:rsid w:val="00B62B72"/>
    <w:rsid w:val="00B62D7F"/>
    <w:rsid w:val="00B636AD"/>
    <w:rsid w:val="00B63793"/>
    <w:rsid w:val="00B63BD8"/>
    <w:rsid w:val="00B64262"/>
    <w:rsid w:val="00B64435"/>
    <w:rsid w:val="00B648B5"/>
    <w:rsid w:val="00B64AA9"/>
    <w:rsid w:val="00B65486"/>
    <w:rsid w:val="00B65778"/>
    <w:rsid w:val="00B65D53"/>
    <w:rsid w:val="00B65E05"/>
    <w:rsid w:val="00B65F96"/>
    <w:rsid w:val="00B663BE"/>
    <w:rsid w:val="00B66655"/>
    <w:rsid w:val="00B66B48"/>
    <w:rsid w:val="00B66D83"/>
    <w:rsid w:val="00B67361"/>
    <w:rsid w:val="00B67DC4"/>
    <w:rsid w:val="00B67DE2"/>
    <w:rsid w:val="00B70668"/>
    <w:rsid w:val="00B70CD8"/>
    <w:rsid w:val="00B71567"/>
    <w:rsid w:val="00B71B05"/>
    <w:rsid w:val="00B72010"/>
    <w:rsid w:val="00B722B3"/>
    <w:rsid w:val="00B72F34"/>
    <w:rsid w:val="00B73219"/>
    <w:rsid w:val="00B7332B"/>
    <w:rsid w:val="00B73D22"/>
    <w:rsid w:val="00B73EAC"/>
    <w:rsid w:val="00B73FFF"/>
    <w:rsid w:val="00B7481D"/>
    <w:rsid w:val="00B74A57"/>
    <w:rsid w:val="00B74B0E"/>
    <w:rsid w:val="00B75129"/>
    <w:rsid w:val="00B75860"/>
    <w:rsid w:val="00B75B77"/>
    <w:rsid w:val="00B75DA3"/>
    <w:rsid w:val="00B766D4"/>
    <w:rsid w:val="00B76C97"/>
    <w:rsid w:val="00B7735D"/>
    <w:rsid w:val="00B77548"/>
    <w:rsid w:val="00B77668"/>
    <w:rsid w:val="00B77850"/>
    <w:rsid w:val="00B77C25"/>
    <w:rsid w:val="00B77C7C"/>
    <w:rsid w:val="00B80455"/>
    <w:rsid w:val="00B807C0"/>
    <w:rsid w:val="00B80843"/>
    <w:rsid w:val="00B80CC2"/>
    <w:rsid w:val="00B81701"/>
    <w:rsid w:val="00B81A5E"/>
    <w:rsid w:val="00B81BE1"/>
    <w:rsid w:val="00B81C0A"/>
    <w:rsid w:val="00B82252"/>
    <w:rsid w:val="00B8246D"/>
    <w:rsid w:val="00B8252B"/>
    <w:rsid w:val="00B82691"/>
    <w:rsid w:val="00B826F8"/>
    <w:rsid w:val="00B82DEF"/>
    <w:rsid w:val="00B8319D"/>
    <w:rsid w:val="00B832AB"/>
    <w:rsid w:val="00B83949"/>
    <w:rsid w:val="00B83F84"/>
    <w:rsid w:val="00B8435C"/>
    <w:rsid w:val="00B84CC3"/>
    <w:rsid w:val="00B8547F"/>
    <w:rsid w:val="00B85652"/>
    <w:rsid w:val="00B8586F"/>
    <w:rsid w:val="00B85B2A"/>
    <w:rsid w:val="00B85D62"/>
    <w:rsid w:val="00B85FDA"/>
    <w:rsid w:val="00B863C7"/>
    <w:rsid w:val="00B86DD8"/>
    <w:rsid w:val="00B87315"/>
    <w:rsid w:val="00B87468"/>
    <w:rsid w:val="00B87763"/>
    <w:rsid w:val="00B90005"/>
    <w:rsid w:val="00B90145"/>
    <w:rsid w:val="00B905E8"/>
    <w:rsid w:val="00B91007"/>
    <w:rsid w:val="00B911BF"/>
    <w:rsid w:val="00B913CB"/>
    <w:rsid w:val="00B91E39"/>
    <w:rsid w:val="00B9260E"/>
    <w:rsid w:val="00B92E45"/>
    <w:rsid w:val="00B93138"/>
    <w:rsid w:val="00B934D2"/>
    <w:rsid w:val="00B9374C"/>
    <w:rsid w:val="00B9378D"/>
    <w:rsid w:val="00B93F62"/>
    <w:rsid w:val="00B94045"/>
    <w:rsid w:val="00B94545"/>
    <w:rsid w:val="00B945CC"/>
    <w:rsid w:val="00B94D7B"/>
    <w:rsid w:val="00B95285"/>
    <w:rsid w:val="00B95399"/>
    <w:rsid w:val="00B953EB"/>
    <w:rsid w:val="00B95517"/>
    <w:rsid w:val="00B955F3"/>
    <w:rsid w:val="00B956DC"/>
    <w:rsid w:val="00B957FC"/>
    <w:rsid w:val="00B95857"/>
    <w:rsid w:val="00B96385"/>
    <w:rsid w:val="00B96A68"/>
    <w:rsid w:val="00B96D34"/>
    <w:rsid w:val="00B97585"/>
    <w:rsid w:val="00B976A9"/>
    <w:rsid w:val="00B9779C"/>
    <w:rsid w:val="00B97BD3"/>
    <w:rsid w:val="00B97CE2"/>
    <w:rsid w:val="00B97EAA"/>
    <w:rsid w:val="00BA030F"/>
    <w:rsid w:val="00BA12DB"/>
    <w:rsid w:val="00BA14EA"/>
    <w:rsid w:val="00BA1A44"/>
    <w:rsid w:val="00BA1E29"/>
    <w:rsid w:val="00BA2132"/>
    <w:rsid w:val="00BA242E"/>
    <w:rsid w:val="00BA3753"/>
    <w:rsid w:val="00BA3949"/>
    <w:rsid w:val="00BA3C69"/>
    <w:rsid w:val="00BA4090"/>
    <w:rsid w:val="00BA4368"/>
    <w:rsid w:val="00BA4437"/>
    <w:rsid w:val="00BA4883"/>
    <w:rsid w:val="00BA4921"/>
    <w:rsid w:val="00BA4F23"/>
    <w:rsid w:val="00BA5235"/>
    <w:rsid w:val="00BA5A7F"/>
    <w:rsid w:val="00BA63DB"/>
    <w:rsid w:val="00BA6564"/>
    <w:rsid w:val="00BA67C3"/>
    <w:rsid w:val="00BA69C4"/>
    <w:rsid w:val="00BA6C70"/>
    <w:rsid w:val="00BA717E"/>
    <w:rsid w:val="00BA750C"/>
    <w:rsid w:val="00BA773B"/>
    <w:rsid w:val="00BA7A20"/>
    <w:rsid w:val="00BB02AB"/>
    <w:rsid w:val="00BB0E5C"/>
    <w:rsid w:val="00BB1003"/>
    <w:rsid w:val="00BB14D7"/>
    <w:rsid w:val="00BB1E9D"/>
    <w:rsid w:val="00BB2007"/>
    <w:rsid w:val="00BB29E3"/>
    <w:rsid w:val="00BB2A43"/>
    <w:rsid w:val="00BB380E"/>
    <w:rsid w:val="00BB3C41"/>
    <w:rsid w:val="00BB43EC"/>
    <w:rsid w:val="00BB4425"/>
    <w:rsid w:val="00BB4C50"/>
    <w:rsid w:val="00BB4DBE"/>
    <w:rsid w:val="00BB5665"/>
    <w:rsid w:val="00BB5870"/>
    <w:rsid w:val="00BB64E7"/>
    <w:rsid w:val="00BB6B88"/>
    <w:rsid w:val="00BB6D5D"/>
    <w:rsid w:val="00BB6D7C"/>
    <w:rsid w:val="00BB7053"/>
    <w:rsid w:val="00BB745F"/>
    <w:rsid w:val="00BC0537"/>
    <w:rsid w:val="00BC127C"/>
    <w:rsid w:val="00BC137D"/>
    <w:rsid w:val="00BC15AA"/>
    <w:rsid w:val="00BC1952"/>
    <w:rsid w:val="00BC1E71"/>
    <w:rsid w:val="00BC1F1F"/>
    <w:rsid w:val="00BC2F48"/>
    <w:rsid w:val="00BC38E1"/>
    <w:rsid w:val="00BC3D74"/>
    <w:rsid w:val="00BC4586"/>
    <w:rsid w:val="00BC554E"/>
    <w:rsid w:val="00BC592A"/>
    <w:rsid w:val="00BC5986"/>
    <w:rsid w:val="00BC6686"/>
    <w:rsid w:val="00BC6A18"/>
    <w:rsid w:val="00BC6B8D"/>
    <w:rsid w:val="00BC7C0E"/>
    <w:rsid w:val="00BC7E5F"/>
    <w:rsid w:val="00BD004A"/>
    <w:rsid w:val="00BD06E9"/>
    <w:rsid w:val="00BD0AEB"/>
    <w:rsid w:val="00BD0FFF"/>
    <w:rsid w:val="00BD118B"/>
    <w:rsid w:val="00BD1E52"/>
    <w:rsid w:val="00BD1FDB"/>
    <w:rsid w:val="00BD201F"/>
    <w:rsid w:val="00BD23A2"/>
    <w:rsid w:val="00BD2B1B"/>
    <w:rsid w:val="00BD2D9A"/>
    <w:rsid w:val="00BD2E81"/>
    <w:rsid w:val="00BD396E"/>
    <w:rsid w:val="00BD3AA1"/>
    <w:rsid w:val="00BD4312"/>
    <w:rsid w:val="00BD4345"/>
    <w:rsid w:val="00BD4347"/>
    <w:rsid w:val="00BD4402"/>
    <w:rsid w:val="00BD4BC4"/>
    <w:rsid w:val="00BD4BF9"/>
    <w:rsid w:val="00BD513A"/>
    <w:rsid w:val="00BD520A"/>
    <w:rsid w:val="00BD57C0"/>
    <w:rsid w:val="00BD630B"/>
    <w:rsid w:val="00BD65B9"/>
    <w:rsid w:val="00BD66EC"/>
    <w:rsid w:val="00BD6CFF"/>
    <w:rsid w:val="00BD7191"/>
    <w:rsid w:val="00BD759D"/>
    <w:rsid w:val="00BD75B4"/>
    <w:rsid w:val="00BD764B"/>
    <w:rsid w:val="00BD7802"/>
    <w:rsid w:val="00BD7982"/>
    <w:rsid w:val="00BD7A40"/>
    <w:rsid w:val="00BD7C64"/>
    <w:rsid w:val="00BE03A6"/>
    <w:rsid w:val="00BE0534"/>
    <w:rsid w:val="00BE0543"/>
    <w:rsid w:val="00BE0698"/>
    <w:rsid w:val="00BE0908"/>
    <w:rsid w:val="00BE0B77"/>
    <w:rsid w:val="00BE0D3F"/>
    <w:rsid w:val="00BE0DF5"/>
    <w:rsid w:val="00BE12DC"/>
    <w:rsid w:val="00BE19D8"/>
    <w:rsid w:val="00BE2535"/>
    <w:rsid w:val="00BE2A98"/>
    <w:rsid w:val="00BE2EC5"/>
    <w:rsid w:val="00BE2F9D"/>
    <w:rsid w:val="00BE3822"/>
    <w:rsid w:val="00BE38A1"/>
    <w:rsid w:val="00BE411A"/>
    <w:rsid w:val="00BE41E4"/>
    <w:rsid w:val="00BE4C66"/>
    <w:rsid w:val="00BE580A"/>
    <w:rsid w:val="00BE5BDC"/>
    <w:rsid w:val="00BE5BEE"/>
    <w:rsid w:val="00BE69F8"/>
    <w:rsid w:val="00BE6D4C"/>
    <w:rsid w:val="00BE745C"/>
    <w:rsid w:val="00BF02A1"/>
    <w:rsid w:val="00BF03E9"/>
    <w:rsid w:val="00BF0E6D"/>
    <w:rsid w:val="00BF0FC8"/>
    <w:rsid w:val="00BF13E1"/>
    <w:rsid w:val="00BF1986"/>
    <w:rsid w:val="00BF1AD6"/>
    <w:rsid w:val="00BF1D5A"/>
    <w:rsid w:val="00BF22D7"/>
    <w:rsid w:val="00BF25A7"/>
    <w:rsid w:val="00BF28FF"/>
    <w:rsid w:val="00BF2F59"/>
    <w:rsid w:val="00BF30FB"/>
    <w:rsid w:val="00BF3A6E"/>
    <w:rsid w:val="00BF3EFF"/>
    <w:rsid w:val="00BF40A9"/>
    <w:rsid w:val="00BF47E8"/>
    <w:rsid w:val="00BF4B8C"/>
    <w:rsid w:val="00BF5C2C"/>
    <w:rsid w:val="00BF5CC6"/>
    <w:rsid w:val="00BF5E40"/>
    <w:rsid w:val="00BF632C"/>
    <w:rsid w:val="00BF6587"/>
    <w:rsid w:val="00BF66FC"/>
    <w:rsid w:val="00BF67E5"/>
    <w:rsid w:val="00BF6896"/>
    <w:rsid w:val="00BF6A7D"/>
    <w:rsid w:val="00BF757F"/>
    <w:rsid w:val="00C004F5"/>
    <w:rsid w:val="00C005F8"/>
    <w:rsid w:val="00C00795"/>
    <w:rsid w:val="00C00C6D"/>
    <w:rsid w:val="00C00D47"/>
    <w:rsid w:val="00C0122A"/>
    <w:rsid w:val="00C015B4"/>
    <w:rsid w:val="00C01F45"/>
    <w:rsid w:val="00C025C2"/>
    <w:rsid w:val="00C02A3A"/>
    <w:rsid w:val="00C033BD"/>
    <w:rsid w:val="00C03D45"/>
    <w:rsid w:val="00C03D68"/>
    <w:rsid w:val="00C03FFA"/>
    <w:rsid w:val="00C04183"/>
    <w:rsid w:val="00C042B2"/>
    <w:rsid w:val="00C048B8"/>
    <w:rsid w:val="00C050BD"/>
    <w:rsid w:val="00C053A8"/>
    <w:rsid w:val="00C0543E"/>
    <w:rsid w:val="00C069AC"/>
    <w:rsid w:val="00C06BC4"/>
    <w:rsid w:val="00C06C54"/>
    <w:rsid w:val="00C06FB8"/>
    <w:rsid w:val="00C07016"/>
    <w:rsid w:val="00C07C33"/>
    <w:rsid w:val="00C07E16"/>
    <w:rsid w:val="00C07EAA"/>
    <w:rsid w:val="00C106CC"/>
    <w:rsid w:val="00C10AC3"/>
    <w:rsid w:val="00C113ED"/>
    <w:rsid w:val="00C1207A"/>
    <w:rsid w:val="00C12ACA"/>
    <w:rsid w:val="00C12FB0"/>
    <w:rsid w:val="00C13033"/>
    <w:rsid w:val="00C136F6"/>
    <w:rsid w:val="00C14616"/>
    <w:rsid w:val="00C148DC"/>
    <w:rsid w:val="00C14E67"/>
    <w:rsid w:val="00C1508D"/>
    <w:rsid w:val="00C15277"/>
    <w:rsid w:val="00C152E0"/>
    <w:rsid w:val="00C15565"/>
    <w:rsid w:val="00C159F6"/>
    <w:rsid w:val="00C15A37"/>
    <w:rsid w:val="00C16317"/>
    <w:rsid w:val="00C16D86"/>
    <w:rsid w:val="00C178DE"/>
    <w:rsid w:val="00C179BD"/>
    <w:rsid w:val="00C20087"/>
    <w:rsid w:val="00C20174"/>
    <w:rsid w:val="00C2054D"/>
    <w:rsid w:val="00C2096E"/>
    <w:rsid w:val="00C21319"/>
    <w:rsid w:val="00C21E8E"/>
    <w:rsid w:val="00C21F4E"/>
    <w:rsid w:val="00C22DB9"/>
    <w:rsid w:val="00C22FA3"/>
    <w:rsid w:val="00C233EC"/>
    <w:rsid w:val="00C23412"/>
    <w:rsid w:val="00C2344B"/>
    <w:rsid w:val="00C234C6"/>
    <w:rsid w:val="00C2354A"/>
    <w:rsid w:val="00C236B0"/>
    <w:rsid w:val="00C23BF9"/>
    <w:rsid w:val="00C23C1D"/>
    <w:rsid w:val="00C2423C"/>
    <w:rsid w:val="00C24514"/>
    <w:rsid w:val="00C24C13"/>
    <w:rsid w:val="00C24DA4"/>
    <w:rsid w:val="00C24DAD"/>
    <w:rsid w:val="00C24DFD"/>
    <w:rsid w:val="00C25C9F"/>
    <w:rsid w:val="00C25D37"/>
    <w:rsid w:val="00C2615A"/>
    <w:rsid w:val="00C266C3"/>
    <w:rsid w:val="00C26B77"/>
    <w:rsid w:val="00C27356"/>
    <w:rsid w:val="00C27532"/>
    <w:rsid w:val="00C2755C"/>
    <w:rsid w:val="00C27B11"/>
    <w:rsid w:val="00C27B1A"/>
    <w:rsid w:val="00C3007B"/>
    <w:rsid w:val="00C301C9"/>
    <w:rsid w:val="00C3083D"/>
    <w:rsid w:val="00C30D0C"/>
    <w:rsid w:val="00C31411"/>
    <w:rsid w:val="00C32548"/>
    <w:rsid w:val="00C328D5"/>
    <w:rsid w:val="00C3302A"/>
    <w:rsid w:val="00C33359"/>
    <w:rsid w:val="00C338D4"/>
    <w:rsid w:val="00C33BB3"/>
    <w:rsid w:val="00C343A4"/>
    <w:rsid w:val="00C347FF"/>
    <w:rsid w:val="00C3489C"/>
    <w:rsid w:val="00C34BFC"/>
    <w:rsid w:val="00C34F98"/>
    <w:rsid w:val="00C35250"/>
    <w:rsid w:val="00C35357"/>
    <w:rsid w:val="00C3545B"/>
    <w:rsid w:val="00C355F6"/>
    <w:rsid w:val="00C35634"/>
    <w:rsid w:val="00C36295"/>
    <w:rsid w:val="00C3644E"/>
    <w:rsid w:val="00C36488"/>
    <w:rsid w:val="00C3669F"/>
    <w:rsid w:val="00C367B3"/>
    <w:rsid w:val="00C36853"/>
    <w:rsid w:val="00C36A02"/>
    <w:rsid w:val="00C36FF3"/>
    <w:rsid w:val="00C37A66"/>
    <w:rsid w:val="00C404E2"/>
    <w:rsid w:val="00C4057D"/>
    <w:rsid w:val="00C40748"/>
    <w:rsid w:val="00C40D25"/>
    <w:rsid w:val="00C40FE2"/>
    <w:rsid w:val="00C414BF"/>
    <w:rsid w:val="00C41A10"/>
    <w:rsid w:val="00C41C05"/>
    <w:rsid w:val="00C41D99"/>
    <w:rsid w:val="00C420BC"/>
    <w:rsid w:val="00C420D8"/>
    <w:rsid w:val="00C42144"/>
    <w:rsid w:val="00C426C9"/>
    <w:rsid w:val="00C429CB"/>
    <w:rsid w:val="00C42C8B"/>
    <w:rsid w:val="00C42E1E"/>
    <w:rsid w:val="00C43098"/>
    <w:rsid w:val="00C43A9D"/>
    <w:rsid w:val="00C43B24"/>
    <w:rsid w:val="00C440A4"/>
    <w:rsid w:val="00C4499C"/>
    <w:rsid w:val="00C44C60"/>
    <w:rsid w:val="00C44D27"/>
    <w:rsid w:val="00C4573E"/>
    <w:rsid w:val="00C45D05"/>
    <w:rsid w:val="00C46886"/>
    <w:rsid w:val="00C468C6"/>
    <w:rsid w:val="00C46A66"/>
    <w:rsid w:val="00C46CA8"/>
    <w:rsid w:val="00C46DED"/>
    <w:rsid w:val="00C47755"/>
    <w:rsid w:val="00C47D24"/>
    <w:rsid w:val="00C50752"/>
    <w:rsid w:val="00C51324"/>
    <w:rsid w:val="00C51446"/>
    <w:rsid w:val="00C51F55"/>
    <w:rsid w:val="00C51FEE"/>
    <w:rsid w:val="00C52F9B"/>
    <w:rsid w:val="00C5316B"/>
    <w:rsid w:val="00C53B34"/>
    <w:rsid w:val="00C53ED7"/>
    <w:rsid w:val="00C5436F"/>
    <w:rsid w:val="00C5498D"/>
    <w:rsid w:val="00C551E8"/>
    <w:rsid w:val="00C5538E"/>
    <w:rsid w:val="00C55883"/>
    <w:rsid w:val="00C55C81"/>
    <w:rsid w:val="00C563F2"/>
    <w:rsid w:val="00C56696"/>
    <w:rsid w:val="00C5678A"/>
    <w:rsid w:val="00C56C3D"/>
    <w:rsid w:val="00C57544"/>
    <w:rsid w:val="00C57A6D"/>
    <w:rsid w:val="00C57EE1"/>
    <w:rsid w:val="00C57FC2"/>
    <w:rsid w:val="00C603CC"/>
    <w:rsid w:val="00C604BC"/>
    <w:rsid w:val="00C60BD3"/>
    <w:rsid w:val="00C60D06"/>
    <w:rsid w:val="00C6100A"/>
    <w:rsid w:val="00C61459"/>
    <w:rsid w:val="00C61A48"/>
    <w:rsid w:val="00C61D50"/>
    <w:rsid w:val="00C61D6C"/>
    <w:rsid w:val="00C62196"/>
    <w:rsid w:val="00C62332"/>
    <w:rsid w:val="00C62515"/>
    <w:rsid w:val="00C625AF"/>
    <w:rsid w:val="00C62B97"/>
    <w:rsid w:val="00C6322D"/>
    <w:rsid w:val="00C635A1"/>
    <w:rsid w:val="00C63853"/>
    <w:rsid w:val="00C64A98"/>
    <w:rsid w:val="00C64B2D"/>
    <w:rsid w:val="00C65858"/>
    <w:rsid w:val="00C6643C"/>
    <w:rsid w:val="00C66914"/>
    <w:rsid w:val="00C66A89"/>
    <w:rsid w:val="00C66FDE"/>
    <w:rsid w:val="00C67423"/>
    <w:rsid w:val="00C67487"/>
    <w:rsid w:val="00C67983"/>
    <w:rsid w:val="00C70967"/>
    <w:rsid w:val="00C709DE"/>
    <w:rsid w:val="00C70B7B"/>
    <w:rsid w:val="00C70C5B"/>
    <w:rsid w:val="00C71A01"/>
    <w:rsid w:val="00C71A07"/>
    <w:rsid w:val="00C71B1C"/>
    <w:rsid w:val="00C71CA9"/>
    <w:rsid w:val="00C71CC4"/>
    <w:rsid w:val="00C71FF1"/>
    <w:rsid w:val="00C720EC"/>
    <w:rsid w:val="00C72216"/>
    <w:rsid w:val="00C7296F"/>
    <w:rsid w:val="00C7312C"/>
    <w:rsid w:val="00C73F1F"/>
    <w:rsid w:val="00C74029"/>
    <w:rsid w:val="00C74577"/>
    <w:rsid w:val="00C74ADB"/>
    <w:rsid w:val="00C759BE"/>
    <w:rsid w:val="00C75D89"/>
    <w:rsid w:val="00C762B4"/>
    <w:rsid w:val="00C7691F"/>
    <w:rsid w:val="00C76CC6"/>
    <w:rsid w:val="00C76D65"/>
    <w:rsid w:val="00C77723"/>
    <w:rsid w:val="00C77C95"/>
    <w:rsid w:val="00C80009"/>
    <w:rsid w:val="00C804B3"/>
    <w:rsid w:val="00C8063B"/>
    <w:rsid w:val="00C80764"/>
    <w:rsid w:val="00C8159A"/>
    <w:rsid w:val="00C81AED"/>
    <w:rsid w:val="00C81C45"/>
    <w:rsid w:val="00C824E1"/>
    <w:rsid w:val="00C8258A"/>
    <w:rsid w:val="00C8297D"/>
    <w:rsid w:val="00C83069"/>
    <w:rsid w:val="00C832A2"/>
    <w:rsid w:val="00C83665"/>
    <w:rsid w:val="00C83A78"/>
    <w:rsid w:val="00C83BE1"/>
    <w:rsid w:val="00C84870"/>
    <w:rsid w:val="00C84891"/>
    <w:rsid w:val="00C854B8"/>
    <w:rsid w:val="00C86145"/>
    <w:rsid w:val="00C86409"/>
    <w:rsid w:val="00C86781"/>
    <w:rsid w:val="00C86B39"/>
    <w:rsid w:val="00C86EE5"/>
    <w:rsid w:val="00C87608"/>
    <w:rsid w:val="00C87637"/>
    <w:rsid w:val="00C904FC"/>
    <w:rsid w:val="00C90827"/>
    <w:rsid w:val="00C90BA0"/>
    <w:rsid w:val="00C90FE7"/>
    <w:rsid w:val="00C9114F"/>
    <w:rsid w:val="00C913A4"/>
    <w:rsid w:val="00C918A6"/>
    <w:rsid w:val="00C91A99"/>
    <w:rsid w:val="00C91CE8"/>
    <w:rsid w:val="00C9224E"/>
    <w:rsid w:val="00C92299"/>
    <w:rsid w:val="00C9234B"/>
    <w:rsid w:val="00C9299C"/>
    <w:rsid w:val="00C929D8"/>
    <w:rsid w:val="00C92CA9"/>
    <w:rsid w:val="00C92D49"/>
    <w:rsid w:val="00C93054"/>
    <w:rsid w:val="00C93169"/>
    <w:rsid w:val="00C935A2"/>
    <w:rsid w:val="00C93613"/>
    <w:rsid w:val="00C93BD0"/>
    <w:rsid w:val="00C93D12"/>
    <w:rsid w:val="00C93FB8"/>
    <w:rsid w:val="00C948C4"/>
    <w:rsid w:val="00C94BD6"/>
    <w:rsid w:val="00C94D1C"/>
    <w:rsid w:val="00C9536E"/>
    <w:rsid w:val="00C9543B"/>
    <w:rsid w:val="00C95747"/>
    <w:rsid w:val="00C95AD5"/>
    <w:rsid w:val="00C96845"/>
    <w:rsid w:val="00C96B91"/>
    <w:rsid w:val="00C96C1B"/>
    <w:rsid w:val="00C971F6"/>
    <w:rsid w:val="00C97297"/>
    <w:rsid w:val="00C9771B"/>
    <w:rsid w:val="00C977B4"/>
    <w:rsid w:val="00C97856"/>
    <w:rsid w:val="00C97FF8"/>
    <w:rsid w:val="00CA00BD"/>
    <w:rsid w:val="00CA033C"/>
    <w:rsid w:val="00CA03A3"/>
    <w:rsid w:val="00CA0963"/>
    <w:rsid w:val="00CA0B5E"/>
    <w:rsid w:val="00CA1746"/>
    <w:rsid w:val="00CA175A"/>
    <w:rsid w:val="00CA18F1"/>
    <w:rsid w:val="00CA1CC7"/>
    <w:rsid w:val="00CA1E38"/>
    <w:rsid w:val="00CA1FAC"/>
    <w:rsid w:val="00CA2159"/>
    <w:rsid w:val="00CA26C4"/>
    <w:rsid w:val="00CA30F0"/>
    <w:rsid w:val="00CA31E4"/>
    <w:rsid w:val="00CA3214"/>
    <w:rsid w:val="00CA374E"/>
    <w:rsid w:val="00CA3755"/>
    <w:rsid w:val="00CA3826"/>
    <w:rsid w:val="00CA3BD8"/>
    <w:rsid w:val="00CA3D90"/>
    <w:rsid w:val="00CA3EA5"/>
    <w:rsid w:val="00CA42A4"/>
    <w:rsid w:val="00CA51A7"/>
    <w:rsid w:val="00CA5839"/>
    <w:rsid w:val="00CA591B"/>
    <w:rsid w:val="00CA618E"/>
    <w:rsid w:val="00CA693A"/>
    <w:rsid w:val="00CA6B6E"/>
    <w:rsid w:val="00CA6B79"/>
    <w:rsid w:val="00CA6D51"/>
    <w:rsid w:val="00CA6EBE"/>
    <w:rsid w:val="00CA7881"/>
    <w:rsid w:val="00CA7992"/>
    <w:rsid w:val="00CA79B8"/>
    <w:rsid w:val="00CA7B90"/>
    <w:rsid w:val="00CB04C0"/>
    <w:rsid w:val="00CB0748"/>
    <w:rsid w:val="00CB0CB8"/>
    <w:rsid w:val="00CB0E6E"/>
    <w:rsid w:val="00CB0FEC"/>
    <w:rsid w:val="00CB1194"/>
    <w:rsid w:val="00CB1699"/>
    <w:rsid w:val="00CB17E4"/>
    <w:rsid w:val="00CB1A6E"/>
    <w:rsid w:val="00CB1BCB"/>
    <w:rsid w:val="00CB29CD"/>
    <w:rsid w:val="00CB2D91"/>
    <w:rsid w:val="00CB3693"/>
    <w:rsid w:val="00CB36D9"/>
    <w:rsid w:val="00CB3754"/>
    <w:rsid w:val="00CB3B1A"/>
    <w:rsid w:val="00CB3DE9"/>
    <w:rsid w:val="00CB4147"/>
    <w:rsid w:val="00CB45A1"/>
    <w:rsid w:val="00CB489C"/>
    <w:rsid w:val="00CB49C7"/>
    <w:rsid w:val="00CB512C"/>
    <w:rsid w:val="00CB54C5"/>
    <w:rsid w:val="00CB54E7"/>
    <w:rsid w:val="00CB576D"/>
    <w:rsid w:val="00CB5EFD"/>
    <w:rsid w:val="00CB6FEC"/>
    <w:rsid w:val="00CB6FEF"/>
    <w:rsid w:val="00CB789B"/>
    <w:rsid w:val="00CC0175"/>
    <w:rsid w:val="00CC0874"/>
    <w:rsid w:val="00CC08F1"/>
    <w:rsid w:val="00CC0B78"/>
    <w:rsid w:val="00CC0E2D"/>
    <w:rsid w:val="00CC0F0F"/>
    <w:rsid w:val="00CC1EAF"/>
    <w:rsid w:val="00CC251A"/>
    <w:rsid w:val="00CC2591"/>
    <w:rsid w:val="00CC2711"/>
    <w:rsid w:val="00CC2936"/>
    <w:rsid w:val="00CC31B8"/>
    <w:rsid w:val="00CC3BB3"/>
    <w:rsid w:val="00CC48F7"/>
    <w:rsid w:val="00CC4911"/>
    <w:rsid w:val="00CC4926"/>
    <w:rsid w:val="00CC4ACD"/>
    <w:rsid w:val="00CC523B"/>
    <w:rsid w:val="00CC52D6"/>
    <w:rsid w:val="00CC5314"/>
    <w:rsid w:val="00CC5E6A"/>
    <w:rsid w:val="00CC5F09"/>
    <w:rsid w:val="00CC642A"/>
    <w:rsid w:val="00CC67F1"/>
    <w:rsid w:val="00CC7118"/>
    <w:rsid w:val="00CC7B07"/>
    <w:rsid w:val="00CC7EF9"/>
    <w:rsid w:val="00CC7F05"/>
    <w:rsid w:val="00CD0139"/>
    <w:rsid w:val="00CD013A"/>
    <w:rsid w:val="00CD0244"/>
    <w:rsid w:val="00CD0457"/>
    <w:rsid w:val="00CD0885"/>
    <w:rsid w:val="00CD1E6E"/>
    <w:rsid w:val="00CD23A5"/>
    <w:rsid w:val="00CD2414"/>
    <w:rsid w:val="00CD2EC4"/>
    <w:rsid w:val="00CD38AA"/>
    <w:rsid w:val="00CD4552"/>
    <w:rsid w:val="00CD4957"/>
    <w:rsid w:val="00CD5008"/>
    <w:rsid w:val="00CD51D1"/>
    <w:rsid w:val="00CD5D3F"/>
    <w:rsid w:val="00CD61FF"/>
    <w:rsid w:val="00CD63F7"/>
    <w:rsid w:val="00CD65F6"/>
    <w:rsid w:val="00CD671D"/>
    <w:rsid w:val="00CD6799"/>
    <w:rsid w:val="00CD67B6"/>
    <w:rsid w:val="00CD70A4"/>
    <w:rsid w:val="00CD784C"/>
    <w:rsid w:val="00CD79FC"/>
    <w:rsid w:val="00CD7D68"/>
    <w:rsid w:val="00CE0024"/>
    <w:rsid w:val="00CE010B"/>
    <w:rsid w:val="00CE06C4"/>
    <w:rsid w:val="00CE08CC"/>
    <w:rsid w:val="00CE09D6"/>
    <w:rsid w:val="00CE0F76"/>
    <w:rsid w:val="00CE1292"/>
    <w:rsid w:val="00CE13A3"/>
    <w:rsid w:val="00CE1525"/>
    <w:rsid w:val="00CE1BA7"/>
    <w:rsid w:val="00CE255F"/>
    <w:rsid w:val="00CE2798"/>
    <w:rsid w:val="00CE2935"/>
    <w:rsid w:val="00CE296E"/>
    <w:rsid w:val="00CE2A9D"/>
    <w:rsid w:val="00CE2ABE"/>
    <w:rsid w:val="00CE31F1"/>
    <w:rsid w:val="00CE35FD"/>
    <w:rsid w:val="00CE3639"/>
    <w:rsid w:val="00CE3CD6"/>
    <w:rsid w:val="00CE3E45"/>
    <w:rsid w:val="00CE4377"/>
    <w:rsid w:val="00CE43D7"/>
    <w:rsid w:val="00CE44F3"/>
    <w:rsid w:val="00CE45A4"/>
    <w:rsid w:val="00CE5443"/>
    <w:rsid w:val="00CE5587"/>
    <w:rsid w:val="00CE5BF1"/>
    <w:rsid w:val="00CE5CB5"/>
    <w:rsid w:val="00CE635D"/>
    <w:rsid w:val="00CE6480"/>
    <w:rsid w:val="00CE69FC"/>
    <w:rsid w:val="00CE6A0B"/>
    <w:rsid w:val="00CE6B06"/>
    <w:rsid w:val="00CE6C48"/>
    <w:rsid w:val="00CE78CE"/>
    <w:rsid w:val="00CE7B4C"/>
    <w:rsid w:val="00CE7B77"/>
    <w:rsid w:val="00CF0680"/>
    <w:rsid w:val="00CF117E"/>
    <w:rsid w:val="00CF1361"/>
    <w:rsid w:val="00CF141E"/>
    <w:rsid w:val="00CF152E"/>
    <w:rsid w:val="00CF1873"/>
    <w:rsid w:val="00CF1907"/>
    <w:rsid w:val="00CF1BAC"/>
    <w:rsid w:val="00CF1C17"/>
    <w:rsid w:val="00CF1D24"/>
    <w:rsid w:val="00CF1E04"/>
    <w:rsid w:val="00CF1E69"/>
    <w:rsid w:val="00CF1EDC"/>
    <w:rsid w:val="00CF1F49"/>
    <w:rsid w:val="00CF1FFC"/>
    <w:rsid w:val="00CF20EF"/>
    <w:rsid w:val="00CF23DE"/>
    <w:rsid w:val="00CF27E7"/>
    <w:rsid w:val="00CF2D0E"/>
    <w:rsid w:val="00CF2D15"/>
    <w:rsid w:val="00CF3342"/>
    <w:rsid w:val="00CF3F0D"/>
    <w:rsid w:val="00CF3F2F"/>
    <w:rsid w:val="00CF42FD"/>
    <w:rsid w:val="00CF440D"/>
    <w:rsid w:val="00CF46C3"/>
    <w:rsid w:val="00CF56E2"/>
    <w:rsid w:val="00CF58BE"/>
    <w:rsid w:val="00CF59A5"/>
    <w:rsid w:val="00CF5A5F"/>
    <w:rsid w:val="00CF6649"/>
    <w:rsid w:val="00CF720B"/>
    <w:rsid w:val="00CF7297"/>
    <w:rsid w:val="00CF7A27"/>
    <w:rsid w:val="00CF7C08"/>
    <w:rsid w:val="00D0012F"/>
    <w:rsid w:val="00D0099D"/>
    <w:rsid w:val="00D00A0E"/>
    <w:rsid w:val="00D00ADA"/>
    <w:rsid w:val="00D00B98"/>
    <w:rsid w:val="00D00E08"/>
    <w:rsid w:val="00D00E27"/>
    <w:rsid w:val="00D0125A"/>
    <w:rsid w:val="00D01384"/>
    <w:rsid w:val="00D025B1"/>
    <w:rsid w:val="00D028A9"/>
    <w:rsid w:val="00D03AB7"/>
    <w:rsid w:val="00D03D43"/>
    <w:rsid w:val="00D048A3"/>
    <w:rsid w:val="00D048BC"/>
    <w:rsid w:val="00D0495F"/>
    <w:rsid w:val="00D049D5"/>
    <w:rsid w:val="00D04E81"/>
    <w:rsid w:val="00D04EC1"/>
    <w:rsid w:val="00D0552C"/>
    <w:rsid w:val="00D05F81"/>
    <w:rsid w:val="00D05FB9"/>
    <w:rsid w:val="00D06CB2"/>
    <w:rsid w:val="00D07171"/>
    <w:rsid w:val="00D07728"/>
    <w:rsid w:val="00D07BE2"/>
    <w:rsid w:val="00D07BE9"/>
    <w:rsid w:val="00D10445"/>
    <w:rsid w:val="00D105A5"/>
    <w:rsid w:val="00D1088C"/>
    <w:rsid w:val="00D10A4A"/>
    <w:rsid w:val="00D11278"/>
    <w:rsid w:val="00D112AE"/>
    <w:rsid w:val="00D1171C"/>
    <w:rsid w:val="00D11778"/>
    <w:rsid w:val="00D11976"/>
    <w:rsid w:val="00D12465"/>
    <w:rsid w:val="00D12884"/>
    <w:rsid w:val="00D12C61"/>
    <w:rsid w:val="00D12CAB"/>
    <w:rsid w:val="00D1357B"/>
    <w:rsid w:val="00D13D4A"/>
    <w:rsid w:val="00D14879"/>
    <w:rsid w:val="00D1525B"/>
    <w:rsid w:val="00D15B7B"/>
    <w:rsid w:val="00D1646F"/>
    <w:rsid w:val="00D16DC1"/>
    <w:rsid w:val="00D17155"/>
    <w:rsid w:val="00D17389"/>
    <w:rsid w:val="00D17707"/>
    <w:rsid w:val="00D1787F"/>
    <w:rsid w:val="00D179E1"/>
    <w:rsid w:val="00D20E8A"/>
    <w:rsid w:val="00D20FD6"/>
    <w:rsid w:val="00D211F6"/>
    <w:rsid w:val="00D21485"/>
    <w:rsid w:val="00D21B95"/>
    <w:rsid w:val="00D21E95"/>
    <w:rsid w:val="00D221F1"/>
    <w:rsid w:val="00D22A0D"/>
    <w:rsid w:val="00D23979"/>
    <w:rsid w:val="00D23B3F"/>
    <w:rsid w:val="00D240E4"/>
    <w:rsid w:val="00D24564"/>
    <w:rsid w:val="00D24A84"/>
    <w:rsid w:val="00D24C9A"/>
    <w:rsid w:val="00D25146"/>
    <w:rsid w:val="00D2529D"/>
    <w:rsid w:val="00D25766"/>
    <w:rsid w:val="00D25CFB"/>
    <w:rsid w:val="00D26D2D"/>
    <w:rsid w:val="00D27549"/>
    <w:rsid w:val="00D27A3D"/>
    <w:rsid w:val="00D27D55"/>
    <w:rsid w:val="00D30A71"/>
    <w:rsid w:val="00D30B30"/>
    <w:rsid w:val="00D30FB1"/>
    <w:rsid w:val="00D314D5"/>
    <w:rsid w:val="00D31B03"/>
    <w:rsid w:val="00D31D3B"/>
    <w:rsid w:val="00D3208E"/>
    <w:rsid w:val="00D327CB"/>
    <w:rsid w:val="00D328FC"/>
    <w:rsid w:val="00D33CF5"/>
    <w:rsid w:val="00D33E35"/>
    <w:rsid w:val="00D343B3"/>
    <w:rsid w:val="00D346D7"/>
    <w:rsid w:val="00D349D6"/>
    <w:rsid w:val="00D34B3B"/>
    <w:rsid w:val="00D352FE"/>
    <w:rsid w:val="00D35F74"/>
    <w:rsid w:val="00D36119"/>
    <w:rsid w:val="00D366A4"/>
    <w:rsid w:val="00D36CC0"/>
    <w:rsid w:val="00D36DDC"/>
    <w:rsid w:val="00D375FC"/>
    <w:rsid w:val="00D3768C"/>
    <w:rsid w:val="00D3798E"/>
    <w:rsid w:val="00D402F7"/>
    <w:rsid w:val="00D40C52"/>
    <w:rsid w:val="00D41756"/>
    <w:rsid w:val="00D41DA1"/>
    <w:rsid w:val="00D41E4D"/>
    <w:rsid w:val="00D41F29"/>
    <w:rsid w:val="00D4217A"/>
    <w:rsid w:val="00D424DE"/>
    <w:rsid w:val="00D429B7"/>
    <w:rsid w:val="00D42A01"/>
    <w:rsid w:val="00D42C80"/>
    <w:rsid w:val="00D43442"/>
    <w:rsid w:val="00D4354B"/>
    <w:rsid w:val="00D4401A"/>
    <w:rsid w:val="00D442AE"/>
    <w:rsid w:val="00D44343"/>
    <w:rsid w:val="00D44CFD"/>
    <w:rsid w:val="00D44E2B"/>
    <w:rsid w:val="00D44FED"/>
    <w:rsid w:val="00D45332"/>
    <w:rsid w:val="00D45539"/>
    <w:rsid w:val="00D45576"/>
    <w:rsid w:val="00D46047"/>
    <w:rsid w:val="00D461C2"/>
    <w:rsid w:val="00D46512"/>
    <w:rsid w:val="00D4658C"/>
    <w:rsid w:val="00D46E05"/>
    <w:rsid w:val="00D46E14"/>
    <w:rsid w:val="00D47310"/>
    <w:rsid w:val="00D474F5"/>
    <w:rsid w:val="00D4770A"/>
    <w:rsid w:val="00D47790"/>
    <w:rsid w:val="00D4784D"/>
    <w:rsid w:val="00D47AB0"/>
    <w:rsid w:val="00D47BE0"/>
    <w:rsid w:val="00D500FB"/>
    <w:rsid w:val="00D50A52"/>
    <w:rsid w:val="00D5108C"/>
    <w:rsid w:val="00D510C4"/>
    <w:rsid w:val="00D516CC"/>
    <w:rsid w:val="00D51931"/>
    <w:rsid w:val="00D51B1D"/>
    <w:rsid w:val="00D51B26"/>
    <w:rsid w:val="00D51BA5"/>
    <w:rsid w:val="00D51D88"/>
    <w:rsid w:val="00D52578"/>
    <w:rsid w:val="00D52882"/>
    <w:rsid w:val="00D5297F"/>
    <w:rsid w:val="00D52988"/>
    <w:rsid w:val="00D52EBA"/>
    <w:rsid w:val="00D53848"/>
    <w:rsid w:val="00D53B4D"/>
    <w:rsid w:val="00D540F2"/>
    <w:rsid w:val="00D5475B"/>
    <w:rsid w:val="00D548A2"/>
    <w:rsid w:val="00D548BF"/>
    <w:rsid w:val="00D54C94"/>
    <w:rsid w:val="00D54CF3"/>
    <w:rsid w:val="00D55A89"/>
    <w:rsid w:val="00D56543"/>
    <w:rsid w:val="00D565E1"/>
    <w:rsid w:val="00D5680D"/>
    <w:rsid w:val="00D56F75"/>
    <w:rsid w:val="00D57DAD"/>
    <w:rsid w:val="00D6020D"/>
    <w:rsid w:val="00D60A8C"/>
    <w:rsid w:val="00D60EB9"/>
    <w:rsid w:val="00D60F34"/>
    <w:rsid w:val="00D6131F"/>
    <w:rsid w:val="00D619A1"/>
    <w:rsid w:val="00D61CEB"/>
    <w:rsid w:val="00D6200E"/>
    <w:rsid w:val="00D62D10"/>
    <w:rsid w:val="00D62D86"/>
    <w:rsid w:val="00D62E3D"/>
    <w:rsid w:val="00D62FCD"/>
    <w:rsid w:val="00D6324C"/>
    <w:rsid w:val="00D63A28"/>
    <w:rsid w:val="00D645B9"/>
    <w:rsid w:val="00D64E63"/>
    <w:rsid w:val="00D651A7"/>
    <w:rsid w:val="00D6534E"/>
    <w:rsid w:val="00D65FE9"/>
    <w:rsid w:val="00D663E7"/>
    <w:rsid w:val="00D66780"/>
    <w:rsid w:val="00D66A4C"/>
    <w:rsid w:val="00D66EC5"/>
    <w:rsid w:val="00D66F9F"/>
    <w:rsid w:val="00D67258"/>
    <w:rsid w:val="00D67452"/>
    <w:rsid w:val="00D67FE9"/>
    <w:rsid w:val="00D7066E"/>
    <w:rsid w:val="00D7076B"/>
    <w:rsid w:val="00D71339"/>
    <w:rsid w:val="00D72342"/>
    <w:rsid w:val="00D72986"/>
    <w:rsid w:val="00D73420"/>
    <w:rsid w:val="00D73BA2"/>
    <w:rsid w:val="00D73F40"/>
    <w:rsid w:val="00D74290"/>
    <w:rsid w:val="00D74324"/>
    <w:rsid w:val="00D74ABD"/>
    <w:rsid w:val="00D74AEB"/>
    <w:rsid w:val="00D74C11"/>
    <w:rsid w:val="00D751C7"/>
    <w:rsid w:val="00D75607"/>
    <w:rsid w:val="00D7568D"/>
    <w:rsid w:val="00D756B5"/>
    <w:rsid w:val="00D75700"/>
    <w:rsid w:val="00D76178"/>
    <w:rsid w:val="00D765B4"/>
    <w:rsid w:val="00D76801"/>
    <w:rsid w:val="00D76CAF"/>
    <w:rsid w:val="00D76D15"/>
    <w:rsid w:val="00D76D3C"/>
    <w:rsid w:val="00D76D48"/>
    <w:rsid w:val="00D77045"/>
    <w:rsid w:val="00D777FC"/>
    <w:rsid w:val="00D8059E"/>
    <w:rsid w:val="00D80C7C"/>
    <w:rsid w:val="00D810D5"/>
    <w:rsid w:val="00D81A91"/>
    <w:rsid w:val="00D81C8F"/>
    <w:rsid w:val="00D81E7C"/>
    <w:rsid w:val="00D823B7"/>
    <w:rsid w:val="00D82822"/>
    <w:rsid w:val="00D83307"/>
    <w:rsid w:val="00D834D0"/>
    <w:rsid w:val="00D83AE3"/>
    <w:rsid w:val="00D83B77"/>
    <w:rsid w:val="00D83CB6"/>
    <w:rsid w:val="00D84317"/>
    <w:rsid w:val="00D8523A"/>
    <w:rsid w:val="00D8543D"/>
    <w:rsid w:val="00D854A3"/>
    <w:rsid w:val="00D85E85"/>
    <w:rsid w:val="00D86565"/>
    <w:rsid w:val="00D86AD1"/>
    <w:rsid w:val="00D870E1"/>
    <w:rsid w:val="00D87172"/>
    <w:rsid w:val="00D876A7"/>
    <w:rsid w:val="00D877D1"/>
    <w:rsid w:val="00D87809"/>
    <w:rsid w:val="00D90C86"/>
    <w:rsid w:val="00D90CF2"/>
    <w:rsid w:val="00D91BCA"/>
    <w:rsid w:val="00D91C45"/>
    <w:rsid w:val="00D91D98"/>
    <w:rsid w:val="00D923D3"/>
    <w:rsid w:val="00D924EC"/>
    <w:rsid w:val="00D929AB"/>
    <w:rsid w:val="00D929BF"/>
    <w:rsid w:val="00D929D0"/>
    <w:rsid w:val="00D93578"/>
    <w:rsid w:val="00D936BA"/>
    <w:rsid w:val="00D94012"/>
    <w:rsid w:val="00D94081"/>
    <w:rsid w:val="00D943BC"/>
    <w:rsid w:val="00D94F74"/>
    <w:rsid w:val="00D95740"/>
    <w:rsid w:val="00D9582C"/>
    <w:rsid w:val="00D95D90"/>
    <w:rsid w:val="00D96586"/>
    <w:rsid w:val="00D96678"/>
    <w:rsid w:val="00D96762"/>
    <w:rsid w:val="00D96900"/>
    <w:rsid w:val="00D96954"/>
    <w:rsid w:val="00D96AFB"/>
    <w:rsid w:val="00D96F4A"/>
    <w:rsid w:val="00D96F8D"/>
    <w:rsid w:val="00D970BE"/>
    <w:rsid w:val="00D971C2"/>
    <w:rsid w:val="00D971FC"/>
    <w:rsid w:val="00DA0663"/>
    <w:rsid w:val="00DA0769"/>
    <w:rsid w:val="00DA0DF2"/>
    <w:rsid w:val="00DA0E22"/>
    <w:rsid w:val="00DA119A"/>
    <w:rsid w:val="00DA133B"/>
    <w:rsid w:val="00DA1CAC"/>
    <w:rsid w:val="00DA1D24"/>
    <w:rsid w:val="00DA2DC3"/>
    <w:rsid w:val="00DA3014"/>
    <w:rsid w:val="00DA3638"/>
    <w:rsid w:val="00DA3952"/>
    <w:rsid w:val="00DA3A6F"/>
    <w:rsid w:val="00DA3AED"/>
    <w:rsid w:val="00DA3B19"/>
    <w:rsid w:val="00DA43CE"/>
    <w:rsid w:val="00DA48A3"/>
    <w:rsid w:val="00DA4E2B"/>
    <w:rsid w:val="00DA5006"/>
    <w:rsid w:val="00DA5052"/>
    <w:rsid w:val="00DA51C3"/>
    <w:rsid w:val="00DA62D7"/>
    <w:rsid w:val="00DA639D"/>
    <w:rsid w:val="00DA6AF1"/>
    <w:rsid w:val="00DA6D88"/>
    <w:rsid w:val="00DA6DA3"/>
    <w:rsid w:val="00DA7830"/>
    <w:rsid w:val="00DA7970"/>
    <w:rsid w:val="00DA7A61"/>
    <w:rsid w:val="00DA7E7C"/>
    <w:rsid w:val="00DB05DE"/>
    <w:rsid w:val="00DB0B73"/>
    <w:rsid w:val="00DB10EA"/>
    <w:rsid w:val="00DB18A4"/>
    <w:rsid w:val="00DB1977"/>
    <w:rsid w:val="00DB1CB2"/>
    <w:rsid w:val="00DB1D1A"/>
    <w:rsid w:val="00DB1DCB"/>
    <w:rsid w:val="00DB26FB"/>
    <w:rsid w:val="00DB30BA"/>
    <w:rsid w:val="00DB3159"/>
    <w:rsid w:val="00DB319A"/>
    <w:rsid w:val="00DB3E37"/>
    <w:rsid w:val="00DB3EE6"/>
    <w:rsid w:val="00DB425E"/>
    <w:rsid w:val="00DB439D"/>
    <w:rsid w:val="00DB44DB"/>
    <w:rsid w:val="00DB4617"/>
    <w:rsid w:val="00DB4C44"/>
    <w:rsid w:val="00DB5169"/>
    <w:rsid w:val="00DB5541"/>
    <w:rsid w:val="00DB57DE"/>
    <w:rsid w:val="00DB6102"/>
    <w:rsid w:val="00DB642F"/>
    <w:rsid w:val="00DB661E"/>
    <w:rsid w:val="00DB6A90"/>
    <w:rsid w:val="00DB6DE4"/>
    <w:rsid w:val="00DB715B"/>
    <w:rsid w:val="00DB71BC"/>
    <w:rsid w:val="00DB72BA"/>
    <w:rsid w:val="00DB732C"/>
    <w:rsid w:val="00DB7532"/>
    <w:rsid w:val="00DB78E2"/>
    <w:rsid w:val="00DC0AB0"/>
    <w:rsid w:val="00DC108D"/>
    <w:rsid w:val="00DC1301"/>
    <w:rsid w:val="00DC2678"/>
    <w:rsid w:val="00DC2CBD"/>
    <w:rsid w:val="00DC3380"/>
    <w:rsid w:val="00DC3592"/>
    <w:rsid w:val="00DC490A"/>
    <w:rsid w:val="00DC49E9"/>
    <w:rsid w:val="00DC5853"/>
    <w:rsid w:val="00DC58A1"/>
    <w:rsid w:val="00DC681E"/>
    <w:rsid w:val="00DC6942"/>
    <w:rsid w:val="00DC6A50"/>
    <w:rsid w:val="00DC752F"/>
    <w:rsid w:val="00DC7DEB"/>
    <w:rsid w:val="00DC7E66"/>
    <w:rsid w:val="00DD0509"/>
    <w:rsid w:val="00DD0BC2"/>
    <w:rsid w:val="00DD0BC4"/>
    <w:rsid w:val="00DD1F7B"/>
    <w:rsid w:val="00DD2045"/>
    <w:rsid w:val="00DD21F6"/>
    <w:rsid w:val="00DD24EE"/>
    <w:rsid w:val="00DD28C4"/>
    <w:rsid w:val="00DD2F60"/>
    <w:rsid w:val="00DD38CB"/>
    <w:rsid w:val="00DD3C23"/>
    <w:rsid w:val="00DD3C77"/>
    <w:rsid w:val="00DD3E47"/>
    <w:rsid w:val="00DD432D"/>
    <w:rsid w:val="00DD433E"/>
    <w:rsid w:val="00DD436F"/>
    <w:rsid w:val="00DD4B80"/>
    <w:rsid w:val="00DD4EFF"/>
    <w:rsid w:val="00DD511D"/>
    <w:rsid w:val="00DD51BE"/>
    <w:rsid w:val="00DD534E"/>
    <w:rsid w:val="00DD5EE4"/>
    <w:rsid w:val="00DD6379"/>
    <w:rsid w:val="00DD63A3"/>
    <w:rsid w:val="00DD63DE"/>
    <w:rsid w:val="00DD6D6B"/>
    <w:rsid w:val="00DD7118"/>
    <w:rsid w:val="00DD7B20"/>
    <w:rsid w:val="00DD7B47"/>
    <w:rsid w:val="00DE01B5"/>
    <w:rsid w:val="00DE047A"/>
    <w:rsid w:val="00DE099E"/>
    <w:rsid w:val="00DE0A5B"/>
    <w:rsid w:val="00DE0E29"/>
    <w:rsid w:val="00DE106A"/>
    <w:rsid w:val="00DE120C"/>
    <w:rsid w:val="00DE14C1"/>
    <w:rsid w:val="00DE1580"/>
    <w:rsid w:val="00DE1C18"/>
    <w:rsid w:val="00DE1F47"/>
    <w:rsid w:val="00DE243C"/>
    <w:rsid w:val="00DE268E"/>
    <w:rsid w:val="00DE276A"/>
    <w:rsid w:val="00DE2D59"/>
    <w:rsid w:val="00DE2EE7"/>
    <w:rsid w:val="00DE338E"/>
    <w:rsid w:val="00DE33E0"/>
    <w:rsid w:val="00DE37B6"/>
    <w:rsid w:val="00DE381E"/>
    <w:rsid w:val="00DE3C45"/>
    <w:rsid w:val="00DE3D28"/>
    <w:rsid w:val="00DE4862"/>
    <w:rsid w:val="00DE4E8E"/>
    <w:rsid w:val="00DE4EE2"/>
    <w:rsid w:val="00DE52AE"/>
    <w:rsid w:val="00DE535E"/>
    <w:rsid w:val="00DE56C0"/>
    <w:rsid w:val="00DE5CB8"/>
    <w:rsid w:val="00DE6007"/>
    <w:rsid w:val="00DE62B9"/>
    <w:rsid w:val="00DE6889"/>
    <w:rsid w:val="00DE727F"/>
    <w:rsid w:val="00DE73C9"/>
    <w:rsid w:val="00DE7A71"/>
    <w:rsid w:val="00DE7DF2"/>
    <w:rsid w:val="00DF048E"/>
    <w:rsid w:val="00DF0806"/>
    <w:rsid w:val="00DF0D10"/>
    <w:rsid w:val="00DF1391"/>
    <w:rsid w:val="00DF1D61"/>
    <w:rsid w:val="00DF219F"/>
    <w:rsid w:val="00DF32C6"/>
    <w:rsid w:val="00DF34B8"/>
    <w:rsid w:val="00DF3F1D"/>
    <w:rsid w:val="00DF404A"/>
    <w:rsid w:val="00DF45AF"/>
    <w:rsid w:val="00DF479C"/>
    <w:rsid w:val="00DF4958"/>
    <w:rsid w:val="00DF4B09"/>
    <w:rsid w:val="00DF4E33"/>
    <w:rsid w:val="00DF4FD3"/>
    <w:rsid w:val="00DF541D"/>
    <w:rsid w:val="00DF5F01"/>
    <w:rsid w:val="00DF602F"/>
    <w:rsid w:val="00DF6114"/>
    <w:rsid w:val="00DF6176"/>
    <w:rsid w:val="00DF622D"/>
    <w:rsid w:val="00DF6457"/>
    <w:rsid w:val="00DF6D4B"/>
    <w:rsid w:val="00DF6E65"/>
    <w:rsid w:val="00DF70AF"/>
    <w:rsid w:val="00DF731A"/>
    <w:rsid w:val="00DF791B"/>
    <w:rsid w:val="00DF7AEE"/>
    <w:rsid w:val="00E00161"/>
    <w:rsid w:val="00E00BEC"/>
    <w:rsid w:val="00E01147"/>
    <w:rsid w:val="00E014A3"/>
    <w:rsid w:val="00E01C03"/>
    <w:rsid w:val="00E02B60"/>
    <w:rsid w:val="00E03074"/>
    <w:rsid w:val="00E03143"/>
    <w:rsid w:val="00E041E3"/>
    <w:rsid w:val="00E04FA9"/>
    <w:rsid w:val="00E050D0"/>
    <w:rsid w:val="00E05310"/>
    <w:rsid w:val="00E053FF"/>
    <w:rsid w:val="00E0550A"/>
    <w:rsid w:val="00E0608E"/>
    <w:rsid w:val="00E06214"/>
    <w:rsid w:val="00E064D6"/>
    <w:rsid w:val="00E06C55"/>
    <w:rsid w:val="00E07D1A"/>
    <w:rsid w:val="00E07E1B"/>
    <w:rsid w:val="00E07EE4"/>
    <w:rsid w:val="00E105AA"/>
    <w:rsid w:val="00E10A90"/>
    <w:rsid w:val="00E111FB"/>
    <w:rsid w:val="00E1152A"/>
    <w:rsid w:val="00E117D4"/>
    <w:rsid w:val="00E11D69"/>
    <w:rsid w:val="00E12020"/>
    <w:rsid w:val="00E1283F"/>
    <w:rsid w:val="00E12DDD"/>
    <w:rsid w:val="00E12F62"/>
    <w:rsid w:val="00E1362F"/>
    <w:rsid w:val="00E137C1"/>
    <w:rsid w:val="00E143A3"/>
    <w:rsid w:val="00E14633"/>
    <w:rsid w:val="00E1467C"/>
    <w:rsid w:val="00E14987"/>
    <w:rsid w:val="00E14AB5"/>
    <w:rsid w:val="00E14CD7"/>
    <w:rsid w:val="00E14FBB"/>
    <w:rsid w:val="00E152E1"/>
    <w:rsid w:val="00E1538B"/>
    <w:rsid w:val="00E157F2"/>
    <w:rsid w:val="00E15869"/>
    <w:rsid w:val="00E1610A"/>
    <w:rsid w:val="00E16283"/>
    <w:rsid w:val="00E16B2E"/>
    <w:rsid w:val="00E16B30"/>
    <w:rsid w:val="00E17B17"/>
    <w:rsid w:val="00E200D9"/>
    <w:rsid w:val="00E20215"/>
    <w:rsid w:val="00E20E7E"/>
    <w:rsid w:val="00E211F1"/>
    <w:rsid w:val="00E219EC"/>
    <w:rsid w:val="00E2269A"/>
    <w:rsid w:val="00E226EC"/>
    <w:rsid w:val="00E22C3C"/>
    <w:rsid w:val="00E22CDB"/>
    <w:rsid w:val="00E22DCA"/>
    <w:rsid w:val="00E23503"/>
    <w:rsid w:val="00E236FC"/>
    <w:rsid w:val="00E23C5E"/>
    <w:rsid w:val="00E23D14"/>
    <w:rsid w:val="00E23D79"/>
    <w:rsid w:val="00E240EE"/>
    <w:rsid w:val="00E242E1"/>
    <w:rsid w:val="00E24DAF"/>
    <w:rsid w:val="00E24EF2"/>
    <w:rsid w:val="00E2504D"/>
    <w:rsid w:val="00E25350"/>
    <w:rsid w:val="00E2570C"/>
    <w:rsid w:val="00E25A22"/>
    <w:rsid w:val="00E26150"/>
    <w:rsid w:val="00E26DB9"/>
    <w:rsid w:val="00E2713B"/>
    <w:rsid w:val="00E2760F"/>
    <w:rsid w:val="00E27666"/>
    <w:rsid w:val="00E30428"/>
    <w:rsid w:val="00E30A89"/>
    <w:rsid w:val="00E30E56"/>
    <w:rsid w:val="00E31814"/>
    <w:rsid w:val="00E31A01"/>
    <w:rsid w:val="00E31EA5"/>
    <w:rsid w:val="00E31EB1"/>
    <w:rsid w:val="00E31F19"/>
    <w:rsid w:val="00E320D4"/>
    <w:rsid w:val="00E32157"/>
    <w:rsid w:val="00E321D8"/>
    <w:rsid w:val="00E32532"/>
    <w:rsid w:val="00E32783"/>
    <w:rsid w:val="00E337E4"/>
    <w:rsid w:val="00E33C1A"/>
    <w:rsid w:val="00E33EE6"/>
    <w:rsid w:val="00E34465"/>
    <w:rsid w:val="00E34506"/>
    <w:rsid w:val="00E34640"/>
    <w:rsid w:val="00E34B69"/>
    <w:rsid w:val="00E35ACA"/>
    <w:rsid w:val="00E35F2F"/>
    <w:rsid w:val="00E36190"/>
    <w:rsid w:val="00E36835"/>
    <w:rsid w:val="00E376F5"/>
    <w:rsid w:val="00E3792A"/>
    <w:rsid w:val="00E37D85"/>
    <w:rsid w:val="00E4000F"/>
    <w:rsid w:val="00E4084A"/>
    <w:rsid w:val="00E40C72"/>
    <w:rsid w:val="00E40F35"/>
    <w:rsid w:val="00E40FFE"/>
    <w:rsid w:val="00E41B88"/>
    <w:rsid w:val="00E41E77"/>
    <w:rsid w:val="00E41EB0"/>
    <w:rsid w:val="00E41F50"/>
    <w:rsid w:val="00E41FFE"/>
    <w:rsid w:val="00E43001"/>
    <w:rsid w:val="00E430B5"/>
    <w:rsid w:val="00E43230"/>
    <w:rsid w:val="00E4360F"/>
    <w:rsid w:val="00E43B21"/>
    <w:rsid w:val="00E44098"/>
    <w:rsid w:val="00E440C0"/>
    <w:rsid w:val="00E449B1"/>
    <w:rsid w:val="00E452D3"/>
    <w:rsid w:val="00E456A6"/>
    <w:rsid w:val="00E46181"/>
    <w:rsid w:val="00E466CE"/>
    <w:rsid w:val="00E46B5C"/>
    <w:rsid w:val="00E4716A"/>
    <w:rsid w:val="00E47301"/>
    <w:rsid w:val="00E47B7B"/>
    <w:rsid w:val="00E47C02"/>
    <w:rsid w:val="00E47C48"/>
    <w:rsid w:val="00E5051E"/>
    <w:rsid w:val="00E50799"/>
    <w:rsid w:val="00E50856"/>
    <w:rsid w:val="00E50A14"/>
    <w:rsid w:val="00E50F73"/>
    <w:rsid w:val="00E51177"/>
    <w:rsid w:val="00E51187"/>
    <w:rsid w:val="00E513DA"/>
    <w:rsid w:val="00E515A2"/>
    <w:rsid w:val="00E51730"/>
    <w:rsid w:val="00E51CB4"/>
    <w:rsid w:val="00E5218F"/>
    <w:rsid w:val="00E5297E"/>
    <w:rsid w:val="00E5328B"/>
    <w:rsid w:val="00E53A41"/>
    <w:rsid w:val="00E53AC7"/>
    <w:rsid w:val="00E53EC2"/>
    <w:rsid w:val="00E53FDE"/>
    <w:rsid w:val="00E54C25"/>
    <w:rsid w:val="00E55151"/>
    <w:rsid w:val="00E55261"/>
    <w:rsid w:val="00E55612"/>
    <w:rsid w:val="00E55A82"/>
    <w:rsid w:val="00E56136"/>
    <w:rsid w:val="00E56377"/>
    <w:rsid w:val="00E57138"/>
    <w:rsid w:val="00E574B5"/>
    <w:rsid w:val="00E576CA"/>
    <w:rsid w:val="00E5794F"/>
    <w:rsid w:val="00E57E03"/>
    <w:rsid w:val="00E57F51"/>
    <w:rsid w:val="00E60006"/>
    <w:rsid w:val="00E60AEB"/>
    <w:rsid w:val="00E60B64"/>
    <w:rsid w:val="00E60FB2"/>
    <w:rsid w:val="00E6106B"/>
    <w:rsid w:val="00E61717"/>
    <w:rsid w:val="00E61D4E"/>
    <w:rsid w:val="00E62068"/>
    <w:rsid w:val="00E621BA"/>
    <w:rsid w:val="00E62B08"/>
    <w:rsid w:val="00E62B82"/>
    <w:rsid w:val="00E62FDC"/>
    <w:rsid w:val="00E637B5"/>
    <w:rsid w:val="00E63919"/>
    <w:rsid w:val="00E639D5"/>
    <w:rsid w:val="00E63EEE"/>
    <w:rsid w:val="00E63F35"/>
    <w:rsid w:val="00E64177"/>
    <w:rsid w:val="00E64E0F"/>
    <w:rsid w:val="00E654C8"/>
    <w:rsid w:val="00E65A28"/>
    <w:rsid w:val="00E65B0B"/>
    <w:rsid w:val="00E65B11"/>
    <w:rsid w:val="00E6694C"/>
    <w:rsid w:val="00E66A72"/>
    <w:rsid w:val="00E66BA3"/>
    <w:rsid w:val="00E66C6B"/>
    <w:rsid w:val="00E66F70"/>
    <w:rsid w:val="00E673F8"/>
    <w:rsid w:val="00E675E5"/>
    <w:rsid w:val="00E6786C"/>
    <w:rsid w:val="00E67E09"/>
    <w:rsid w:val="00E67E8F"/>
    <w:rsid w:val="00E7096A"/>
    <w:rsid w:val="00E70BE5"/>
    <w:rsid w:val="00E71579"/>
    <w:rsid w:val="00E71706"/>
    <w:rsid w:val="00E71D76"/>
    <w:rsid w:val="00E71F57"/>
    <w:rsid w:val="00E72016"/>
    <w:rsid w:val="00E721C3"/>
    <w:rsid w:val="00E7281D"/>
    <w:rsid w:val="00E72C07"/>
    <w:rsid w:val="00E73233"/>
    <w:rsid w:val="00E734E2"/>
    <w:rsid w:val="00E741AD"/>
    <w:rsid w:val="00E74452"/>
    <w:rsid w:val="00E75243"/>
    <w:rsid w:val="00E75B08"/>
    <w:rsid w:val="00E75C40"/>
    <w:rsid w:val="00E76DC7"/>
    <w:rsid w:val="00E779DB"/>
    <w:rsid w:val="00E77BD2"/>
    <w:rsid w:val="00E77CEF"/>
    <w:rsid w:val="00E80262"/>
    <w:rsid w:val="00E812B4"/>
    <w:rsid w:val="00E81C47"/>
    <w:rsid w:val="00E823AB"/>
    <w:rsid w:val="00E8269D"/>
    <w:rsid w:val="00E82867"/>
    <w:rsid w:val="00E82B3B"/>
    <w:rsid w:val="00E83619"/>
    <w:rsid w:val="00E83642"/>
    <w:rsid w:val="00E83859"/>
    <w:rsid w:val="00E839F8"/>
    <w:rsid w:val="00E83E53"/>
    <w:rsid w:val="00E83E99"/>
    <w:rsid w:val="00E841DA"/>
    <w:rsid w:val="00E849FB"/>
    <w:rsid w:val="00E84BE2"/>
    <w:rsid w:val="00E86318"/>
    <w:rsid w:val="00E86A56"/>
    <w:rsid w:val="00E86B45"/>
    <w:rsid w:val="00E86DA8"/>
    <w:rsid w:val="00E8775D"/>
    <w:rsid w:val="00E8777C"/>
    <w:rsid w:val="00E87BFC"/>
    <w:rsid w:val="00E87D92"/>
    <w:rsid w:val="00E87E62"/>
    <w:rsid w:val="00E904AC"/>
    <w:rsid w:val="00E90AFC"/>
    <w:rsid w:val="00E90D53"/>
    <w:rsid w:val="00E9108C"/>
    <w:rsid w:val="00E9125E"/>
    <w:rsid w:val="00E919CF"/>
    <w:rsid w:val="00E91BC2"/>
    <w:rsid w:val="00E91F03"/>
    <w:rsid w:val="00E91F6D"/>
    <w:rsid w:val="00E9200B"/>
    <w:rsid w:val="00E9217E"/>
    <w:rsid w:val="00E92782"/>
    <w:rsid w:val="00E935A0"/>
    <w:rsid w:val="00E9373B"/>
    <w:rsid w:val="00E94B96"/>
    <w:rsid w:val="00E95631"/>
    <w:rsid w:val="00E9594F"/>
    <w:rsid w:val="00E95A4A"/>
    <w:rsid w:val="00E95BA2"/>
    <w:rsid w:val="00E95F09"/>
    <w:rsid w:val="00E960AD"/>
    <w:rsid w:val="00E960B8"/>
    <w:rsid w:val="00E967E2"/>
    <w:rsid w:val="00E9683B"/>
    <w:rsid w:val="00E9694E"/>
    <w:rsid w:val="00E96EFF"/>
    <w:rsid w:val="00E97684"/>
    <w:rsid w:val="00E9780A"/>
    <w:rsid w:val="00E97971"/>
    <w:rsid w:val="00E979E8"/>
    <w:rsid w:val="00E97E3E"/>
    <w:rsid w:val="00EA04B0"/>
    <w:rsid w:val="00EA057D"/>
    <w:rsid w:val="00EA0EA4"/>
    <w:rsid w:val="00EA0FAF"/>
    <w:rsid w:val="00EA13E2"/>
    <w:rsid w:val="00EA1404"/>
    <w:rsid w:val="00EA1777"/>
    <w:rsid w:val="00EA1A2C"/>
    <w:rsid w:val="00EA1E39"/>
    <w:rsid w:val="00EA1F67"/>
    <w:rsid w:val="00EA25B5"/>
    <w:rsid w:val="00EA28ED"/>
    <w:rsid w:val="00EA293C"/>
    <w:rsid w:val="00EA3457"/>
    <w:rsid w:val="00EA3A3B"/>
    <w:rsid w:val="00EA3E82"/>
    <w:rsid w:val="00EA3F21"/>
    <w:rsid w:val="00EA406B"/>
    <w:rsid w:val="00EA44A9"/>
    <w:rsid w:val="00EA44C6"/>
    <w:rsid w:val="00EA4883"/>
    <w:rsid w:val="00EA4BF2"/>
    <w:rsid w:val="00EA4DE9"/>
    <w:rsid w:val="00EA5C86"/>
    <w:rsid w:val="00EA5F49"/>
    <w:rsid w:val="00EA60E0"/>
    <w:rsid w:val="00EA60E3"/>
    <w:rsid w:val="00EA6F98"/>
    <w:rsid w:val="00EA70FE"/>
    <w:rsid w:val="00EA7C73"/>
    <w:rsid w:val="00EB0127"/>
    <w:rsid w:val="00EB0495"/>
    <w:rsid w:val="00EB0554"/>
    <w:rsid w:val="00EB0F92"/>
    <w:rsid w:val="00EB1187"/>
    <w:rsid w:val="00EB1577"/>
    <w:rsid w:val="00EB1696"/>
    <w:rsid w:val="00EB1D55"/>
    <w:rsid w:val="00EB2183"/>
    <w:rsid w:val="00EB27C8"/>
    <w:rsid w:val="00EB29DB"/>
    <w:rsid w:val="00EB2BB4"/>
    <w:rsid w:val="00EB343E"/>
    <w:rsid w:val="00EB41D2"/>
    <w:rsid w:val="00EB438C"/>
    <w:rsid w:val="00EB4473"/>
    <w:rsid w:val="00EB46D5"/>
    <w:rsid w:val="00EB4815"/>
    <w:rsid w:val="00EB4956"/>
    <w:rsid w:val="00EB4B89"/>
    <w:rsid w:val="00EB4DAD"/>
    <w:rsid w:val="00EB5368"/>
    <w:rsid w:val="00EB53E2"/>
    <w:rsid w:val="00EB542C"/>
    <w:rsid w:val="00EB5439"/>
    <w:rsid w:val="00EB5DBC"/>
    <w:rsid w:val="00EB5F9E"/>
    <w:rsid w:val="00EB609D"/>
    <w:rsid w:val="00EB636D"/>
    <w:rsid w:val="00EB64C9"/>
    <w:rsid w:val="00EB6C0F"/>
    <w:rsid w:val="00EB6C7E"/>
    <w:rsid w:val="00EB6CD0"/>
    <w:rsid w:val="00EB6F59"/>
    <w:rsid w:val="00EB6FE0"/>
    <w:rsid w:val="00EB7639"/>
    <w:rsid w:val="00EB7A38"/>
    <w:rsid w:val="00EC0311"/>
    <w:rsid w:val="00EC03E6"/>
    <w:rsid w:val="00EC0BB0"/>
    <w:rsid w:val="00EC0DBC"/>
    <w:rsid w:val="00EC121C"/>
    <w:rsid w:val="00EC1450"/>
    <w:rsid w:val="00EC15BC"/>
    <w:rsid w:val="00EC17D5"/>
    <w:rsid w:val="00EC1D24"/>
    <w:rsid w:val="00EC1FD8"/>
    <w:rsid w:val="00EC26B2"/>
    <w:rsid w:val="00EC294E"/>
    <w:rsid w:val="00EC2B68"/>
    <w:rsid w:val="00EC2F3A"/>
    <w:rsid w:val="00EC3133"/>
    <w:rsid w:val="00EC333B"/>
    <w:rsid w:val="00EC35AA"/>
    <w:rsid w:val="00EC41A0"/>
    <w:rsid w:val="00EC437B"/>
    <w:rsid w:val="00EC4455"/>
    <w:rsid w:val="00EC515A"/>
    <w:rsid w:val="00EC5761"/>
    <w:rsid w:val="00EC5878"/>
    <w:rsid w:val="00EC5A36"/>
    <w:rsid w:val="00EC5AB2"/>
    <w:rsid w:val="00EC5AF2"/>
    <w:rsid w:val="00EC5F9E"/>
    <w:rsid w:val="00EC612A"/>
    <w:rsid w:val="00EC62CD"/>
    <w:rsid w:val="00EC67C1"/>
    <w:rsid w:val="00EC694C"/>
    <w:rsid w:val="00EC6F3E"/>
    <w:rsid w:val="00EC72FB"/>
    <w:rsid w:val="00EC7311"/>
    <w:rsid w:val="00EC7356"/>
    <w:rsid w:val="00EC7CB7"/>
    <w:rsid w:val="00ED0809"/>
    <w:rsid w:val="00ED098B"/>
    <w:rsid w:val="00ED0B01"/>
    <w:rsid w:val="00ED0B93"/>
    <w:rsid w:val="00ED1705"/>
    <w:rsid w:val="00ED17A8"/>
    <w:rsid w:val="00ED1906"/>
    <w:rsid w:val="00ED1AC6"/>
    <w:rsid w:val="00ED2170"/>
    <w:rsid w:val="00ED277D"/>
    <w:rsid w:val="00ED27FB"/>
    <w:rsid w:val="00ED36C4"/>
    <w:rsid w:val="00ED385A"/>
    <w:rsid w:val="00ED3BC1"/>
    <w:rsid w:val="00ED3C94"/>
    <w:rsid w:val="00ED3DE4"/>
    <w:rsid w:val="00ED41E8"/>
    <w:rsid w:val="00ED4346"/>
    <w:rsid w:val="00ED47D0"/>
    <w:rsid w:val="00ED484F"/>
    <w:rsid w:val="00ED4BB0"/>
    <w:rsid w:val="00ED4DFE"/>
    <w:rsid w:val="00ED5554"/>
    <w:rsid w:val="00ED5948"/>
    <w:rsid w:val="00ED5A3B"/>
    <w:rsid w:val="00ED5CA2"/>
    <w:rsid w:val="00ED65E2"/>
    <w:rsid w:val="00ED6E31"/>
    <w:rsid w:val="00ED7125"/>
    <w:rsid w:val="00ED7247"/>
    <w:rsid w:val="00ED7428"/>
    <w:rsid w:val="00ED77B6"/>
    <w:rsid w:val="00ED786B"/>
    <w:rsid w:val="00ED7C4A"/>
    <w:rsid w:val="00EE0061"/>
    <w:rsid w:val="00EE0081"/>
    <w:rsid w:val="00EE0C65"/>
    <w:rsid w:val="00EE0F85"/>
    <w:rsid w:val="00EE10F6"/>
    <w:rsid w:val="00EE1A95"/>
    <w:rsid w:val="00EE20E1"/>
    <w:rsid w:val="00EE21B7"/>
    <w:rsid w:val="00EE2213"/>
    <w:rsid w:val="00EE2617"/>
    <w:rsid w:val="00EE2772"/>
    <w:rsid w:val="00EE2900"/>
    <w:rsid w:val="00EE3385"/>
    <w:rsid w:val="00EE33FA"/>
    <w:rsid w:val="00EE35E8"/>
    <w:rsid w:val="00EE3774"/>
    <w:rsid w:val="00EE3AD7"/>
    <w:rsid w:val="00EE4534"/>
    <w:rsid w:val="00EE47B8"/>
    <w:rsid w:val="00EE4861"/>
    <w:rsid w:val="00EE4907"/>
    <w:rsid w:val="00EE497A"/>
    <w:rsid w:val="00EE4B87"/>
    <w:rsid w:val="00EE4B94"/>
    <w:rsid w:val="00EE4BB5"/>
    <w:rsid w:val="00EE5468"/>
    <w:rsid w:val="00EE5AB0"/>
    <w:rsid w:val="00EE5B8C"/>
    <w:rsid w:val="00EE5EC0"/>
    <w:rsid w:val="00EE5F0F"/>
    <w:rsid w:val="00EE5F11"/>
    <w:rsid w:val="00EE6C44"/>
    <w:rsid w:val="00EE6C9B"/>
    <w:rsid w:val="00EE6F0A"/>
    <w:rsid w:val="00EE709B"/>
    <w:rsid w:val="00EE718B"/>
    <w:rsid w:val="00EE7449"/>
    <w:rsid w:val="00EE74BC"/>
    <w:rsid w:val="00EE7C54"/>
    <w:rsid w:val="00EE7DD2"/>
    <w:rsid w:val="00EE7F6C"/>
    <w:rsid w:val="00EF00B2"/>
    <w:rsid w:val="00EF02FA"/>
    <w:rsid w:val="00EF05EC"/>
    <w:rsid w:val="00EF079A"/>
    <w:rsid w:val="00EF1699"/>
    <w:rsid w:val="00EF1823"/>
    <w:rsid w:val="00EF2257"/>
    <w:rsid w:val="00EF2455"/>
    <w:rsid w:val="00EF2BD9"/>
    <w:rsid w:val="00EF306C"/>
    <w:rsid w:val="00EF31DC"/>
    <w:rsid w:val="00EF3A06"/>
    <w:rsid w:val="00EF3E28"/>
    <w:rsid w:val="00EF400A"/>
    <w:rsid w:val="00EF405E"/>
    <w:rsid w:val="00EF449D"/>
    <w:rsid w:val="00EF52BA"/>
    <w:rsid w:val="00EF5D28"/>
    <w:rsid w:val="00EF5E44"/>
    <w:rsid w:val="00EF7232"/>
    <w:rsid w:val="00EF7DB6"/>
    <w:rsid w:val="00F0038D"/>
    <w:rsid w:val="00F005C8"/>
    <w:rsid w:val="00F00814"/>
    <w:rsid w:val="00F01374"/>
    <w:rsid w:val="00F019BE"/>
    <w:rsid w:val="00F01C82"/>
    <w:rsid w:val="00F01D6A"/>
    <w:rsid w:val="00F022D1"/>
    <w:rsid w:val="00F02A94"/>
    <w:rsid w:val="00F02E04"/>
    <w:rsid w:val="00F0359F"/>
    <w:rsid w:val="00F0370D"/>
    <w:rsid w:val="00F03EEA"/>
    <w:rsid w:val="00F0464B"/>
    <w:rsid w:val="00F0492D"/>
    <w:rsid w:val="00F049B6"/>
    <w:rsid w:val="00F04F2E"/>
    <w:rsid w:val="00F05663"/>
    <w:rsid w:val="00F06777"/>
    <w:rsid w:val="00F06790"/>
    <w:rsid w:val="00F06A54"/>
    <w:rsid w:val="00F06AC1"/>
    <w:rsid w:val="00F07B48"/>
    <w:rsid w:val="00F07C73"/>
    <w:rsid w:val="00F07CFF"/>
    <w:rsid w:val="00F1002F"/>
    <w:rsid w:val="00F10827"/>
    <w:rsid w:val="00F10A41"/>
    <w:rsid w:val="00F10E51"/>
    <w:rsid w:val="00F10FAB"/>
    <w:rsid w:val="00F11136"/>
    <w:rsid w:val="00F113ED"/>
    <w:rsid w:val="00F1161F"/>
    <w:rsid w:val="00F116A4"/>
    <w:rsid w:val="00F12536"/>
    <w:rsid w:val="00F126CF"/>
    <w:rsid w:val="00F12959"/>
    <w:rsid w:val="00F139A5"/>
    <w:rsid w:val="00F13AEA"/>
    <w:rsid w:val="00F13B36"/>
    <w:rsid w:val="00F13C48"/>
    <w:rsid w:val="00F1419C"/>
    <w:rsid w:val="00F1433C"/>
    <w:rsid w:val="00F1484B"/>
    <w:rsid w:val="00F14EFF"/>
    <w:rsid w:val="00F156EB"/>
    <w:rsid w:val="00F15A88"/>
    <w:rsid w:val="00F16181"/>
    <w:rsid w:val="00F161BE"/>
    <w:rsid w:val="00F1642A"/>
    <w:rsid w:val="00F16CEB"/>
    <w:rsid w:val="00F17CE0"/>
    <w:rsid w:val="00F17D94"/>
    <w:rsid w:val="00F2031E"/>
    <w:rsid w:val="00F2040C"/>
    <w:rsid w:val="00F205AD"/>
    <w:rsid w:val="00F20D59"/>
    <w:rsid w:val="00F20DD6"/>
    <w:rsid w:val="00F2129B"/>
    <w:rsid w:val="00F2162F"/>
    <w:rsid w:val="00F216BE"/>
    <w:rsid w:val="00F2207B"/>
    <w:rsid w:val="00F22B2F"/>
    <w:rsid w:val="00F22C14"/>
    <w:rsid w:val="00F22C7A"/>
    <w:rsid w:val="00F22DED"/>
    <w:rsid w:val="00F24D08"/>
    <w:rsid w:val="00F24F0D"/>
    <w:rsid w:val="00F250FB"/>
    <w:rsid w:val="00F259AF"/>
    <w:rsid w:val="00F25AE5"/>
    <w:rsid w:val="00F25BEB"/>
    <w:rsid w:val="00F25F85"/>
    <w:rsid w:val="00F263B2"/>
    <w:rsid w:val="00F26466"/>
    <w:rsid w:val="00F266BD"/>
    <w:rsid w:val="00F26914"/>
    <w:rsid w:val="00F26C0B"/>
    <w:rsid w:val="00F26F0F"/>
    <w:rsid w:val="00F272E1"/>
    <w:rsid w:val="00F2795D"/>
    <w:rsid w:val="00F27A11"/>
    <w:rsid w:val="00F27B67"/>
    <w:rsid w:val="00F27FB5"/>
    <w:rsid w:val="00F3018B"/>
    <w:rsid w:val="00F302C9"/>
    <w:rsid w:val="00F307FD"/>
    <w:rsid w:val="00F3095E"/>
    <w:rsid w:val="00F30B52"/>
    <w:rsid w:val="00F30CFF"/>
    <w:rsid w:val="00F31971"/>
    <w:rsid w:val="00F31E02"/>
    <w:rsid w:val="00F325BE"/>
    <w:rsid w:val="00F33A56"/>
    <w:rsid w:val="00F33C99"/>
    <w:rsid w:val="00F33FBC"/>
    <w:rsid w:val="00F34479"/>
    <w:rsid w:val="00F34AF5"/>
    <w:rsid w:val="00F34FBA"/>
    <w:rsid w:val="00F3583D"/>
    <w:rsid w:val="00F35DB0"/>
    <w:rsid w:val="00F363FF"/>
    <w:rsid w:val="00F36447"/>
    <w:rsid w:val="00F376BA"/>
    <w:rsid w:val="00F377C8"/>
    <w:rsid w:val="00F378F8"/>
    <w:rsid w:val="00F37D3D"/>
    <w:rsid w:val="00F37D72"/>
    <w:rsid w:val="00F4086D"/>
    <w:rsid w:val="00F40B64"/>
    <w:rsid w:val="00F40C23"/>
    <w:rsid w:val="00F40CB4"/>
    <w:rsid w:val="00F40CC8"/>
    <w:rsid w:val="00F411C0"/>
    <w:rsid w:val="00F41508"/>
    <w:rsid w:val="00F41BC7"/>
    <w:rsid w:val="00F425B8"/>
    <w:rsid w:val="00F4272B"/>
    <w:rsid w:val="00F427CB"/>
    <w:rsid w:val="00F430F1"/>
    <w:rsid w:val="00F4339B"/>
    <w:rsid w:val="00F435B4"/>
    <w:rsid w:val="00F4371F"/>
    <w:rsid w:val="00F439C0"/>
    <w:rsid w:val="00F43C84"/>
    <w:rsid w:val="00F43CA0"/>
    <w:rsid w:val="00F43D71"/>
    <w:rsid w:val="00F441D2"/>
    <w:rsid w:val="00F44325"/>
    <w:rsid w:val="00F443C6"/>
    <w:rsid w:val="00F44551"/>
    <w:rsid w:val="00F44B26"/>
    <w:rsid w:val="00F44BA6"/>
    <w:rsid w:val="00F45198"/>
    <w:rsid w:val="00F4539A"/>
    <w:rsid w:val="00F453CC"/>
    <w:rsid w:val="00F456FA"/>
    <w:rsid w:val="00F45C08"/>
    <w:rsid w:val="00F45DC1"/>
    <w:rsid w:val="00F45E49"/>
    <w:rsid w:val="00F4600C"/>
    <w:rsid w:val="00F46C5D"/>
    <w:rsid w:val="00F46FA4"/>
    <w:rsid w:val="00F472E8"/>
    <w:rsid w:val="00F47AD6"/>
    <w:rsid w:val="00F500F9"/>
    <w:rsid w:val="00F50543"/>
    <w:rsid w:val="00F5103A"/>
    <w:rsid w:val="00F51593"/>
    <w:rsid w:val="00F51BFB"/>
    <w:rsid w:val="00F52758"/>
    <w:rsid w:val="00F52A20"/>
    <w:rsid w:val="00F52BA7"/>
    <w:rsid w:val="00F52F1B"/>
    <w:rsid w:val="00F5355B"/>
    <w:rsid w:val="00F539B5"/>
    <w:rsid w:val="00F53E26"/>
    <w:rsid w:val="00F54F30"/>
    <w:rsid w:val="00F54FDC"/>
    <w:rsid w:val="00F55672"/>
    <w:rsid w:val="00F55A22"/>
    <w:rsid w:val="00F55AC5"/>
    <w:rsid w:val="00F55C92"/>
    <w:rsid w:val="00F5606B"/>
    <w:rsid w:val="00F56193"/>
    <w:rsid w:val="00F561C7"/>
    <w:rsid w:val="00F5657F"/>
    <w:rsid w:val="00F56A97"/>
    <w:rsid w:val="00F5748D"/>
    <w:rsid w:val="00F574D5"/>
    <w:rsid w:val="00F57521"/>
    <w:rsid w:val="00F57B5F"/>
    <w:rsid w:val="00F57BEF"/>
    <w:rsid w:val="00F605AB"/>
    <w:rsid w:val="00F60661"/>
    <w:rsid w:val="00F6142A"/>
    <w:rsid w:val="00F614D4"/>
    <w:rsid w:val="00F61801"/>
    <w:rsid w:val="00F62449"/>
    <w:rsid w:val="00F62979"/>
    <w:rsid w:val="00F62A1C"/>
    <w:rsid w:val="00F62B4C"/>
    <w:rsid w:val="00F62BB7"/>
    <w:rsid w:val="00F63232"/>
    <w:rsid w:val="00F63343"/>
    <w:rsid w:val="00F6352F"/>
    <w:rsid w:val="00F63AAA"/>
    <w:rsid w:val="00F63C89"/>
    <w:rsid w:val="00F63E28"/>
    <w:rsid w:val="00F641B6"/>
    <w:rsid w:val="00F6446E"/>
    <w:rsid w:val="00F64695"/>
    <w:rsid w:val="00F64C35"/>
    <w:rsid w:val="00F64D9A"/>
    <w:rsid w:val="00F64E4A"/>
    <w:rsid w:val="00F6510E"/>
    <w:rsid w:val="00F6525E"/>
    <w:rsid w:val="00F65513"/>
    <w:rsid w:val="00F6570F"/>
    <w:rsid w:val="00F65D2D"/>
    <w:rsid w:val="00F65EC2"/>
    <w:rsid w:val="00F65FA8"/>
    <w:rsid w:val="00F667CF"/>
    <w:rsid w:val="00F66917"/>
    <w:rsid w:val="00F66DBF"/>
    <w:rsid w:val="00F67504"/>
    <w:rsid w:val="00F67598"/>
    <w:rsid w:val="00F679B1"/>
    <w:rsid w:val="00F67B44"/>
    <w:rsid w:val="00F703C4"/>
    <w:rsid w:val="00F70489"/>
    <w:rsid w:val="00F70B7A"/>
    <w:rsid w:val="00F71328"/>
    <w:rsid w:val="00F7163C"/>
    <w:rsid w:val="00F71984"/>
    <w:rsid w:val="00F71E37"/>
    <w:rsid w:val="00F71F8D"/>
    <w:rsid w:val="00F72004"/>
    <w:rsid w:val="00F72324"/>
    <w:rsid w:val="00F7260C"/>
    <w:rsid w:val="00F72617"/>
    <w:rsid w:val="00F7304D"/>
    <w:rsid w:val="00F730D9"/>
    <w:rsid w:val="00F73AC3"/>
    <w:rsid w:val="00F73FFE"/>
    <w:rsid w:val="00F7495F"/>
    <w:rsid w:val="00F74A9A"/>
    <w:rsid w:val="00F74AC5"/>
    <w:rsid w:val="00F74EC4"/>
    <w:rsid w:val="00F75423"/>
    <w:rsid w:val="00F759D6"/>
    <w:rsid w:val="00F75BE1"/>
    <w:rsid w:val="00F762E8"/>
    <w:rsid w:val="00F777B4"/>
    <w:rsid w:val="00F77B0C"/>
    <w:rsid w:val="00F77BFD"/>
    <w:rsid w:val="00F77CC2"/>
    <w:rsid w:val="00F77ED7"/>
    <w:rsid w:val="00F80661"/>
    <w:rsid w:val="00F8075B"/>
    <w:rsid w:val="00F80AAD"/>
    <w:rsid w:val="00F80D45"/>
    <w:rsid w:val="00F812E2"/>
    <w:rsid w:val="00F815DF"/>
    <w:rsid w:val="00F816CE"/>
    <w:rsid w:val="00F81931"/>
    <w:rsid w:val="00F81D6A"/>
    <w:rsid w:val="00F82691"/>
    <w:rsid w:val="00F826B5"/>
    <w:rsid w:val="00F828E3"/>
    <w:rsid w:val="00F82E0F"/>
    <w:rsid w:val="00F82F40"/>
    <w:rsid w:val="00F830BD"/>
    <w:rsid w:val="00F834DE"/>
    <w:rsid w:val="00F83A13"/>
    <w:rsid w:val="00F83E05"/>
    <w:rsid w:val="00F83EE8"/>
    <w:rsid w:val="00F8401E"/>
    <w:rsid w:val="00F8426B"/>
    <w:rsid w:val="00F846A8"/>
    <w:rsid w:val="00F84864"/>
    <w:rsid w:val="00F84D74"/>
    <w:rsid w:val="00F85062"/>
    <w:rsid w:val="00F85167"/>
    <w:rsid w:val="00F852A1"/>
    <w:rsid w:val="00F85B01"/>
    <w:rsid w:val="00F85D34"/>
    <w:rsid w:val="00F85DB2"/>
    <w:rsid w:val="00F86376"/>
    <w:rsid w:val="00F86B46"/>
    <w:rsid w:val="00F86F63"/>
    <w:rsid w:val="00F87406"/>
    <w:rsid w:val="00F90124"/>
    <w:rsid w:val="00F9023B"/>
    <w:rsid w:val="00F90766"/>
    <w:rsid w:val="00F9099F"/>
    <w:rsid w:val="00F909E6"/>
    <w:rsid w:val="00F90B5E"/>
    <w:rsid w:val="00F911EC"/>
    <w:rsid w:val="00F911F8"/>
    <w:rsid w:val="00F91284"/>
    <w:rsid w:val="00F912D5"/>
    <w:rsid w:val="00F913AF"/>
    <w:rsid w:val="00F91685"/>
    <w:rsid w:val="00F91A72"/>
    <w:rsid w:val="00F91BA0"/>
    <w:rsid w:val="00F91D85"/>
    <w:rsid w:val="00F922FB"/>
    <w:rsid w:val="00F9260C"/>
    <w:rsid w:val="00F92731"/>
    <w:rsid w:val="00F92A17"/>
    <w:rsid w:val="00F92C58"/>
    <w:rsid w:val="00F9336D"/>
    <w:rsid w:val="00F934EE"/>
    <w:rsid w:val="00F93B05"/>
    <w:rsid w:val="00F9411A"/>
    <w:rsid w:val="00F94407"/>
    <w:rsid w:val="00F944A5"/>
    <w:rsid w:val="00F94C8D"/>
    <w:rsid w:val="00F94D18"/>
    <w:rsid w:val="00F9531D"/>
    <w:rsid w:val="00F95350"/>
    <w:rsid w:val="00F95D1F"/>
    <w:rsid w:val="00F961E8"/>
    <w:rsid w:val="00F965CB"/>
    <w:rsid w:val="00F9752C"/>
    <w:rsid w:val="00F97D3D"/>
    <w:rsid w:val="00F97DAF"/>
    <w:rsid w:val="00F97DEE"/>
    <w:rsid w:val="00F97E2A"/>
    <w:rsid w:val="00F97FE8"/>
    <w:rsid w:val="00FA0045"/>
    <w:rsid w:val="00FA0719"/>
    <w:rsid w:val="00FA0C5F"/>
    <w:rsid w:val="00FA14D2"/>
    <w:rsid w:val="00FA15CF"/>
    <w:rsid w:val="00FA165A"/>
    <w:rsid w:val="00FA1704"/>
    <w:rsid w:val="00FA1AC7"/>
    <w:rsid w:val="00FA1C83"/>
    <w:rsid w:val="00FA1DE3"/>
    <w:rsid w:val="00FA201F"/>
    <w:rsid w:val="00FA207D"/>
    <w:rsid w:val="00FA2112"/>
    <w:rsid w:val="00FA232E"/>
    <w:rsid w:val="00FA2A1A"/>
    <w:rsid w:val="00FA3051"/>
    <w:rsid w:val="00FA313E"/>
    <w:rsid w:val="00FA37BF"/>
    <w:rsid w:val="00FA3A39"/>
    <w:rsid w:val="00FA423B"/>
    <w:rsid w:val="00FA4919"/>
    <w:rsid w:val="00FA4E51"/>
    <w:rsid w:val="00FA5B8D"/>
    <w:rsid w:val="00FA5DD2"/>
    <w:rsid w:val="00FA5F01"/>
    <w:rsid w:val="00FA6848"/>
    <w:rsid w:val="00FA6ADE"/>
    <w:rsid w:val="00FA6D8B"/>
    <w:rsid w:val="00FA76A5"/>
    <w:rsid w:val="00FA7A1D"/>
    <w:rsid w:val="00FB0124"/>
    <w:rsid w:val="00FB03CA"/>
    <w:rsid w:val="00FB0471"/>
    <w:rsid w:val="00FB0638"/>
    <w:rsid w:val="00FB0783"/>
    <w:rsid w:val="00FB0A0E"/>
    <w:rsid w:val="00FB134F"/>
    <w:rsid w:val="00FB1A1C"/>
    <w:rsid w:val="00FB2A43"/>
    <w:rsid w:val="00FB2A4F"/>
    <w:rsid w:val="00FB2B1A"/>
    <w:rsid w:val="00FB42A1"/>
    <w:rsid w:val="00FB4650"/>
    <w:rsid w:val="00FB4A87"/>
    <w:rsid w:val="00FB554F"/>
    <w:rsid w:val="00FB585B"/>
    <w:rsid w:val="00FB5DBC"/>
    <w:rsid w:val="00FB626C"/>
    <w:rsid w:val="00FB6654"/>
    <w:rsid w:val="00FB67FF"/>
    <w:rsid w:val="00FB6815"/>
    <w:rsid w:val="00FB69A2"/>
    <w:rsid w:val="00FB6BA1"/>
    <w:rsid w:val="00FB7450"/>
    <w:rsid w:val="00FB7CC2"/>
    <w:rsid w:val="00FC002D"/>
    <w:rsid w:val="00FC0B29"/>
    <w:rsid w:val="00FC1206"/>
    <w:rsid w:val="00FC12E3"/>
    <w:rsid w:val="00FC1425"/>
    <w:rsid w:val="00FC1906"/>
    <w:rsid w:val="00FC1B7F"/>
    <w:rsid w:val="00FC1D52"/>
    <w:rsid w:val="00FC21D8"/>
    <w:rsid w:val="00FC23ED"/>
    <w:rsid w:val="00FC2687"/>
    <w:rsid w:val="00FC2777"/>
    <w:rsid w:val="00FC294F"/>
    <w:rsid w:val="00FC2BB7"/>
    <w:rsid w:val="00FC2D2E"/>
    <w:rsid w:val="00FC2D43"/>
    <w:rsid w:val="00FC2DAF"/>
    <w:rsid w:val="00FC2DB0"/>
    <w:rsid w:val="00FC36FE"/>
    <w:rsid w:val="00FC3A15"/>
    <w:rsid w:val="00FC4305"/>
    <w:rsid w:val="00FC47D8"/>
    <w:rsid w:val="00FC48A9"/>
    <w:rsid w:val="00FC50C4"/>
    <w:rsid w:val="00FC5205"/>
    <w:rsid w:val="00FC53EE"/>
    <w:rsid w:val="00FC5D97"/>
    <w:rsid w:val="00FC6BEF"/>
    <w:rsid w:val="00FC6C20"/>
    <w:rsid w:val="00FC6DD6"/>
    <w:rsid w:val="00FC7C44"/>
    <w:rsid w:val="00FC7F7E"/>
    <w:rsid w:val="00FD043E"/>
    <w:rsid w:val="00FD0B15"/>
    <w:rsid w:val="00FD1526"/>
    <w:rsid w:val="00FD1563"/>
    <w:rsid w:val="00FD1714"/>
    <w:rsid w:val="00FD1C9D"/>
    <w:rsid w:val="00FD254B"/>
    <w:rsid w:val="00FD2A22"/>
    <w:rsid w:val="00FD3231"/>
    <w:rsid w:val="00FD3355"/>
    <w:rsid w:val="00FD33EC"/>
    <w:rsid w:val="00FD3471"/>
    <w:rsid w:val="00FD3959"/>
    <w:rsid w:val="00FD3A8D"/>
    <w:rsid w:val="00FD40C2"/>
    <w:rsid w:val="00FD4588"/>
    <w:rsid w:val="00FD4F69"/>
    <w:rsid w:val="00FD4F79"/>
    <w:rsid w:val="00FD50DC"/>
    <w:rsid w:val="00FD5B03"/>
    <w:rsid w:val="00FD61BD"/>
    <w:rsid w:val="00FD7559"/>
    <w:rsid w:val="00FE0945"/>
    <w:rsid w:val="00FE12D2"/>
    <w:rsid w:val="00FE1F1D"/>
    <w:rsid w:val="00FE1FA5"/>
    <w:rsid w:val="00FE2535"/>
    <w:rsid w:val="00FE2714"/>
    <w:rsid w:val="00FE28AF"/>
    <w:rsid w:val="00FE2D70"/>
    <w:rsid w:val="00FE315E"/>
    <w:rsid w:val="00FE324B"/>
    <w:rsid w:val="00FE3AA1"/>
    <w:rsid w:val="00FE3BC2"/>
    <w:rsid w:val="00FE3CCD"/>
    <w:rsid w:val="00FE3EA6"/>
    <w:rsid w:val="00FE3F2F"/>
    <w:rsid w:val="00FE41D5"/>
    <w:rsid w:val="00FE4B8B"/>
    <w:rsid w:val="00FE4C75"/>
    <w:rsid w:val="00FE4E74"/>
    <w:rsid w:val="00FE5357"/>
    <w:rsid w:val="00FE55E6"/>
    <w:rsid w:val="00FE5F95"/>
    <w:rsid w:val="00FE62BA"/>
    <w:rsid w:val="00FE639C"/>
    <w:rsid w:val="00FE66FA"/>
    <w:rsid w:val="00FE6787"/>
    <w:rsid w:val="00FE6E77"/>
    <w:rsid w:val="00FE6F3E"/>
    <w:rsid w:val="00FE7202"/>
    <w:rsid w:val="00FE797F"/>
    <w:rsid w:val="00FE79CC"/>
    <w:rsid w:val="00FE7E66"/>
    <w:rsid w:val="00FF0021"/>
    <w:rsid w:val="00FF04AF"/>
    <w:rsid w:val="00FF04CB"/>
    <w:rsid w:val="00FF077A"/>
    <w:rsid w:val="00FF0C76"/>
    <w:rsid w:val="00FF12F6"/>
    <w:rsid w:val="00FF16CF"/>
    <w:rsid w:val="00FF2190"/>
    <w:rsid w:val="00FF23BB"/>
    <w:rsid w:val="00FF24E7"/>
    <w:rsid w:val="00FF2621"/>
    <w:rsid w:val="00FF2656"/>
    <w:rsid w:val="00FF2A17"/>
    <w:rsid w:val="00FF3AC8"/>
    <w:rsid w:val="00FF44EA"/>
    <w:rsid w:val="00FF4719"/>
    <w:rsid w:val="00FF47E7"/>
    <w:rsid w:val="00FF4A99"/>
    <w:rsid w:val="00FF4DC3"/>
    <w:rsid w:val="00FF5109"/>
    <w:rsid w:val="00FF5439"/>
    <w:rsid w:val="00FF6007"/>
    <w:rsid w:val="00FF6494"/>
    <w:rsid w:val="00FF6675"/>
    <w:rsid w:val="00FF67B6"/>
    <w:rsid w:val="00FF6B50"/>
    <w:rsid w:val="00FF79D3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Рег. Обычный"/>
    <w:qFormat/>
    <w:rsid w:val="007572E6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2"/>
    <w:next w:val="a2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6">
    <w:name w:val="Hyperlink"/>
    <w:uiPriority w:val="99"/>
    <w:unhideWhenUsed/>
    <w:rsid w:val="00050F9B"/>
    <w:rPr>
      <w:color w:val="0000FF"/>
      <w:u w:val="single"/>
    </w:rPr>
  </w:style>
  <w:style w:type="paragraph" w:styleId="a7">
    <w:name w:val="header"/>
    <w:basedOn w:val="a2"/>
    <w:link w:val="a8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F1EAE"/>
  </w:style>
  <w:style w:type="paragraph" w:styleId="a9">
    <w:name w:val="footer"/>
    <w:basedOn w:val="a2"/>
    <w:link w:val="aa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rsid w:val="005F1EAE"/>
  </w:style>
  <w:style w:type="paragraph" w:customStyle="1" w:styleId="-31">
    <w:name w:val="Светлая сетка - Акцент 31"/>
    <w:basedOn w:val="a2"/>
    <w:uiPriority w:val="34"/>
    <w:qFormat/>
    <w:rsid w:val="00346FD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2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d">
    <w:name w:val="footnote text"/>
    <w:basedOn w:val="a2"/>
    <w:link w:val="ae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e">
    <w:name w:val="Текст сноски Знак"/>
    <w:link w:val="ad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">
    <w:name w:val="Body Text"/>
    <w:aliases w:val="бпОсновной текст"/>
    <w:basedOn w:val="a2"/>
    <w:link w:val="af0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Основной текст Знак"/>
    <w:aliases w:val="бпОсновной текст Знак"/>
    <w:link w:val="af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2"/>
    <w:link w:val="af2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link w:val="af1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Знак"/>
    <w:basedOn w:val="a2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2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4">
    <w:name w:val="page number"/>
    <w:basedOn w:val="a3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1">
    <w:name w:val="Body Text 2"/>
    <w:basedOn w:val="a2"/>
    <w:link w:val="22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Готовый"/>
    <w:basedOn w:val="a2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Signature"/>
    <w:basedOn w:val="a2"/>
    <w:link w:val="af7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7">
    <w:name w:val="Подпись Знак"/>
    <w:link w:val="af6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8">
    <w:name w:val="Body Text First Indent"/>
    <w:basedOn w:val="af"/>
    <w:link w:val="af9"/>
    <w:rsid w:val="00FE2535"/>
    <w:pPr>
      <w:spacing w:after="120"/>
      <w:ind w:firstLine="210"/>
      <w:jc w:val="left"/>
    </w:pPr>
    <w:rPr>
      <w:sz w:val="24"/>
    </w:rPr>
  </w:style>
  <w:style w:type="character" w:customStyle="1" w:styleId="af9">
    <w:name w:val="Красная строка Знак"/>
    <w:link w:val="af8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Normal (Web)"/>
    <w:basedOn w:val="a2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b">
    <w:name w:val="FollowedHyperlink"/>
    <w:rsid w:val="00FE2535"/>
    <w:rPr>
      <w:color w:val="800080"/>
      <w:u w:val="single"/>
    </w:rPr>
  </w:style>
  <w:style w:type="paragraph" w:customStyle="1" w:styleId="afc">
    <w:name w:val="Знак Знак Знак Знак Знак Знак Знак Знак Знак Знак"/>
    <w:basedOn w:val="a2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d">
    <w:name w:val="footnote reference"/>
    <w:semiHidden/>
    <w:rsid w:val="00FE2535"/>
    <w:rPr>
      <w:vertAlign w:val="superscript"/>
    </w:rPr>
  </w:style>
  <w:style w:type="table" w:styleId="afe">
    <w:name w:val="Table Grid"/>
    <w:basedOn w:val="a4"/>
    <w:uiPriority w:val="5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0">
    <w:name w:val="annotation text"/>
    <w:basedOn w:val="a2"/>
    <w:link w:val="aff1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1">
    <w:name w:val="Текст примечания Знак"/>
    <w:link w:val="aff0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FE2535"/>
    <w:rPr>
      <w:b/>
      <w:bCs/>
    </w:rPr>
  </w:style>
  <w:style w:type="character" w:customStyle="1" w:styleId="aff3">
    <w:name w:val="Тема примечания Знак"/>
    <w:link w:val="aff2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2"/>
    <w:uiPriority w:val="99"/>
    <w:qFormat/>
    <w:rsid w:val="00F922FB"/>
    <w:pPr>
      <w:spacing w:after="0"/>
      <w:ind w:left="720"/>
      <w:jc w:val="center"/>
    </w:pPr>
  </w:style>
  <w:style w:type="paragraph" w:styleId="aff4">
    <w:name w:val="caption"/>
    <w:basedOn w:val="a2"/>
    <w:next w:val="a2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5">
    <w:name w:val="Title"/>
    <w:basedOn w:val="a2"/>
    <w:link w:val="aff6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6">
    <w:name w:val="Название Знак"/>
    <w:link w:val="aff5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7">
    <w:name w:val="Plain Text"/>
    <w:basedOn w:val="a2"/>
    <w:link w:val="aff8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8">
    <w:name w:val="Текст Знак"/>
    <w:link w:val="aff7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9">
    <w:name w:val="Нумерованный Список"/>
    <w:basedOn w:val="a2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2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a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b">
    <w:name w:val="Адресат"/>
    <w:basedOn w:val="a2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c">
    <w:name w:val="Приложение"/>
    <w:basedOn w:val="af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d">
    <w:name w:val="Заголовок к тексту"/>
    <w:basedOn w:val="a2"/>
    <w:next w:val="af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e">
    <w:name w:val="регистрационные поля"/>
    <w:basedOn w:val="a2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">
    <w:name w:val="Исполнитель"/>
    <w:basedOn w:val="af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0">
    <w:name w:val="Подпись на общем бланке"/>
    <w:basedOn w:val="af6"/>
    <w:next w:val="af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1">
    <w:name w:val="Цветовое выделение"/>
    <w:rsid w:val="00FE2535"/>
    <w:rPr>
      <w:b/>
      <w:color w:val="000080"/>
      <w:sz w:val="20"/>
    </w:rPr>
  </w:style>
  <w:style w:type="paragraph" w:customStyle="1" w:styleId="afff2">
    <w:name w:val="Таблицы (моноширинный)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3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4">
    <w:name w:val="Заголовок статьи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5">
    <w:name w:val="Комментарий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6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4">
    <w:name w:val="Знак Знак Знак Знак Знак Знак Знак Знак Знак Знак2"/>
    <w:basedOn w:val="a2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2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8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2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7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8">
    <w:name w:val="Знак Знак Знак Знак Знак Знак Знак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2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9">
    <w:name w:val=".......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2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2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1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3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a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2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2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2"/>
    <w:next w:val="a2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2"/>
    <w:next w:val="a2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2"/>
    <w:next w:val="a2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2"/>
    <w:next w:val="a2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b">
    <w:name w:val="endnote text"/>
    <w:basedOn w:val="a2"/>
    <w:link w:val="afffc"/>
    <w:uiPriority w:val="99"/>
    <w:unhideWhenUsed/>
    <w:rsid w:val="006E2FDA"/>
    <w:rPr>
      <w:sz w:val="24"/>
      <w:szCs w:val="24"/>
    </w:rPr>
  </w:style>
  <w:style w:type="character" w:customStyle="1" w:styleId="afffc">
    <w:name w:val="Текст концевой сноски Знак"/>
    <w:link w:val="afffb"/>
    <w:uiPriority w:val="99"/>
    <w:rsid w:val="006E2FDA"/>
    <w:rPr>
      <w:sz w:val="24"/>
      <w:szCs w:val="24"/>
      <w:lang w:eastAsia="en-US"/>
    </w:rPr>
  </w:style>
  <w:style w:type="character" w:styleId="afffd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3D60B0"/>
    <w:pPr>
      <w:ind w:left="720"/>
      <w:contextualSpacing/>
    </w:pPr>
  </w:style>
  <w:style w:type="paragraph" w:styleId="afffe">
    <w:name w:val="Document Map"/>
    <w:basedOn w:val="a2"/>
    <w:link w:val="affff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">
    <w:name w:val="Схема документа Знак"/>
    <w:link w:val="afffe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ind w:left="36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0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1">
    <w:name w:val="Сценарии"/>
    <w:basedOn w:val="a2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2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2">
    <w:name w:val="List Paragraph"/>
    <w:basedOn w:val="a2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3">
    <w:name w:val="Рег. Обычный с отступом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4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5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6">
    <w:name w:val="Рег. Списки без буллетов широкие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7">
    <w:name w:val="No Spacing"/>
    <w:qFormat/>
    <w:rsid w:val="004D04D4"/>
    <w:rPr>
      <w:sz w:val="22"/>
      <w:szCs w:val="22"/>
      <w:lang w:eastAsia="en-US"/>
    </w:rPr>
  </w:style>
  <w:style w:type="paragraph" w:styleId="affff8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5"/>
    <w:uiPriority w:val="99"/>
    <w:semiHidden/>
    <w:unhideWhenUsed/>
    <w:rsid w:val="008B662C"/>
  </w:style>
  <w:style w:type="numbering" w:customStyle="1" w:styleId="116">
    <w:name w:val="Нет списка11"/>
    <w:next w:val="a5"/>
    <w:uiPriority w:val="99"/>
    <w:semiHidden/>
    <w:unhideWhenUsed/>
    <w:rsid w:val="008B662C"/>
  </w:style>
  <w:style w:type="table" w:customStyle="1" w:styleId="1f6">
    <w:name w:val="Сетка таблицы1"/>
    <w:basedOn w:val="a4"/>
    <w:next w:val="afe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4"/>
    <w:next w:val="afe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5"/>
    <w:uiPriority w:val="99"/>
    <w:semiHidden/>
    <w:unhideWhenUsed/>
    <w:rsid w:val="006C7920"/>
  </w:style>
  <w:style w:type="table" w:customStyle="1" w:styleId="3a">
    <w:name w:val="Сетка таблицы3"/>
    <w:basedOn w:val="a4"/>
    <w:next w:val="afe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4"/>
    <w:next w:val="afe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9">
    <w:name w:val="Основной текст_"/>
    <w:basedOn w:val="a3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2"/>
    <w:link w:val="affff9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5"/>
    <w:uiPriority w:val="99"/>
    <w:semiHidden/>
    <w:unhideWhenUsed/>
    <w:rsid w:val="007B25D3"/>
  </w:style>
  <w:style w:type="table" w:customStyle="1" w:styleId="53">
    <w:name w:val="Сетка таблицы5"/>
    <w:basedOn w:val="a4"/>
    <w:next w:val="afe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5"/>
    <w:uiPriority w:val="99"/>
    <w:semiHidden/>
    <w:unhideWhenUsed/>
    <w:rsid w:val="007B25D3"/>
  </w:style>
  <w:style w:type="numbering" w:customStyle="1" w:styleId="1111">
    <w:name w:val="Нет списка111"/>
    <w:next w:val="a5"/>
    <w:uiPriority w:val="99"/>
    <w:semiHidden/>
    <w:unhideWhenUsed/>
    <w:rsid w:val="007B25D3"/>
  </w:style>
  <w:style w:type="table" w:customStyle="1" w:styleId="117">
    <w:name w:val="Сетка таблицы11"/>
    <w:basedOn w:val="a4"/>
    <w:next w:val="afe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e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4"/>
    <w:next w:val="afe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4"/>
    <w:next w:val="afe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4"/>
    <w:next w:val="afe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Рег. Обычный"/>
    <w:qFormat/>
    <w:rsid w:val="007572E6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2"/>
    <w:next w:val="a2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6">
    <w:name w:val="Hyperlink"/>
    <w:uiPriority w:val="99"/>
    <w:unhideWhenUsed/>
    <w:rsid w:val="00050F9B"/>
    <w:rPr>
      <w:color w:val="0000FF"/>
      <w:u w:val="single"/>
    </w:rPr>
  </w:style>
  <w:style w:type="paragraph" w:styleId="a7">
    <w:name w:val="header"/>
    <w:basedOn w:val="a2"/>
    <w:link w:val="a8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F1EAE"/>
  </w:style>
  <w:style w:type="paragraph" w:styleId="a9">
    <w:name w:val="footer"/>
    <w:basedOn w:val="a2"/>
    <w:link w:val="aa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rsid w:val="005F1EAE"/>
  </w:style>
  <w:style w:type="paragraph" w:customStyle="1" w:styleId="-31">
    <w:name w:val="Светлая сетка - Акцент 31"/>
    <w:basedOn w:val="a2"/>
    <w:uiPriority w:val="34"/>
    <w:qFormat/>
    <w:rsid w:val="00346FD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2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d">
    <w:name w:val="footnote text"/>
    <w:basedOn w:val="a2"/>
    <w:link w:val="ae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e">
    <w:name w:val="Текст сноски Знак"/>
    <w:link w:val="ad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">
    <w:name w:val="Body Text"/>
    <w:aliases w:val="бпОсновной текст"/>
    <w:basedOn w:val="a2"/>
    <w:link w:val="af0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Основной текст Знак"/>
    <w:aliases w:val="бпОсновной текст Знак"/>
    <w:link w:val="af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2"/>
    <w:link w:val="af2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link w:val="af1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Знак"/>
    <w:basedOn w:val="a2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2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4">
    <w:name w:val="page number"/>
    <w:basedOn w:val="a3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1">
    <w:name w:val="Body Text 2"/>
    <w:basedOn w:val="a2"/>
    <w:link w:val="22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Готовый"/>
    <w:basedOn w:val="a2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Signature"/>
    <w:basedOn w:val="a2"/>
    <w:link w:val="af7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7">
    <w:name w:val="Подпись Знак"/>
    <w:link w:val="af6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8">
    <w:name w:val="Body Text First Indent"/>
    <w:basedOn w:val="af"/>
    <w:link w:val="af9"/>
    <w:rsid w:val="00FE2535"/>
    <w:pPr>
      <w:spacing w:after="120"/>
      <w:ind w:firstLine="210"/>
      <w:jc w:val="left"/>
    </w:pPr>
    <w:rPr>
      <w:sz w:val="24"/>
    </w:rPr>
  </w:style>
  <w:style w:type="character" w:customStyle="1" w:styleId="af9">
    <w:name w:val="Красная строка Знак"/>
    <w:link w:val="af8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Normal (Web)"/>
    <w:basedOn w:val="a2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b">
    <w:name w:val="FollowedHyperlink"/>
    <w:rsid w:val="00FE2535"/>
    <w:rPr>
      <w:color w:val="800080"/>
      <w:u w:val="single"/>
    </w:rPr>
  </w:style>
  <w:style w:type="paragraph" w:customStyle="1" w:styleId="afc">
    <w:name w:val="Знак Знак Знак Знак Знак Знак Знак Знак Знак Знак"/>
    <w:basedOn w:val="a2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d">
    <w:name w:val="footnote reference"/>
    <w:semiHidden/>
    <w:rsid w:val="00FE2535"/>
    <w:rPr>
      <w:vertAlign w:val="superscript"/>
    </w:rPr>
  </w:style>
  <w:style w:type="table" w:styleId="afe">
    <w:name w:val="Table Grid"/>
    <w:basedOn w:val="a4"/>
    <w:uiPriority w:val="5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0">
    <w:name w:val="annotation text"/>
    <w:basedOn w:val="a2"/>
    <w:link w:val="aff1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1">
    <w:name w:val="Текст примечания Знак"/>
    <w:link w:val="aff0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FE2535"/>
    <w:rPr>
      <w:b/>
      <w:bCs/>
    </w:rPr>
  </w:style>
  <w:style w:type="character" w:customStyle="1" w:styleId="aff3">
    <w:name w:val="Тема примечания Знак"/>
    <w:link w:val="aff2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2"/>
    <w:uiPriority w:val="99"/>
    <w:qFormat/>
    <w:rsid w:val="00F922FB"/>
    <w:pPr>
      <w:spacing w:after="0"/>
      <w:ind w:left="720"/>
      <w:jc w:val="center"/>
    </w:pPr>
  </w:style>
  <w:style w:type="paragraph" w:styleId="aff4">
    <w:name w:val="caption"/>
    <w:basedOn w:val="a2"/>
    <w:next w:val="a2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5">
    <w:name w:val="Title"/>
    <w:basedOn w:val="a2"/>
    <w:link w:val="aff6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6">
    <w:name w:val="Название Знак"/>
    <w:link w:val="aff5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7">
    <w:name w:val="Plain Text"/>
    <w:basedOn w:val="a2"/>
    <w:link w:val="aff8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8">
    <w:name w:val="Текст Знак"/>
    <w:link w:val="aff7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9">
    <w:name w:val="Нумерованный Список"/>
    <w:basedOn w:val="a2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2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a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b">
    <w:name w:val="Адресат"/>
    <w:basedOn w:val="a2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c">
    <w:name w:val="Приложение"/>
    <w:basedOn w:val="af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d">
    <w:name w:val="Заголовок к тексту"/>
    <w:basedOn w:val="a2"/>
    <w:next w:val="af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e">
    <w:name w:val="регистрационные поля"/>
    <w:basedOn w:val="a2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">
    <w:name w:val="Исполнитель"/>
    <w:basedOn w:val="af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0">
    <w:name w:val="Подпись на общем бланке"/>
    <w:basedOn w:val="af6"/>
    <w:next w:val="af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1">
    <w:name w:val="Цветовое выделение"/>
    <w:rsid w:val="00FE2535"/>
    <w:rPr>
      <w:b/>
      <w:color w:val="000080"/>
      <w:sz w:val="20"/>
    </w:rPr>
  </w:style>
  <w:style w:type="paragraph" w:customStyle="1" w:styleId="afff2">
    <w:name w:val="Таблицы (моноширинный)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3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4">
    <w:name w:val="Заголовок статьи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5">
    <w:name w:val="Комментарий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6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4">
    <w:name w:val="Знак Знак Знак Знак Знак Знак Знак Знак Знак Знак2"/>
    <w:basedOn w:val="a2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2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8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2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7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8">
    <w:name w:val="Знак Знак Знак Знак Знак Знак Знак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2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9">
    <w:name w:val=".......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2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2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1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3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a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2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2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2"/>
    <w:next w:val="a2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2"/>
    <w:next w:val="a2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2"/>
    <w:next w:val="a2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2"/>
    <w:next w:val="a2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b">
    <w:name w:val="endnote text"/>
    <w:basedOn w:val="a2"/>
    <w:link w:val="afffc"/>
    <w:uiPriority w:val="99"/>
    <w:unhideWhenUsed/>
    <w:rsid w:val="006E2FDA"/>
    <w:rPr>
      <w:sz w:val="24"/>
      <w:szCs w:val="24"/>
    </w:rPr>
  </w:style>
  <w:style w:type="character" w:customStyle="1" w:styleId="afffc">
    <w:name w:val="Текст концевой сноски Знак"/>
    <w:link w:val="afffb"/>
    <w:uiPriority w:val="99"/>
    <w:rsid w:val="006E2FDA"/>
    <w:rPr>
      <w:sz w:val="24"/>
      <w:szCs w:val="24"/>
      <w:lang w:eastAsia="en-US"/>
    </w:rPr>
  </w:style>
  <w:style w:type="character" w:styleId="afffd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3D60B0"/>
    <w:pPr>
      <w:ind w:left="720"/>
      <w:contextualSpacing/>
    </w:pPr>
  </w:style>
  <w:style w:type="paragraph" w:styleId="afffe">
    <w:name w:val="Document Map"/>
    <w:basedOn w:val="a2"/>
    <w:link w:val="affff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">
    <w:name w:val="Схема документа Знак"/>
    <w:link w:val="afffe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ind w:left="36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0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1">
    <w:name w:val="Сценарии"/>
    <w:basedOn w:val="a2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2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2">
    <w:name w:val="List Paragraph"/>
    <w:basedOn w:val="a2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3">
    <w:name w:val="Рег. Обычный с отступом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4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5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6">
    <w:name w:val="Рег. Списки без буллетов широкие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7">
    <w:name w:val="No Spacing"/>
    <w:qFormat/>
    <w:rsid w:val="004D04D4"/>
    <w:rPr>
      <w:sz w:val="22"/>
      <w:szCs w:val="22"/>
      <w:lang w:eastAsia="en-US"/>
    </w:rPr>
  </w:style>
  <w:style w:type="paragraph" w:styleId="affff8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5"/>
    <w:uiPriority w:val="99"/>
    <w:semiHidden/>
    <w:unhideWhenUsed/>
    <w:rsid w:val="008B662C"/>
  </w:style>
  <w:style w:type="numbering" w:customStyle="1" w:styleId="116">
    <w:name w:val="Нет списка11"/>
    <w:next w:val="a5"/>
    <w:uiPriority w:val="99"/>
    <w:semiHidden/>
    <w:unhideWhenUsed/>
    <w:rsid w:val="008B662C"/>
  </w:style>
  <w:style w:type="table" w:customStyle="1" w:styleId="1f6">
    <w:name w:val="Сетка таблицы1"/>
    <w:basedOn w:val="a4"/>
    <w:next w:val="afe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4"/>
    <w:next w:val="afe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5"/>
    <w:uiPriority w:val="99"/>
    <w:semiHidden/>
    <w:unhideWhenUsed/>
    <w:rsid w:val="006C7920"/>
  </w:style>
  <w:style w:type="table" w:customStyle="1" w:styleId="3a">
    <w:name w:val="Сетка таблицы3"/>
    <w:basedOn w:val="a4"/>
    <w:next w:val="afe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4"/>
    <w:next w:val="afe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9">
    <w:name w:val="Основной текст_"/>
    <w:basedOn w:val="a3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2"/>
    <w:link w:val="affff9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5"/>
    <w:uiPriority w:val="99"/>
    <w:semiHidden/>
    <w:unhideWhenUsed/>
    <w:rsid w:val="007B25D3"/>
  </w:style>
  <w:style w:type="table" w:customStyle="1" w:styleId="53">
    <w:name w:val="Сетка таблицы5"/>
    <w:basedOn w:val="a4"/>
    <w:next w:val="afe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5"/>
    <w:uiPriority w:val="99"/>
    <w:semiHidden/>
    <w:unhideWhenUsed/>
    <w:rsid w:val="007B25D3"/>
  </w:style>
  <w:style w:type="numbering" w:customStyle="1" w:styleId="1111">
    <w:name w:val="Нет списка111"/>
    <w:next w:val="a5"/>
    <w:uiPriority w:val="99"/>
    <w:semiHidden/>
    <w:unhideWhenUsed/>
    <w:rsid w:val="007B25D3"/>
  </w:style>
  <w:style w:type="table" w:customStyle="1" w:styleId="117">
    <w:name w:val="Сетка таблицы11"/>
    <w:basedOn w:val="a4"/>
    <w:next w:val="afe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e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4"/>
    <w:next w:val="afe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4"/>
    <w:next w:val="afe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4"/>
    <w:next w:val="afe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mailto:adm@sergiev-reg.ru" TargetMode="External"/><Relationship Id="rId26" Type="http://schemas.openxmlformats.org/officeDocument/2006/relationships/image" Target="media/image2.emf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://uslugi.mosreg.ru" TargetMode="External"/><Relationship Id="rId25" Type="http://schemas.openxmlformats.org/officeDocument/2006/relationships/oleObject" Target="embeddings/oleObject1.bin"/><Relationship Id="rId33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190C2A865AE7F6F36AD15B9D49E0A80AF172693492281A2EEC13EEDA6531196FDD4D3EE81C8D1FCBs2Z6M" TargetMode="External"/><Relationship Id="rId20" Type="http://schemas.openxmlformats.org/officeDocument/2006/relationships/header" Target="header4.xm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image" Target="media/image1.emf"/><Relationship Id="rId32" Type="http://schemas.microsoft.com/office/2011/relationships/people" Target="people.xml"/><Relationship Id="rId5" Type="http://schemas.microsoft.com/office/2007/relationships/stylesWithEffects" Target="stylesWithEffects.xml"/><Relationship Id="rId15" Type="http://schemas.openxmlformats.org/officeDocument/2006/relationships/hyperlink" Target="http://uslugi.mosreg.ru" TargetMode="External"/><Relationship Id="rId23" Type="http://schemas.openxmlformats.org/officeDocument/2006/relationships/hyperlink" Target="consultantplus://offline/ref=1F253B6D74663D216C706F98DFE2461B4D4B5628C63B7566C8254E169EB431E6179E11DDCB8FEC27I3o2K" TargetMode="External"/><Relationship Id="rId28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hyperlink" Target="mailto:mfc-spmr@mail.ru" TargetMode="Externa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mfc.mosreg.ru" TargetMode="External"/><Relationship Id="rId22" Type="http://schemas.openxmlformats.org/officeDocument/2006/relationships/header" Target="header5.xml"/><Relationship Id="rId27" Type="http://schemas.openxmlformats.org/officeDocument/2006/relationships/oleObject" Target="embeddings/oleObject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B5762F-7128-4AB4-9B2C-345D9E0E92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2811D0-30F4-43C0-97A9-36026B7F3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110</Pages>
  <Words>33525</Words>
  <Characters>191097</Characters>
  <Application>Microsoft Office Word</Application>
  <DocSecurity>0</DocSecurity>
  <Lines>1592</Lines>
  <Paragraphs>448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224174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exif_MSED_ea1d0777727b495b4b2ae7f7583e0dbae8d47d03d044fda6b39175475d4d3ad9</dc:description>
  <cp:lastModifiedBy>Лебедева Ольга Валентиновна</cp:lastModifiedBy>
  <cp:revision>7</cp:revision>
  <cp:lastPrinted>2018-05-30T12:33:00Z</cp:lastPrinted>
  <dcterms:created xsi:type="dcterms:W3CDTF">2018-06-24T08:57:00Z</dcterms:created>
  <dcterms:modified xsi:type="dcterms:W3CDTF">2018-06-26T12:39:00Z</dcterms:modified>
</cp:coreProperties>
</file>